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xml" ContentType="application/vnd.openxmlformats-officedocument.wordprocessingml.comments+xml"/>
  <Override PartName="/word/commentsIds.xml" ContentType="application/vnd.openxmlformats-officedocument.wordprocessingml.commentsIds+xml"/>
  <Override PartName="/word/commentsExtended.xml" ContentType="application/vnd.openxmlformats-officedocument.wordprocessingml.commentsExtended+xml"/>
  <Override PartName="/word/commentsExtensible.xml" ContentType="application/vnd.openxmlformats-officedocument.wordprocessingml.commentsExtensible+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7A7045" w:rsidR="002E42E4" w:rsidP="000F5605" w:rsidRDefault="002E42E4" w14:paraId="4A9C9317" w14:textId="77777777">
      <w:pPr>
        <w:tabs>
          <w:tab w:val="left" w:pos="426"/>
          <w:tab w:val="left" w:pos="993"/>
        </w:tabs>
        <w:spacing w:after="0" w:line="240" w:lineRule="auto"/>
        <w:jc w:val="right"/>
        <w:rPr>
          <w:rFonts w:ascii="Times New Roman" w:hAnsi="Times New Roman" w:cs="Times New Roman"/>
          <w:sz w:val="24"/>
          <w:szCs w:val="24"/>
        </w:rPr>
      </w:pPr>
      <w:r w:rsidRPr="007A7045">
        <w:rPr>
          <w:rFonts w:ascii="Times New Roman" w:hAnsi="Times New Roman" w:cs="Times New Roman"/>
          <w:sz w:val="24"/>
          <w:szCs w:val="24"/>
        </w:rPr>
        <w:t>EELNÕU</w:t>
      </w:r>
    </w:p>
    <w:p w:rsidRPr="000633D1" w:rsidR="002E42E4" w:rsidP="000F5605" w:rsidRDefault="006472C0" w14:paraId="73C3B2AB" w14:textId="3B1557F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r w:rsidR="00446A5C">
        <w:rPr>
          <w:rFonts w:ascii="Times New Roman" w:hAnsi="Times New Roman" w:cs="Times New Roman"/>
          <w:sz w:val="24"/>
          <w:szCs w:val="24"/>
        </w:rPr>
        <w:t>5</w:t>
      </w:r>
      <w:r w:rsidRPr="4967BB86" w:rsidR="00CE272B">
        <w:rPr>
          <w:rFonts w:ascii="Times New Roman" w:hAnsi="Times New Roman" w:cs="Times New Roman"/>
          <w:sz w:val="24"/>
          <w:szCs w:val="24"/>
        </w:rPr>
        <w:t>.</w:t>
      </w:r>
      <w:r w:rsidR="003F693F">
        <w:rPr>
          <w:rFonts w:ascii="Times New Roman" w:hAnsi="Times New Roman" w:cs="Times New Roman"/>
          <w:sz w:val="24"/>
          <w:szCs w:val="24"/>
        </w:rPr>
        <w:t>10</w:t>
      </w:r>
      <w:r w:rsidRPr="4967BB86" w:rsidR="002E42E4">
        <w:rPr>
          <w:rFonts w:ascii="Times New Roman" w:hAnsi="Times New Roman" w:cs="Times New Roman"/>
          <w:sz w:val="24"/>
          <w:szCs w:val="24"/>
        </w:rPr>
        <w:t>.2</w:t>
      </w:r>
      <w:r w:rsidRPr="4967BB86" w:rsidR="0069158D">
        <w:rPr>
          <w:rFonts w:ascii="Times New Roman" w:hAnsi="Times New Roman" w:cs="Times New Roman"/>
          <w:sz w:val="24"/>
          <w:szCs w:val="24"/>
        </w:rPr>
        <w:t>0</w:t>
      </w:r>
      <w:r w:rsidRPr="4967BB86" w:rsidR="00CE272B">
        <w:rPr>
          <w:rFonts w:ascii="Times New Roman" w:hAnsi="Times New Roman" w:cs="Times New Roman"/>
          <w:sz w:val="24"/>
          <w:szCs w:val="24"/>
        </w:rPr>
        <w:t>2</w:t>
      </w:r>
      <w:r w:rsidRPr="4967BB86" w:rsidR="0069158D">
        <w:rPr>
          <w:rFonts w:ascii="Times New Roman" w:hAnsi="Times New Roman" w:cs="Times New Roman"/>
          <w:sz w:val="24"/>
          <w:szCs w:val="24"/>
        </w:rPr>
        <w:t>5</w:t>
      </w:r>
    </w:p>
    <w:p w:rsidR="002E42E4" w:rsidP="000F5605" w:rsidRDefault="002E42E4" w14:paraId="35AA37BE" w14:textId="77777777">
      <w:pPr>
        <w:spacing w:after="0" w:line="240" w:lineRule="auto"/>
        <w:jc w:val="center"/>
        <w:rPr>
          <w:rFonts w:ascii="Times New Roman" w:hAnsi="Times New Roman" w:cs="Times New Roman"/>
          <w:b/>
          <w:bCs/>
          <w:sz w:val="24"/>
          <w:szCs w:val="24"/>
        </w:rPr>
      </w:pPr>
    </w:p>
    <w:p w:rsidR="002E42E4" w:rsidP="000F5605" w:rsidRDefault="002E42E4" w14:paraId="5E2943F8" w14:textId="49FDD4C7">
      <w:pPr>
        <w:spacing w:after="0" w:line="240" w:lineRule="auto"/>
        <w:jc w:val="center"/>
        <w:rPr>
          <w:rFonts w:ascii="Times New Roman" w:hAnsi="Times New Roman" w:cs="Times New Roman"/>
          <w:b w:val="1"/>
          <w:bCs w:val="1"/>
          <w:sz w:val="32"/>
          <w:szCs w:val="32"/>
        </w:rPr>
      </w:pPr>
      <w:r w:rsidRPr="762263F0" w:rsidR="002E42E4">
        <w:rPr>
          <w:rFonts w:ascii="Times New Roman" w:hAnsi="Times New Roman" w:cs="Times New Roman"/>
          <w:b w:val="1"/>
          <w:bCs w:val="1"/>
          <w:sz w:val="32"/>
          <w:szCs w:val="32"/>
        </w:rPr>
        <w:t>Töövaidluse lahendamise seaduse</w:t>
      </w:r>
      <w:r w:rsidRPr="762263F0" w:rsidR="00446068">
        <w:rPr>
          <w:rFonts w:ascii="Times New Roman" w:hAnsi="Times New Roman" w:cs="Times New Roman"/>
          <w:b w:val="1"/>
          <w:bCs w:val="1"/>
          <w:sz w:val="32"/>
          <w:szCs w:val="32"/>
        </w:rPr>
        <w:t xml:space="preserve"> ja teiste seaduste</w:t>
      </w:r>
      <w:r w:rsidRPr="762263F0" w:rsidR="002E42E4">
        <w:rPr>
          <w:rFonts w:ascii="Times New Roman" w:hAnsi="Times New Roman" w:cs="Times New Roman"/>
          <w:b w:val="1"/>
          <w:bCs w:val="1"/>
          <w:sz w:val="32"/>
          <w:szCs w:val="32"/>
        </w:rPr>
        <w:t xml:space="preserve"> muutmise </w:t>
      </w:r>
      <w:commentRangeStart w:id="1370315023"/>
      <w:r w:rsidRPr="762263F0" w:rsidR="002E42E4">
        <w:rPr>
          <w:rFonts w:ascii="Times New Roman" w:hAnsi="Times New Roman" w:cs="Times New Roman"/>
          <w:b w:val="1"/>
          <w:bCs w:val="1"/>
          <w:sz w:val="32"/>
          <w:szCs w:val="32"/>
        </w:rPr>
        <w:t>seadus</w:t>
      </w:r>
      <w:commentRangeEnd w:id="1370315023"/>
      <w:r>
        <w:rPr>
          <w:rStyle w:val="CommentReference"/>
        </w:rPr>
        <w:commentReference w:id="1370315023"/>
      </w:r>
    </w:p>
    <w:p w:rsidRPr="007A7045" w:rsidR="002E42E4" w:rsidP="000F5605" w:rsidRDefault="002E42E4" w14:paraId="70217A07" w14:textId="77777777">
      <w:pPr>
        <w:spacing w:after="0" w:line="240" w:lineRule="auto"/>
        <w:jc w:val="center"/>
        <w:rPr>
          <w:rFonts w:ascii="Times New Roman" w:hAnsi="Times New Roman" w:cs="Times New Roman"/>
          <w:b/>
          <w:bCs/>
          <w:sz w:val="24"/>
          <w:szCs w:val="24"/>
        </w:rPr>
      </w:pPr>
    </w:p>
    <w:p w:rsidR="002E42E4" w:rsidP="000F5605" w:rsidRDefault="002E42E4" w14:paraId="4F533ED3" w14:textId="45525BE0">
      <w:pPr>
        <w:spacing w:after="0" w:line="240" w:lineRule="auto"/>
        <w:rPr>
          <w:rFonts w:ascii="Times New Roman" w:hAnsi="Times New Roman" w:cs="Times New Roman"/>
          <w:b/>
          <w:bCs/>
          <w:sz w:val="24"/>
          <w:szCs w:val="24"/>
        </w:rPr>
      </w:pPr>
      <w:r w:rsidRPr="007A7045">
        <w:rPr>
          <w:rFonts w:ascii="Times New Roman" w:hAnsi="Times New Roman" w:cs="Times New Roman"/>
          <w:b/>
          <w:bCs/>
          <w:sz w:val="24"/>
          <w:szCs w:val="24"/>
        </w:rPr>
        <w:t xml:space="preserve">§ 1. </w:t>
      </w:r>
      <w:r>
        <w:rPr>
          <w:rFonts w:ascii="Times New Roman" w:hAnsi="Times New Roman" w:cs="Times New Roman"/>
          <w:b/>
          <w:bCs/>
          <w:sz w:val="24"/>
          <w:szCs w:val="24"/>
        </w:rPr>
        <w:t>Töövaidluse lahendamise</w:t>
      </w:r>
      <w:r w:rsidRPr="007A7045">
        <w:rPr>
          <w:rFonts w:ascii="Times New Roman" w:hAnsi="Times New Roman" w:cs="Times New Roman"/>
          <w:b/>
          <w:bCs/>
          <w:sz w:val="24"/>
          <w:szCs w:val="24"/>
        </w:rPr>
        <w:t xml:space="preserve"> seaduse muutmine</w:t>
      </w:r>
    </w:p>
    <w:p w:rsidRPr="007A7045" w:rsidR="002E42E4" w:rsidP="000F5605" w:rsidRDefault="002E42E4" w14:paraId="479E0E3A" w14:textId="77777777">
      <w:pPr>
        <w:spacing w:after="0" w:line="240" w:lineRule="auto"/>
        <w:rPr>
          <w:rFonts w:ascii="Times New Roman" w:hAnsi="Times New Roman" w:cs="Times New Roman"/>
          <w:b/>
          <w:bCs/>
          <w:sz w:val="24"/>
          <w:szCs w:val="24"/>
        </w:rPr>
      </w:pPr>
    </w:p>
    <w:p w:rsidR="002E42E4" w:rsidP="000F5605" w:rsidRDefault="002E42E4" w14:paraId="15949E4A" w14:textId="58D1B570">
      <w:pPr>
        <w:spacing w:after="0" w:line="240" w:lineRule="auto"/>
        <w:rPr>
          <w:rFonts w:ascii="Times New Roman" w:hAnsi="Times New Roman" w:cs="Times New Roman"/>
          <w:sz w:val="24"/>
          <w:szCs w:val="24"/>
        </w:rPr>
      </w:pPr>
      <w:r>
        <w:rPr>
          <w:rFonts w:ascii="Times New Roman" w:hAnsi="Times New Roman" w:cs="Times New Roman"/>
          <w:sz w:val="24"/>
          <w:szCs w:val="24"/>
        </w:rPr>
        <w:t>Töövaidluse lahendamise seaduses tehakse järgmised muudatused:</w:t>
      </w:r>
    </w:p>
    <w:p w:rsidR="002E42E4" w:rsidP="000F5605" w:rsidRDefault="002E42E4" w14:paraId="018940D9" w14:textId="77777777">
      <w:pPr>
        <w:spacing w:after="0" w:line="240" w:lineRule="auto"/>
        <w:rPr>
          <w:rFonts w:ascii="Times New Roman" w:hAnsi="Times New Roman" w:cs="Times New Roman"/>
          <w:sz w:val="24"/>
          <w:szCs w:val="24"/>
        </w:rPr>
      </w:pPr>
    </w:p>
    <w:p w:rsidR="002E42E4" w:rsidP="007D16FA" w:rsidRDefault="00A77E0F" w14:paraId="09896EA5" w14:textId="7AED1826">
      <w:pPr>
        <w:pStyle w:val="Loendilik"/>
        <w:tabs>
          <w:tab w:val="left" w:pos="426"/>
        </w:tabs>
        <w:spacing w:after="0" w:line="240" w:lineRule="auto"/>
        <w:ind w:left="0"/>
        <w:jc w:val="both"/>
        <w:rPr>
          <w:rFonts w:ascii="Times New Roman" w:hAnsi="Times New Roman" w:cs="Times New Roman"/>
          <w:sz w:val="24"/>
          <w:szCs w:val="24"/>
        </w:rPr>
      </w:pPr>
      <w:r w:rsidRPr="007D16FA">
        <w:rPr>
          <w:rFonts w:ascii="Times New Roman" w:hAnsi="Times New Roman" w:cs="Times New Roman"/>
          <w:b/>
          <w:bCs/>
          <w:sz w:val="24"/>
          <w:szCs w:val="24"/>
        </w:rPr>
        <w:t>1)</w:t>
      </w:r>
      <w:r>
        <w:rPr>
          <w:rFonts w:ascii="Times New Roman" w:hAnsi="Times New Roman" w:cs="Times New Roman"/>
          <w:sz w:val="24"/>
          <w:szCs w:val="24"/>
        </w:rPr>
        <w:t xml:space="preserve"> </w:t>
      </w:r>
      <w:r w:rsidRPr="006929C3" w:rsidR="006929C3">
        <w:rPr>
          <w:rFonts w:ascii="Times New Roman" w:hAnsi="Times New Roman" w:cs="Times New Roman"/>
          <w:sz w:val="24"/>
          <w:szCs w:val="24"/>
        </w:rPr>
        <w:t>paragrahvi 2 lõi</w:t>
      </w:r>
      <w:r w:rsidR="00806B18">
        <w:rPr>
          <w:rFonts w:ascii="Times New Roman" w:hAnsi="Times New Roman" w:cs="Times New Roman"/>
          <w:sz w:val="24"/>
          <w:szCs w:val="24"/>
        </w:rPr>
        <w:t>k</w:t>
      </w:r>
      <w:r w:rsidRPr="006929C3" w:rsidR="006929C3">
        <w:rPr>
          <w:rFonts w:ascii="Times New Roman" w:hAnsi="Times New Roman" w:cs="Times New Roman"/>
          <w:sz w:val="24"/>
          <w:szCs w:val="24"/>
        </w:rPr>
        <w:t>e 1</w:t>
      </w:r>
      <w:r w:rsidR="00806B18">
        <w:rPr>
          <w:rFonts w:ascii="Times New Roman" w:hAnsi="Times New Roman" w:cs="Times New Roman"/>
          <w:sz w:val="24"/>
          <w:szCs w:val="24"/>
        </w:rPr>
        <w:t xml:space="preserve"> punkt 1</w:t>
      </w:r>
      <w:r w:rsidRPr="006929C3" w:rsidR="006929C3">
        <w:rPr>
          <w:rFonts w:ascii="Times New Roman" w:hAnsi="Times New Roman" w:cs="Times New Roman"/>
          <w:sz w:val="24"/>
          <w:szCs w:val="24"/>
        </w:rPr>
        <w:t xml:space="preserve"> muudetakse ja sõnastatakse järgmiselt</w:t>
      </w:r>
      <w:r w:rsidRPr="006929C3" w:rsidR="002E42E4">
        <w:rPr>
          <w:rFonts w:ascii="Times New Roman" w:hAnsi="Times New Roman" w:cs="Times New Roman"/>
          <w:sz w:val="24"/>
          <w:szCs w:val="24"/>
        </w:rPr>
        <w:t>:</w:t>
      </w:r>
    </w:p>
    <w:p w:rsidR="006929C3" w:rsidP="000F5605" w:rsidRDefault="006929C3" w14:paraId="7C0998A5" w14:textId="1F827264">
      <w:pPr>
        <w:pStyle w:val="Loendilik"/>
        <w:tabs>
          <w:tab w:val="left" w:pos="426"/>
        </w:tabs>
        <w:spacing w:after="0" w:line="240" w:lineRule="auto"/>
        <w:ind w:left="0"/>
        <w:jc w:val="both"/>
        <w:rPr>
          <w:rFonts w:ascii="Times New Roman" w:hAnsi="Times New Roman" w:cs="Times New Roman"/>
          <w:sz w:val="24"/>
          <w:szCs w:val="24"/>
        </w:rPr>
      </w:pPr>
      <w:r w:rsidRPr="4967BB86">
        <w:rPr>
          <w:rFonts w:ascii="Times New Roman" w:hAnsi="Times New Roman" w:cs="Times New Roman"/>
          <w:sz w:val="24"/>
          <w:szCs w:val="24"/>
        </w:rPr>
        <w:t>„</w:t>
      </w:r>
      <w:r w:rsidRPr="4967BB86" w:rsidR="00A2622D">
        <w:rPr>
          <w:rFonts w:ascii="Times New Roman" w:hAnsi="Times New Roman" w:cs="Times New Roman"/>
          <w:sz w:val="24"/>
          <w:szCs w:val="24"/>
        </w:rPr>
        <w:t xml:space="preserve">1) </w:t>
      </w:r>
      <w:r w:rsidRPr="4967BB86">
        <w:rPr>
          <w:rFonts w:ascii="Times New Roman" w:hAnsi="Times New Roman" w:cs="Times New Roman"/>
          <w:sz w:val="24"/>
          <w:szCs w:val="24"/>
        </w:rPr>
        <w:t>töötaja ja Eestis registreeritud, Eestis filiaali kaudu tegutseva, mitteresidendist tööandjana registreeritud</w:t>
      </w:r>
      <w:r w:rsidRPr="4967BB86" w:rsidR="00530287">
        <w:rPr>
          <w:rFonts w:ascii="Times New Roman" w:hAnsi="Times New Roman" w:cs="Times New Roman"/>
          <w:sz w:val="24"/>
          <w:szCs w:val="24"/>
        </w:rPr>
        <w:t xml:space="preserve"> </w:t>
      </w:r>
      <w:r w:rsidRPr="4967BB86">
        <w:rPr>
          <w:rFonts w:ascii="Times New Roman" w:hAnsi="Times New Roman" w:cs="Times New Roman"/>
          <w:sz w:val="24"/>
          <w:szCs w:val="24"/>
        </w:rPr>
        <w:t xml:space="preserve">või füüsilisest isikust tööandja vahelisest töösuhtest </w:t>
      </w:r>
      <w:r w:rsidR="00D64010">
        <w:rPr>
          <w:rFonts w:ascii="Times New Roman" w:hAnsi="Times New Roman" w:cs="Times New Roman"/>
          <w:sz w:val="24"/>
          <w:szCs w:val="24"/>
        </w:rPr>
        <w:t>ja</w:t>
      </w:r>
      <w:r w:rsidRPr="4967BB86">
        <w:rPr>
          <w:rFonts w:ascii="Times New Roman" w:hAnsi="Times New Roman" w:cs="Times New Roman"/>
          <w:sz w:val="24"/>
          <w:szCs w:val="24"/>
        </w:rPr>
        <w:t xml:space="preserve"> töösuhte ettevalmistamisest tulenev töövaidlus (individuaalne töövaidlus)</w:t>
      </w:r>
      <w:r w:rsidR="003C6469">
        <w:rPr>
          <w:rFonts w:ascii="Times New Roman" w:hAnsi="Times New Roman" w:cs="Times New Roman"/>
          <w:sz w:val="24"/>
          <w:szCs w:val="24"/>
        </w:rPr>
        <w:t>;</w:t>
      </w:r>
      <w:r w:rsidRPr="4967BB86">
        <w:rPr>
          <w:rFonts w:ascii="Times New Roman" w:hAnsi="Times New Roman" w:cs="Times New Roman"/>
          <w:sz w:val="24"/>
          <w:szCs w:val="24"/>
        </w:rPr>
        <w:t>“;</w:t>
      </w:r>
    </w:p>
    <w:p w:rsidR="00EF58B7" w:rsidP="000F5605" w:rsidRDefault="00EF58B7" w14:paraId="0BD27607" w14:textId="77777777">
      <w:pPr>
        <w:pStyle w:val="Loendilik"/>
        <w:tabs>
          <w:tab w:val="left" w:pos="426"/>
        </w:tabs>
        <w:spacing w:after="0" w:line="240" w:lineRule="auto"/>
        <w:ind w:left="0"/>
        <w:jc w:val="both"/>
        <w:rPr>
          <w:rFonts w:ascii="Times New Roman" w:hAnsi="Times New Roman" w:cs="Times New Roman"/>
          <w:sz w:val="24"/>
          <w:szCs w:val="24"/>
        </w:rPr>
      </w:pPr>
    </w:p>
    <w:p w:rsidR="006929C3" w:rsidP="003D5879" w:rsidRDefault="00421985" w14:paraId="40CF62EC" w14:textId="251C87E7">
      <w:pPr>
        <w:pStyle w:val="Loendilik"/>
        <w:tabs>
          <w:tab w:val="left" w:pos="426"/>
        </w:tabs>
        <w:spacing w:after="0" w:line="240" w:lineRule="auto"/>
        <w:ind w:left="0"/>
        <w:jc w:val="both"/>
        <w:rPr>
          <w:rFonts w:ascii="Times New Roman" w:hAnsi="Times New Roman" w:cs="Times New Roman"/>
          <w:sz w:val="24"/>
          <w:szCs w:val="24"/>
        </w:rPr>
      </w:pPr>
      <w:r w:rsidRPr="006472C0">
        <w:rPr>
          <w:rFonts w:ascii="Times New Roman" w:hAnsi="Times New Roman" w:cs="Times New Roman"/>
          <w:b/>
          <w:bCs/>
          <w:sz w:val="24"/>
          <w:szCs w:val="24"/>
        </w:rPr>
        <w:t>2)</w:t>
      </w:r>
      <w:r>
        <w:rPr>
          <w:rFonts w:ascii="Times New Roman" w:hAnsi="Times New Roman" w:cs="Times New Roman"/>
          <w:sz w:val="24"/>
          <w:szCs w:val="24"/>
        </w:rPr>
        <w:t xml:space="preserve"> </w:t>
      </w:r>
      <w:r w:rsidR="006929C3">
        <w:rPr>
          <w:rFonts w:ascii="Times New Roman" w:hAnsi="Times New Roman" w:cs="Times New Roman"/>
          <w:sz w:val="24"/>
          <w:szCs w:val="24"/>
        </w:rPr>
        <w:t>paragrahvi 2 lõiget 1 täiendatakse punkti</w:t>
      </w:r>
      <w:r w:rsidR="00EF58B7">
        <w:rPr>
          <w:rFonts w:ascii="Times New Roman" w:hAnsi="Times New Roman" w:cs="Times New Roman"/>
          <w:sz w:val="24"/>
          <w:szCs w:val="24"/>
        </w:rPr>
        <w:t>ga</w:t>
      </w:r>
      <w:r w:rsidR="006929C3">
        <w:rPr>
          <w:rFonts w:ascii="Times New Roman" w:hAnsi="Times New Roman" w:cs="Times New Roman"/>
          <w:sz w:val="24"/>
          <w:szCs w:val="24"/>
        </w:rPr>
        <w:t xml:space="preserve"> </w:t>
      </w:r>
      <w:r w:rsidRPr="00631CBA" w:rsidR="00631CBA">
        <w:rPr>
          <w:rFonts w:ascii="Times New Roman" w:hAnsi="Times New Roman" w:cs="Times New Roman"/>
          <w:sz w:val="24"/>
          <w:szCs w:val="24"/>
        </w:rPr>
        <w:t>2</w:t>
      </w:r>
      <w:r w:rsidRPr="00631CBA" w:rsidR="00631CBA">
        <w:rPr>
          <w:rFonts w:ascii="Times New Roman" w:hAnsi="Times New Roman" w:cs="Times New Roman"/>
          <w:sz w:val="24"/>
          <w:szCs w:val="24"/>
          <w:vertAlign w:val="superscript"/>
        </w:rPr>
        <w:t>1</w:t>
      </w:r>
      <w:r w:rsidR="004A6C32">
        <w:rPr>
          <w:rFonts w:ascii="Times New Roman" w:hAnsi="Times New Roman" w:cs="Times New Roman"/>
          <w:sz w:val="24"/>
          <w:szCs w:val="24"/>
        </w:rPr>
        <w:t xml:space="preserve"> </w:t>
      </w:r>
      <w:r w:rsidR="00EF58B7">
        <w:rPr>
          <w:rFonts w:ascii="Times New Roman" w:hAnsi="Times New Roman" w:cs="Times New Roman"/>
          <w:sz w:val="24"/>
          <w:szCs w:val="24"/>
        </w:rPr>
        <w:t>järgmises sõnastuses:</w:t>
      </w:r>
    </w:p>
    <w:p w:rsidR="00EF58B7" w:rsidP="000F5605" w:rsidRDefault="00EF58B7" w14:paraId="4531D109" w14:textId="56D3E703">
      <w:pPr>
        <w:pStyle w:val="Loendilik"/>
        <w:tabs>
          <w:tab w:val="left" w:pos="426"/>
        </w:tabs>
        <w:spacing w:after="0" w:line="240" w:lineRule="auto"/>
        <w:ind w:left="0"/>
        <w:jc w:val="both"/>
        <w:rPr>
          <w:rFonts w:ascii="Times New Roman" w:hAnsi="Times New Roman" w:cs="Times New Roman"/>
          <w:sz w:val="24"/>
          <w:szCs w:val="24"/>
        </w:rPr>
      </w:pPr>
      <w:r w:rsidRPr="762263F0" w:rsidR="00EF58B7">
        <w:rPr>
          <w:rFonts w:ascii="Times New Roman" w:hAnsi="Times New Roman" w:cs="Times New Roman"/>
          <w:sz w:val="24"/>
          <w:szCs w:val="24"/>
        </w:rPr>
        <w:t>„</w:t>
      </w:r>
      <w:r w:rsidRPr="762263F0" w:rsidR="0072474B">
        <w:rPr>
          <w:rFonts w:ascii="Times New Roman" w:hAnsi="Times New Roman" w:cs="Times New Roman"/>
          <w:sz w:val="24"/>
          <w:szCs w:val="24"/>
        </w:rPr>
        <w:t>2</w:t>
      </w:r>
      <w:r w:rsidRPr="762263F0" w:rsidR="0072474B">
        <w:rPr>
          <w:rFonts w:ascii="Times New Roman" w:hAnsi="Times New Roman" w:cs="Times New Roman"/>
          <w:sz w:val="24"/>
          <w:szCs w:val="24"/>
          <w:vertAlign w:val="superscript"/>
        </w:rPr>
        <w:t>1</w:t>
      </w:r>
      <w:r w:rsidRPr="762263F0" w:rsidR="00EF58B7">
        <w:rPr>
          <w:rFonts w:ascii="Times New Roman" w:hAnsi="Times New Roman" w:cs="Times New Roman"/>
          <w:sz w:val="24"/>
          <w:szCs w:val="24"/>
        </w:rPr>
        <w:t>)</w:t>
      </w:r>
      <w:r w:rsidRPr="762263F0" w:rsidR="00B055E5">
        <w:rPr>
          <w:rFonts w:ascii="Times New Roman" w:hAnsi="Times New Roman" w:cs="Times New Roman"/>
          <w:sz w:val="24"/>
          <w:szCs w:val="24"/>
        </w:rPr>
        <w:t xml:space="preserve"> </w:t>
      </w:r>
      <w:r w:rsidRPr="762263F0" w:rsidR="00B951F5">
        <w:rPr>
          <w:rFonts w:ascii="Times New Roman" w:hAnsi="Times New Roman" w:cs="Times New Roman"/>
          <w:sz w:val="24"/>
          <w:szCs w:val="24"/>
        </w:rPr>
        <w:t>töölepingu seaduse § 33</w:t>
      </w:r>
      <w:r w:rsidRPr="762263F0" w:rsidR="00B951F5">
        <w:rPr>
          <w:rFonts w:ascii="Times New Roman" w:hAnsi="Times New Roman" w:cs="Times New Roman"/>
          <w:sz w:val="24"/>
          <w:szCs w:val="24"/>
          <w:vertAlign w:val="superscript"/>
        </w:rPr>
        <w:t>1</w:t>
      </w:r>
      <w:r w:rsidRPr="762263F0" w:rsidR="00B951F5">
        <w:rPr>
          <w:rFonts w:ascii="Times New Roman" w:hAnsi="Times New Roman" w:cs="Times New Roman"/>
          <w:sz w:val="24"/>
          <w:szCs w:val="24"/>
        </w:rPr>
        <w:t xml:space="preserve"> lõikest 1 tulenev</w:t>
      </w:r>
      <w:r w:rsidRPr="762263F0" w:rsidR="0097072B">
        <w:rPr>
          <w:rFonts w:ascii="Times New Roman" w:hAnsi="Times New Roman" w:cs="Times New Roman"/>
          <w:sz w:val="24"/>
          <w:szCs w:val="24"/>
        </w:rPr>
        <w:t>a</w:t>
      </w:r>
      <w:r w:rsidRPr="762263F0" w:rsidR="00B951F5">
        <w:rPr>
          <w:rFonts w:ascii="Times New Roman" w:hAnsi="Times New Roman" w:cs="Times New Roman"/>
          <w:sz w:val="24"/>
          <w:szCs w:val="24"/>
        </w:rPr>
        <w:t xml:space="preserve"> töötaja </w:t>
      </w:r>
      <w:r w:rsidRPr="762263F0" w:rsidR="00CE07D8">
        <w:rPr>
          <w:rFonts w:ascii="Times New Roman" w:hAnsi="Times New Roman" w:cs="Times New Roman"/>
          <w:sz w:val="24"/>
          <w:szCs w:val="24"/>
        </w:rPr>
        <w:t>või</w:t>
      </w:r>
      <w:r w:rsidRPr="762263F0" w:rsidR="00B951F5">
        <w:rPr>
          <w:rFonts w:ascii="Times New Roman" w:hAnsi="Times New Roman" w:cs="Times New Roman"/>
          <w:sz w:val="24"/>
          <w:szCs w:val="24"/>
        </w:rPr>
        <w:t xml:space="preserve"> Eestisse lähetatud töötajate töötingimuste seaduse § 5</w:t>
      </w:r>
      <w:r w:rsidRPr="762263F0" w:rsidR="00B951F5">
        <w:rPr>
          <w:rFonts w:ascii="Times New Roman" w:hAnsi="Times New Roman" w:cs="Times New Roman"/>
          <w:sz w:val="24"/>
          <w:szCs w:val="24"/>
          <w:vertAlign w:val="superscript"/>
        </w:rPr>
        <w:t>2</w:t>
      </w:r>
      <w:r w:rsidRPr="762263F0" w:rsidR="00B951F5">
        <w:rPr>
          <w:rFonts w:ascii="Times New Roman" w:hAnsi="Times New Roman" w:cs="Times New Roman"/>
          <w:sz w:val="24"/>
          <w:szCs w:val="24"/>
        </w:rPr>
        <w:t xml:space="preserve"> lõikest 1 tulenev</w:t>
      </w:r>
      <w:r w:rsidRPr="762263F0" w:rsidR="0097072B">
        <w:rPr>
          <w:rFonts w:ascii="Times New Roman" w:hAnsi="Times New Roman" w:cs="Times New Roman"/>
          <w:sz w:val="24"/>
          <w:szCs w:val="24"/>
        </w:rPr>
        <w:t>a</w:t>
      </w:r>
      <w:r w:rsidRPr="762263F0" w:rsidR="00B951F5">
        <w:rPr>
          <w:rFonts w:ascii="Times New Roman" w:hAnsi="Times New Roman" w:cs="Times New Roman"/>
          <w:sz w:val="24"/>
          <w:szCs w:val="24"/>
        </w:rPr>
        <w:t xml:space="preserve"> lähetatud töötaja </w:t>
      </w:r>
      <w:r w:rsidRPr="762263F0" w:rsidR="00CE07D8">
        <w:rPr>
          <w:rFonts w:ascii="Times New Roman" w:hAnsi="Times New Roman" w:cs="Times New Roman"/>
          <w:sz w:val="24"/>
          <w:szCs w:val="24"/>
        </w:rPr>
        <w:t>ja</w:t>
      </w:r>
      <w:r w:rsidRPr="762263F0" w:rsidR="00B951F5">
        <w:rPr>
          <w:rFonts w:ascii="Times New Roman" w:hAnsi="Times New Roman" w:cs="Times New Roman"/>
          <w:sz w:val="24"/>
          <w:szCs w:val="24"/>
        </w:rPr>
        <w:t xml:space="preserve"> töötaja tööandjalt alltöövõtu tellinud isiku vaheline töötasu vaidlus </w:t>
      </w:r>
      <w:commentRangeStart w:id="1143382913"/>
      <w:r w:rsidRPr="762263F0" w:rsidR="00B951F5">
        <w:rPr>
          <w:rFonts w:ascii="Times New Roman" w:hAnsi="Times New Roman" w:cs="Times New Roman"/>
          <w:sz w:val="24"/>
          <w:szCs w:val="24"/>
        </w:rPr>
        <w:t>(individuaalne töövaidlus)</w:t>
      </w:r>
      <w:commentRangeEnd w:id="1143382913"/>
      <w:r>
        <w:rPr>
          <w:rStyle w:val="CommentReference"/>
        </w:rPr>
        <w:commentReference w:id="1143382913"/>
      </w:r>
      <w:r w:rsidRPr="762263F0" w:rsidR="00031BE8">
        <w:rPr>
          <w:rFonts w:ascii="Times New Roman" w:hAnsi="Times New Roman" w:cs="Times New Roman"/>
          <w:sz w:val="24"/>
          <w:szCs w:val="24"/>
        </w:rPr>
        <w:t>;</w:t>
      </w:r>
      <w:r w:rsidRPr="762263F0" w:rsidR="00EF58B7">
        <w:rPr>
          <w:rFonts w:ascii="Times New Roman" w:hAnsi="Times New Roman" w:cs="Times New Roman"/>
          <w:sz w:val="24"/>
          <w:szCs w:val="24"/>
        </w:rPr>
        <w:t>“</w:t>
      </w:r>
      <w:r w:rsidRPr="762263F0" w:rsidR="00695DC6">
        <w:rPr>
          <w:rFonts w:ascii="Times New Roman" w:hAnsi="Times New Roman" w:cs="Times New Roman"/>
          <w:sz w:val="24"/>
          <w:szCs w:val="24"/>
        </w:rPr>
        <w:t>;</w:t>
      </w:r>
    </w:p>
    <w:p w:rsidRPr="00EF58B7" w:rsidR="00EF58B7" w:rsidP="000F5605" w:rsidRDefault="00EF58B7" w14:paraId="4C987D77" w14:textId="77777777">
      <w:pPr>
        <w:pStyle w:val="Loendilik"/>
        <w:tabs>
          <w:tab w:val="left" w:pos="426"/>
        </w:tabs>
        <w:spacing w:after="0" w:line="240" w:lineRule="auto"/>
        <w:ind w:left="0"/>
        <w:rPr>
          <w:rFonts w:ascii="Times New Roman" w:hAnsi="Times New Roman" w:cs="Times New Roman"/>
          <w:sz w:val="24"/>
          <w:szCs w:val="24"/>
        </w:rPr>
      </w:pPr>
    </w:p>
    <w:p w:rsidR="00CD14AE" w:rsidP="006472C0" w:rsidRDefault="00C64837" w14:paraId="4C621D16" w14:textId="7700078B">
      <w:pPr>
        <w:pStyle w:val="Loendilik"/>
        <w:tabs>
          <w:tab w:val="left" w:pos="426"/>
        </w:tabs>
        <w:spacing w:after="0" w:line="240" w:lineRule="auto"/>
        <w:ind w:left="0"/>
        <w:jc w:val="both"/>
        <w:rPr>
          <w:rFonts w:ascii="Times New Roman" w:hAnsi="Times New Roman" w:cs="Times New Roman"/>
          <w:sz w:val="24"/>
          <w:szCs w:val="24"/>
        </w:rPr>
      </w:pPr>
      <w:r w:rsidRPr="008C4174">
        <w:rPr>
          <w:rFonts w:ascii="Times New Roman" w:hAnsi="Times New Roman" w:cs="Times New Roman"/>
          <w:b/>
          <w:bCs/>
          <w:sz w:val="24"/>
          <w:szCs w:val="24"/>
        </w:rPr>
        <w:t>3)</w:t>
      </w:r>
      <w:r>
        <w:rPr>
          <w:rFonts w:ascii="Times New Roman" w:hAnsi="Times New Roman" w:cs="Times New Roman"/>
          <w:sz w:val="24"/>
          <w:szCs w:val="24"/>
        </w:rPr>
        <w:t xml:space="preserve"> </w:t>
      </w:r>
      <w:r w:rsidRPr="4967BB86" w:rsidR="7CB5E17C">
        <w:rPr>
          <w:rFonts w:ascii="Times New Roman" w:hAnsi="Times New Roman" w:cs="Times New Roman"/>
          <w:sz w:val="24"/>
          <w:szCs w:val="24"/>
        </w:rPr>
        <w:t>paragrahvi 2 lõiget 2 täiendatakse</w:t>
      </w:r>
      <w:r w:rsidR="00F129F1">
        <w:rPr>
          <w:rFonts w:ascii="Times New Roman" w:hAnsi="Times New Roman" w:cs="Times New Roman"/>
          <w:sz w:val="24"/>
          <w:szCs w:val="24"/>
        </w:rPr>
        <w:t xml:space="preserve"> pärast sõna „</w:t>
      </w:r>
      <w:r w:rsidR="00107F49">
        <w:rPr>
          <w:rFonts w:ascii="Times New Roman" w:hAnsi="Times New Roman" w:cs="Times New Roman"/>
          <w:sz w:val="24"/>
          <w:szCs w:val="24"/>
        </w:rPr>
        <w:t>hüvitamise</w:t>
      </w:r>
      <w:r w:rsidR="00F129F1">
        <w:rPr>
          <w:rFonts w:ascii="Times New Roman" w:hAnsi="Times New Roman" w:cs="Times New Roman"/>
          <w:sz w:val="24"/>
          <w:szCs w:val="24"/>
        </w:rPr>
        <w:t>“ sõnadega „ning tööjõumaksude maksmata jätmisest tuleneva“;</w:t>
      </w:r>
    </w:p>
    <w:p w:rsidR="00776743" w:rsidP="006472C0" w:rsidRDefault="00776743" w14:paraId="0B63ACDC" w14:textId="77777777">
      <w:pPr>
        <w:spacing w:after="0" w:line="240" w:lineRule="auto"/>
        <w:rPr>
          <w:rFonts w:ascii="Times New Roman" w:hAnsi="Times New Roman" w:cs="Times New Roman"/>
          <w:sz w:val="24"/>
          <w:szCs w:val="24"/>
          <w:highlight w:val="yellow"/>
        </w:rPr>
      </w:pPr>
    </w:p>
    <w:p w:rsidRPr="006472C0" w:rsidR="00776743" w:rsidP="006472C0" w:rsidRDefault="001D2FFC" w14:paraId="56B0C382" w14:textId="2AA71439">
      <w:pPr>
        <w:pStyle w:val="Loendilik"/>
        <w:spacing w:after="0" w:line="240" w:lineRule="auto"/>
        <w:ind w:left="0"/>
        <w:rPr>
          <w:rFonts w:ascii="Times New Roman" w:hAnsi="Times New Roman" w:cs="Times New Roman"/>
          <w:sz w:val="24"/>
          <w:szCs w:val="24"/>
        </w:rPr>
      </w:pPr>
      <w:r w:rsidRPr="006472C0">
        <w:rPr>
          <w:rFonts w:ascii="Times New Roman" w:hAnsi="Times New Roman" w:cs="Times New Roman"/>
          <w:b/>
          <w:bCs/>
          <w:sz w:val="24"/>
          <w:szCs w:val="24"/>
        </w:rPr>
        <w:t>4)</w:t>
      </w:r>
      <w:r w:rsidRPr="006472C0">
        <w:rPr>
          <w:rFonts w:ascii="Times New Roman" w:hAnsi="Times New Roman" w:cs="Times New Roman"/>
          <w:sz w:val="24"/>
          <w:szCs w:val="24"/>
        </w:rPr>
        <w:t xml:space="preserve"> </w:t>
      </w:r>
      <w:r w:rsidRPr="006472C0" w:rsidR="00527B07">
        <w:rPr>
          <w:rFonts w:ascii="Times New Roman" w:hAnsi="Times New Roman" w:cs="Times New Roman"/>
          <w:sz w:val="24"/>
          <w:szCs w:val="24"/>
        </w:rPr>
        <w:t xml:space="preserve">paragrahvi 7 </w:t>
      </w:r>
      <w:r w:rsidRPr="006472C0" w:rsidR="00B42D9D">
        <w:rPr>
          <w:rFonts w:ascii="Times New Roman" w:hAnsi="Times New Roman" w:cs="Times New Roman"/>
          <w:sz w:val="24"/>
          <w:szCs w:val="24"/>
        </w:rPr>
        <w:t>lõike 3</w:t>
      </w:r>
      <w:r w:rsidRPr="006472C0" w:rsidR="000611AE">
        <w:rPr>
          <w:rFonts w:ascii="Times New Roman" w:hAnsi="Times New Roman" w:cs="Times New Roman"/>
          <w:sz w:val="24"/>
          <w:szCs w:val="24"/>
        </w:rPr>
        <w:t xml:space="preserve"> esimeses lauses</w:t>
      </w:r>
      <w:r w:rsidRPr="006472C0" w:rsidR="00B42D9D">
        <w:rPr>
          <w:rFonts w:ascii="Times New Roman" w:hAnsi="Times New Roman" w:cs="Times New Roman"/>
          <w:sz w:val="24"/>
          <w:szCs w:val="24"/>
        </w:rPr>
        <w:t xml:space="preserve"> asendatakse </w:t>
      </w:r>
      <w:r w:rsidRPr="006472C0" w:rsidR="00CF58DD">
        <w:rPr>
          <w:rFonts w:ascii="Times New Roman" w:hAnsi="Times New Roman" w:cs="Times New Roman"/>
          <w:sz w:val="24"/>
          <w:szCs w:val="24"/>
        </w:rPr>
        <w:t>tekstiosa</w:t>
      </w:r>
      <w:r w:rsidRPr="006472C0" w:rsidR="00B42D9D">
        <w:rPr>
          <w:rFonts w:ascii="Times New Roman" w:hAnsi="Times New Roman" w:cs="Times New Roman"/>
          <w:sz w:val="24"/>
          <w:szCs w:val="24"/>
        </w:rPr>
        <w:t xml:space="preserve"> „80</w:t>
      </w:r>
      <w:r w:rsidRPr="006472C0" w:rsidR="0082124C">
        <w:rPr>
          <w:rFonts w:ascii="Times New Roman" w:hAnsi="Times New Roman" w:cs="Times New Roman"/>
          <w:sz w:val="24"/>
          <w:szCs w:val="24"/>
        </w:rPr>
        <w:t>–</w:t>
      </w:r>
      <w:r w:rsidRPr="006472C0" w:rsidR="00B42D9D">
        <w:rPr>
          <w:rFonts w:ascii="Times New Roman" w:hAnsi="Times New Roman" w:cs="Times New Roman"/>
          <w:sz w:val="24"/>
          <w:szCs w:val="24"/>
        </w:rPr>
        <w:t>100“</w:t>
      </w:r>
      <w:r w:rsidRPr="006472C0" w:rsidR="00AA0BFE">
        <w:rPr>
          <w:rFonts w:ascii="Times New Roman" w:hAnsi="Times New Roman" w:cs="Times New Roman"/>
          <w:sz w:val="24"/>
          <w:szCs w:val="24"/>
        </w:rPr>
        <w:t xml:space="preserve"> </w:t>
      </w:r>
      <w:r w:rsidRPr="005A1CA2" w:rsidR="0082124C">
        <w:rPr>
          <w:rFonts w:ascii="Times New Roman" w:hAnsi="Times New Roman" w:cs="Times New Roman"/>
          <w:sz w:val="24"/>
          <w:szCs w:val="24"/>
        </w:rPr>
        <w:t>arvu</w:t>
      </w:r>
      <w:r w:rsidRPr="006472C0" w:rsidR="00AA0BFE">
        <w:rPr>
          <w:rFonts w:ascii="Times New Roman" w:hAnsi="Times New Roman" w:cs="Times New Roman"/>
          <w:sz w:val="24"/>
          <w:szCs w:val="24"/>
        </w:rPr>
        <w:t>ga „80“</w:t>
      </w:r>
      <w:r w:rsidRPr="006472C0" w:rsidR="004E65E3">
        <w:rPr>
          <w:rFonts w:ascii="Times New Roman" w:hAnsi="Times New Roman" w:cs="Times New Roman"/>
          <w:sz w:val="24"/>
          <w:szCs w:val="24"/>
        </w:rPr>
        <w:t>;</w:t>
      </w:r>
    </w:p>
    <w:p w:rsidRPr="00C300AF" w:rsidR="009F2147" w:rsidP="006472C0" w:rsidRDefault="009F2147" w14:paraId="6756B5C8" w14:textId="5C7F9CC6">
      <w:pPr>
        <w:pStyle w:val="Loendilik"/>
        <w:spacing w:after="0" w:line="240" w:lineRule="auto"/>
        <w:ind w:left="0"/>
        <w:rPr>
          <w:rFonts w:ascii="Times New Roman" w:hAnsi="Times New Roman" w:cs="Times New Roman"/>
          <w:sz w:val="24"/>
          <w:szCs w:val="24"/>
          <w:highlight w:val="yellow"/>
        </w:rPr>
      </w:pPr>
    </w:p>
    <w:p w:rsidRPr="00C300AF" w:rsidR="009F2147" w:rsidP="00CA4F78" w:rsidRDefault="00E5594D" w14:paraId="09BBE73D" w14:textId="705C093F">
      <w:pPr>
        <w:pStyle w:val="Loendilik"/>
        <w:spacing w:after="0" w:line="240" w:lineRule="auto"/>
        <w:ind w:left="0"/>
        <w:rPr>
          <w:rFonts w:ascii="Times New Roman" w:hAnsi="Times New Roman" w:cs="Times New Roman"/>
          <w:sz w:val="24"/>
          <w:szCs w:val="24"/>
        </w:rPr>
      </w:pPr>
      <w:r w:rsidRPr="006472C0">
        <w:rPr>
          <w:rFonts w:ascii="Times New Roman" w:hAnsi="Times New Roman" w:cs="Times New Roman"/>
          <w:b/>
          <w:bCs/>
          <w:sz w:val="24"/>
          <w:szCs w:val="24"/>
        </w:rPr>
        <w:t>5)</w:t>
      </w:r>
      <w:r>
        <w:rPr>
          <w:rFonts w:ascii="Times New Roman" w:hAnsi="Times New Roman" w:cs="Times New Roman"/>
          <w:sz w:val="24"/>
          <w:szCs w:val="24"/>
        </w:rPr>
        <w:t xml:space="preserve"> </w:t>
      </w:r>
      <w:r w:rsidRPr="60AB930C" w:rsidR="7CB5E17C">
        <w:rPr>
          <w:rFonts w:ascii="Times New Roman" w:hAnsi="Times New Roman" w:cs="Times New Roman"/>
          <w:sz w:val="24"/>
          <w:szCs w:val="24"/>
        </w:rPr>
        <w:t>paragrahvi 7 lõi</w:t>
      </w:r>
      <w:r w:rsidRPr="60AB930C" w:rsidR="2177E135">
        <w:rPr>
          <w:rFonts w:ascii="Times New Roman" w:hAnsi="Times New Roman" w:cs="Times New Roman"/>
          <w:sz w:val="24"/>
          <w:szCs w:val="24"/>
        </w:rPr>
        <w:t>kest</w:t>
      </w:r>
      <w:r w:rsidRPr="60AB930C" w:rsidR="7CB5E17C">
        <w:rPr>
          <w:rFonts w:ascii="Times New Roman" w:hAnsi="Times New Roman" w:cs="Times New Roman"/>
          <w:sz w:val="24"/>
          <w:szCs w:val="24"/>
        </w:rPr>
        <w:t xml:space="preserve"> 4 </w:t>
      </w:r>
      <w:r w:rsidRPr="60AB930C" w:rsidR="2177E135">
        <w:rPr>
          <w:rFonts w:ascii="Times New Roman" w:hAnsi="Times New Roman" w:cs="Times New Roman"/>
          <w:sz w:val="24"/>
          <w:szCs w:val="24"/>
        </w:rPr>
        <w:t>jäetakse välja</w:t>
      </w:r>
      <w:r w:rsidRPr="60AB930C" w:rsidR="1D484332">
        <w:rPr>
          <w:rFonts w:ascii="Times New Roman" w:hAnsi="Times New Roman" w:cs="Times New Roman"/>
          <w:sz w:val="24"/>
          <w:szCs w:val="24"/>
        </w:rPr>
        <w:t xml:space="preserve"> </w:t>
      </w:r>
      <w:r w:rsidR="00601A94">
        <w:rPr>
          <w:rFonts w:ascii="Times New Roman" w:hAnsi="Times New Roman" w:cs="Times New Roman"/>
          <w:sz w:val="24"/>
          <w:szCs w:val="24"/>
        </w:rPr>
        <w:t>sõnad</w:t>
      </w:r>
      <w:r w:rsidRPr="60AB930C" w:rsidR="00601A94">
        <w:rPr>
          <w:rFonts w:ascii="Times New Roman" w:hAnsi="Times New Roman" w:cs="Times New Roman"/>
          <w:sz w:val="24"/>
          <w:szCs w:val="24"/>
        </w:rPr>
        <w:t xml:space="preserve"> </w:t>
      </w:r>
      <w:r w:rsidRPr="60AB930C" w:rsidR="1D484332">
        <w:rPr>
          <w:rFonts w:ascii="Times New Roman" w:hAnsi="Times New Roman" w:cs="Times New Roman"/>
          <w:sz w:val="24"/>
          <w:szCs w:val="24"/>
        </w:rPr>
        <w:t>„</w:t>
      </w:r>
      <w:r w:rsidRPr="60AB930C" w:rsidR="10932C12">
        <w:rPr>
          <w:rFonts w:ascii="Times New Roman" w:hAnsi="Times New Roman" w:cs="Times New Roman"/>
          <w:sz w:val="24"/>
          <w:szCs w:val="24"/>
        </w:rPr>
        <w:t>üks kord kolme aasta jooksul“;</w:t>
      </w:r>
    </w:p>
    <w:p w:rsidR="00A509A9" w:rsidP="006472C0" w:rsidRDefault="00A509A9" w14:paraId="2D8E8495" w14:textId="2C5E9FA1">
      <w:pPr>
        <w:pStyle w:val="Loendilik"/>
        <w:spacing w:after="0" w:line="240" w:lineRule="auto"/>
        <w:ind w:left="0"/>
        <w:rPr>
          <w:rFonts w:ascii="Times New Roman" w:hAnsi="Times New Roman" w:cs="Times New Roman"/>
          <w:b/>
          <w:bCs/>
          <w:sz w:val="24"/>
          <w:szCs w:val="24"/>
        </w:rPr>
      </w:pPr>
    </w:p>
    <w:p w:rsidR="00D92CD0" w:rsidRDefault="00E5594D" w14:paraId="2DFB7939" w14:textId="559D4AA1">
      <w:pPr>
        <w:pStyle w:val="Loendilik"/>
        <w:spacing w:after="0" w:line="240" w:lineRule="auto"/>
        <w:ind w:left="0"/>
        <w:rPr>
          <w:rFonts w:ascii="Times New Roman" w:hAnsi="Times New Roman" w:cs="Times New Roman"/>
          <w:sz w:val="24"/>
          <w:szCs w:val="24"/>
        </w:rPr>
      </w:pPr>
      <w:r>
        <w:rPr>
          <w:rFonts w:ascii="Times New Roman" w:hAnsi="Times New Roman" w:cs="Times New Roman"/>
          <w:b/>
          <w:bCs/>
          <w:sz w:val="24"/>
          <w:szCs w:val="24"/>
        </w:rPr>
        <w:t>6</w:t>
      </w:r>
      <w:r w:rsidRPr="006472C0" w:rsidR="00D15B31">
        <w:rPr>
          <w:rFonts w:ascii="Times New Roman" w:hAnsi="Times New Roman" w:cs="Times New Roman"/>
          <w:b/>
          <w:bCs/>
          <w:sz w:val="24"/>
          <w:szCs w:val="24"/>
        </w:rPr>
        <w:t>)</w:t>
      </w:r>
      <w:r w:rsidR="00D15B31">
        <w:rPr>
          <w:rFonts w:ascii="Times New Roman" w:hAnsi="Times New Roman" w:cs="Times New Roman"/>
          <w:sz w:val="24"/>
          <w:szCs w:val="24"/>
        </w:rPr>
        <w:t xml:space="preserve"> </w:t>
      </w:r>
      <w:r w:rsidRPr="001D6560" w:rsidR="00C67DD0">
        <w:rPr>
          <w:rFonts w:ascii="Times New Roman" w:hAnsi="Times New Roman" w:cs="Times New Roman"/>
          <w:sz w:val="24"/>
          <w:szCs w:val="24"/>
        </w:rPr>
        <w:t>paragrahvi</w:t>
      </w:r>
      <w:r w:rsidR="00C67DD0">
        <w:rPr>
          <w:rFonts w:ascii="Times New Roman" w:hAnsi="Times New Roman" w:cs="Times New Roman"/>
          <w:sz w:val="24"/>
          <w:szCs w:val="24"/>
        </w:rPr>
        <w:t xml:space="preserve"> 7 lõi</w:t>
      </w:r>
      <w:r w:rsidR="00CC5359">
        <w:rPr>
          <w:rFonts w:ascii="Times New Roman" w:hAnsi="Times New Roman" w:cs="Times New Roman"/>
          <w:sz w:val="24"/>
          <w:szCs w:val="24"/>
        </w:rPr>
        <w:t>kes</w:t>
      </w:r>
      <w:r w:rsidR="00C67DD0">
        <w:rPr>
          <w:rFonts w:ascii="Times New Roman" w:hAnsi="Times New Roman" w:cs="Times New Roman"/>
          <w:sz w:val="24"/>
          <w:szCs w:val="24"/>
        </w:rPr>
        <w:t xml:space="preserve"> </w:t>
      </w:r>
      <w:r w:rsidR="00F029E9">
        <w:rPr>
          <w:rFonts w:ascii="Times New Roman" w:hAnsi="Times New Roman" w:cs="Times New Roman"/>
          <w:sz w:val="24"/>
          <w:szCs w:val="24"/>
        </w:rPr>
        <w:t xml:space="preserve">7 </w:t>
      </w:r>
      <w:r w:rsidR="00CC5359">
        <w:rPr>
          <w:rFonts w:ascii="Times New Roman" w:hAnsi="Times New Roman" w:cs="Times New Roman"/>
          <w:sz w:val="24"/>
          <w:szCs w:val="24"/>
        </w:rPr>
        <w:t>asendatakse tekstiosa</w:t>
      </w:r>
      <w:r w:rsidR="00F029E9">
        <w:rPr>
          <w:rFonts w:ascii="Times New Roman" w:hAnsi="Times New Roman" w:cs="Times New Roman"/>
          <w:sz w:val="24"/>
          <w:szCs w:val="24"/>
        </w:rPr>
        <w:t xml:space="preserve"> „61</w:t>
      </w:r>
      <w:r w:rsidR="0056269B">
        <w:rPr>
          <w:rFonts w:ascii="Times New Roman" w:hAnsi="Times New Roman" w:cs="Times New Roman"/>
          <w:sz w:val="24"/>
          <w:szCs w:val="24"/>
        </w:rPr>
        <w:t>, 63</w:t>
      </w:r>
      <w:r w:rsidR="00F029E9">
        <w:rPr>
          <w:rFonts w:ascii="Times New Roman" w:hAnsi="Times New Roman" w:cs="Times New Roman"/>
          <w:sz w:val="24"/>
          <w:szCs w:val="24"/>
        </w:rPr>
        <w:t>“ teksti</w:t>
      </w:r>
      <w:r w:rsidR="00AE497B">
        <w:rPr>
          <w:rFonts w:ascii="Times New Roman" w:hAnsi="Times New Roman" w:cs="Times New Roman"/>
          <w:sz w:val="24"/>
          <w:szCs w:val="24"/>
        </w:rPr>
        <w:t>osaga „</w:t>
      </w:r>
      <w:r w:rsidR="00F17AF4">
        <w:rPr>
          <w:rFonts w:ascii="Times New Roman" w:hAnsi="Times New Roman" w:cs="Times New Roman"/>
          <w:sz w:val="24"/>
          <w:szCs w:val="24"/>
        </w:rPr>
        <w:t xml:space="preserve">61 </w:t>
      </w:r>
      <w:r w:rsidR="00AE497B">
        <w:rPr>
          <w:rFonts w:ascii="Times New Roman" w:hAnsi="Times New Roman" w:cs="Times New Roman"/>
          <w:sz w:val="24"/>
          <w:szCs w:val="24"/>
        </w:rPr>
        <w:t>lõikeid 3</w:t>
      </w:r>
      <w:r w:rsidR="005F75D6">
        <w:rPr>
          <w:rFonts w:ascii="Times New Roman" w:hAnsi="Times New Roman" w:cs="Times New Roman"/>
          <w:sz w:val="24"/>
          <w:szCs w:val="24"/>
        </w:rPr>
        <w:t xml:space="preserve">, </w:t>
      </w:r>
      <w:r w:rsidR="00AE497B">
        <w:rPr>
          <w:rFonts w:ascii="Times New Roman" w:hAnsi="Times New Roman" w:cs="Times New Roman"/>
          <w:sz w:val="24"/>
          <w:szCs w:val="24"/>
        </w:rPr>
        <w:t>4</w:t>
      </w:r>
      <w:r w:rsidR="005F75D6">
        <w:rPr>
          <w:rFonts w:ascii="Times New Roman" w:hAnsi="Times New Roman" w:cs="Times New Roman"/>
          <w:sz w:val="24"/>
          <w:szCs w:val="24"/>
        </w:rPr>
        <w:t xml:space="preserve"> ja 7</w:t>
      </w:r>
      <w:r w:rsidR="00AE497B">
        <w:rPr>
          <w:rFonts w:ascii="Times New Roman" w:hAnsi="Times New Roman" w:cs="Times New Roman"/>
          <w:sz w:val="24"/>
          <w:szCs w:val="24"/>
        </w:rPr>
        <w:t>“</w:t>
      </w:r>
      <w:r w:rsidR="0056269B">
        <w:rPr>
          <w:rFonts w:ascii="Times New Roman" w:hAnsi="Times New Roman" w:cs="Times New Roman"/>
          <w:sz w:val="24"/>
          <w:szCs w:val="24"/>
        </w:rPr>
        <w:t>;</w:t>
      </w:r>
    </w:p>
    <w:p w:rsidRPr="003E1227" w:rsidR="000F01E7" w:rsidP="006472C0" w:rsidRDefault="0056269B" w14:paraId="786100CD" w14:textId="50E9FBCD">
      <w:pPr>
        <w:pStyle w:val="Loendilik"/>
        <w:spacing w:after="0" w:line="240" w:lineRule="auto"/>
        <w:ind w:left="0"/>
        <w:rPr>
          <w:rFonts w:ascii="Times New Roman" w:hAnsi="Times New Roman" w:cs="Times New Roman"/>
          <w:color w:val="ED7D31" w:themeColor="accent2"/>
          <w:sz w:val="24"/>
          <w:szCs w:val="24"/>
        </w:rPr>
      </w:pPr>
      <w:r>
        <w:rPr>
          <w:rFonts w:ascii="Times New Roman" w:hAnsi="Times New Roman" w:cs="Times New Roman"/>
          <w:sz w:val="24"/>
          <w:szCs w:val="24"/>
        </w:rPr>
        <w:t xml:space="preserve"> </w:t>
      </w:r>
    </w:p>
    <w:p w:rsidR="00017ED8" w:rsidP="00B342C1" w:rsidRDefault="00B943F7" w14:paraId="4B7CD521" w14:textId="1D763311">
      <w:pPr>
        <w:pStyle w:val="Loendilik"/>
        <w:tabs>
          <w:tab w:val="left" w:pos="426"/>
        </w:tabs>
        <w:spacing w:after="0" w:line="240" w:lineRule="auto"/>
        <w:ind w:left="0"/>
        <w:jc w:val="both"/>
        <w:rPr>
          <w:rFonts w:ascii="Times New Roman" w:hAnsi="Times New Roman" w:cs="Times New Roman"/>
          <w:sz w:val="24"/>
          <w:szCs w:val="24"/>
        </w:rPr>
      </w:pPr>
      <w:r>
        <w:rPr>
          <w:rFonts w:ascii="Times New Roman" w:hAnsi="Times New Roman" w:cs="Times New Roman"/>
          <w:b/>
          <w:bCs/>
          <w:sz w:val="24"/>
          <w:szCs w:val="24"/>
        </w:rPr>
        <w:t>7</w:t>
      </w:r>
      <w:r w:rsidRPr="00F1531E" w:rsidR="00F53937">
        <w:rPr>
          <w:rFonts w:ascii="Times New Roman" w:hAnsi="Times New Roman" w:cs="Times New Roman"/>
          <w:b/>
          <w:bCs/>
          <w:sz w:val="24"/>
          <w:szCs w:val="24"/>
        </w:rPr>
        <w:t>)</w:t>
      </w:r>
      <w:r w:rsidR="00F53937">
        <w:rPr>
          <w:rFonts w:ascii="Times New Roman" w:hAnsi="Times New Roman" w:cs="Times New Roman"/>
          <w:sz w:val="24"/>
          <w:szCs w:val="24"/>
        </w:rPr>
        <w:t xml:space="preserve"> </w:t>
      </w:r>
      <w:r w:rsidRPr="00C65445" w:rsidR="00C65445">
        <w:rPr>
          <w:rFonts w:ascii="Times New Roman" w:hAnsi="Times New Roman" w:cs="Times New Roman"/>
          <w:sz w:val="24"/>
          <w:szCs w:val="24"/>
        </w:rPr>
        <w:t xml:space="preserve">paragrahvi </w:t>
      </w:r>
      <w:r w:rsidR="00C65445">
        <w:rPr>
          <w:rFonts w:ascii="Times New Roman" w:hAnsi="Times New Roman" w:cs="Times New Roman"/>
          <w:sz w:val="24"/>
          <w:szCs w:val="24"/>
        </w:rPr>
        <w:t>9</w:t>
      </w:r>
      <w:r w:rsidRPr="00C65445" w:rsidR="00C65445">
        <w:rPr>
          <w:rFonts w:ascii="Times New Roman" w:hAnsi="Times New Roman" w:cs="Times New Roman"/>
          <w:sz w:val="24"/>
          <w:szCs w:val="24"/>
        </w:rPr>
        <w:t xml:space="preserve"> lõi</w:t>
      </w:r>
      <w:r w:rsidR="00017ED8">
        <w:rPr>
          <w:rFonts w:ascii="Times New Roman" w:hAnsi="Times New Roman" w:cs="Times New Roman"/>
          <w:sz w:val="24"/>
          <w:szCs w:val="24"/>
        </w:rPr>
        <w:t>ge</w:t>
      </w:r>
      <w:r w:rsidR="00C65445">
        <w:rPr>
          <w:rFonts w:ascii="Times New Roman" w:hAnsi="Times New Roman" w:cs="Times New Roman"/>
          <w:sz w:val="24"/>
          <w:szCs w:val="24"/>
        </w:rPr>
        <w:t xml:space="preserve"> 2 </w:t>
      </w:r>
      <w:r w:rsidR="00017ED8">
        <w:rPr>
          <w:rFonts w:ascii="Times New Roman" w:hAnsi="Times New Roman" w:cs="Times New Roman"/>
          <w:sz w:val="24"/>
          <w:szCs w:val="24"/>
        </w:rPr>
        <w:t>muudetakse ja sõnastatakse järgmiselt:</w:t>
      </w:r>
    </w:p>
    <w:p w:rsidRPr="008C69CD" w:rsidR="00C65445" w:rsidP="000F5605" w:rsidRDefault="00C65445" w14:paraId="3B001F1E" w14:textId="79EA6079">
      <w:pPr>
        <w:pStyle w:val="Loendilik"/>
        <w:tabs>
          <w:tab w:val="left" w:pos="426"/>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t>
      </w:r>
      <w:r w:rsidR="00017ED8">
        <w:rPr>
          <w:rFonts w:ascii="Times New Roman" w:hAnsi="Times New Roman" w:cs="Times New Roman"/>
          <w:sz w:val="24"/>
          <w:szCs w:val="24"/>
        </w:rPr>
        <w:t xml:space="preserve">(2) </w:t>
      </w:r>
      <w:r>
        <w:rPr>
          <w:rFonts w:ascii="Times New Roman" w:hAnsi="Times New Roman" w:cs="Times New Roman"/>
          <w:sz w:val="24"/>
          <w:szCs w:val="24"/>
        </w:rPr>
        <w:t>Töövaidluskomisjoni juhataja</w:t>
      </w:r>
      <w:r w:rsidR="00017ED8">
        <w:rPr>
          <w:rFonts w:ascii="Times New Roman" w:hAnsi="Times New Roman" w:cs="Times New Roman"/>
          <w:sz w:val="24"/>
          <w:szCs w:val="24"/>
        </w:rPr>
        <w:t xml:space="preserve"> valib käesoleva paragrahvi lõikes 1 </w:t>
      </w:r>
      <w:r w:rsidR="0082124C">
        <w:rPr>
          <w:rFonts w:ascii="Times New Roman" w:hAnsi="Times New Roman" w:cs="Times New Roman"/>
          <w:sz w:val="24"/>
          <w:szCs w:val="24"/>
        </w:rPr>
        <w:t>esitatud</w:t>
      </w:r>
      <w:r w:rsidR="00017ED8">
        <w:rPr>
          <w:rFonts w:ascii="Times New Roman" w:hAnsi="Times New Roman" w:cs="Times New Roman"/>
          <w:sz w:val="24"/>
          <w:szCs w:val="24"/>
        </w:rPr>
        <w:t xml:space="preserve"> nimekirjast kaasistujad.</w:t>
      </w:r>
      <w:r>
        <w:rPr>
          <w:rFonts w:ascii="Times New Roman" w:hAnsi="Times New Roman" w:cs="Times New Roman"/>
          <w:sz w:val="24"/>
          <w:szCs w:val="24"/>
        </w:rPr>
        <w:t>“;</w:t>
      </w:r>
    </w:p>
    <w:p w:rsidRPr="00C65445" w:rsidR="00C65445" w:rsidP="000F5605" w:rsidRDefault="00C65445" w14:paraId="6A50485A" w14:textId="77777777">
      <w:pPr>
        <w:pStyle w:val="Loendilik"/>
        <w:tabs>
          <w:tab w:val="left" w:pos="426"/>
        </w:tabs>
        <w:spacing w:after="0" w:line="240" w:lineRule="auto"/>
        <w:ind w:left="0"/>
        <w:jc w:val="both"/>
        <w:rPr>
          <w:rFonts w:ascii="Times New Roman" w:hAnsi="Times New Roman" w:cs="Times New Roman"/>
          <w:sz w:val="24"/>
          <w:szCs w:val="24"/>
        </w:rPr>
      </w:pPr>
    </w:p>
    <w:p w:rsidR="00542B7D" w:rsidP="006472C0" w:rsidRDefault="005946AC" w14:paraId="4D74B8F6" w14:textId="4EE00BEA">
      <w:pPr>
        <w:pStyle w:val="Loendilik"/>
        <w:tabs>
          <w:tab w:val="left" w:pos="426"/>
        </w:tabs>
        <w:spacing w:after="0" w:line="240" w:lineRule="auto"/>
        <w:ind w:left="0"/>
        <w:jc w:val="both"/>
        <w:rPr>
          <w:rFonts w:ascii="Times New Roman" w:hAnsi="Times New Roman" w:cs="Times New Roman"/>
          <w:sz w:val="24"/>
          <w:szCs w:val="24"/>
        </w:rPr>
      </w:pPr>
      <w:r>
        <w:rPr>
          <w:rFonts w:ascii="Times New Roman" w:hAnsi="Times New Roman" w:cs="Times New Roman"/>
          <w:b/>
          <w:bCs/>
          <w:sz w:val="24"/>
          <w:szCs w:val="24"/>
        </w:rPr>
        <w:t>8</w:t>
      </w:r>
      <w:r w:rsidRPr="00AA7EE9" w:rsidR="0089255A">
        <w:rPr>
          <w:rFonts w:ascii="Times New Roman" w:hAnsi="Times New Roman" w:cs="Times New Roman"/>
          <w:b/>
          <w:bCs/>
          <w:sz w:val="24"/>
          <w:szCs w:val="24"/>
        </w:rPr>
        <w:t>)</w:t>
      </w:r>
      <w:r w:rsidR="0089255A">
        <w:rPr>
          <w:rFonts w:ascii="Times New Roman" w:hAnsi="Times New Roman" w:cs="Times New Roman"/>
          <w:sz w:val="24"/>
          <w:szCs w:val="24"/>
        </w:rPr>
        <w:t xml:space="preserve"> </w:t>
      </w:r>
      <w:r w:rsidR="00C65445">
        <w:rPr>
          <w:rFonts w:ascii="Times New Roman" w:hAnsi="Times New Roman" w:cs="Times New Roman"/>
          <w:sz w:val="24"/>
          <w:szCs w:val="24"/>
        </w:rPr>
        <w:t>paragrahvi 10 lõiget 4</w:t>
      </w:r>
      <w:r w:rsidR="00C65445">
        <w:rPr>
          <w:rFonts w:ascii="Times New Roman" w:hAnsi="Times New Roman" w:cs="Times New Roman"/>
          <w:sz w:val="24"/>
          <w:szCs w:val="24"/>
          <w:vertAlign w:val="superscript"/>
        </w:rPr>
        <w:t>1</w:t>
      </w:r>
      <w:r w:rsidR="00C65445">
        <w:rPr>
          <w:rFonts w:ascii="Times New Roman" w:hAnsi="Times New Roman" w:cs="Times New Roman"/>
          <w:sz w:val="24"/>
          <w:szCs w:val="24"/>
        </w:rPr>
        <w:t xml:space="preserve"> täiendatakse</w:t>
      </w:r>
      <w:r w:rsidR="00101F6C">
        <w:rPr>
          <w:rFonts w:ascii="Times New Roman" w:hAnsi="Times New Roman" w:cs="Times New Roman"/>
          <w:sz w:val="24"/>
          <w:szCs w:val="24"/>
        </w:rPr>
        <w:t xml:space="preserve"> pärast </w:t>
      </w:r>
      <w:r w:rsidRPr="00B14D3A" w:rsidR="008C01AD">
        <w:rPr>
          <w:rFonts w:ascii="Times New Roman" w:hAnsi="Times New Roman" w:cs="Times New Roman"/>
          <w:sz w:val="24"/>
          <w:szCs w:val="24"/>
        </w:rPr>
        <w:t>s</w:t>
      </w:r>
      <w:r w:rsidRPr="00B14D3A" w:rsidR="00806AA2">
        <w:rPr>
          <w:rFonts w:ascii="Times New Roman" w:hAnsi="Times New Roman" w:cs="Times New Roman"/>
          <w:sz w:val="24"/>
          <w:szCs w:val="24"/>
        </w:rPr>
        <w:t>õn</w:t>
      </w:r>
      <w:r w:rsidRPr="00B14D3A" w:rsidR="008C01AD">
        <w:rPr>
          <w:rFonts w:ascii="Times New Roman" w:hAnsi="Times New Roman" w:cs="Times New Roman"/>
          <w:sz w:val="24"/>
          <w:szCs w:val="24"/>
        </w:rPr>
        <w:t>a</w:t>
      </w:r>
      <w:r w:rsidRPr="00B14D3A" w:rsidR="00101F6C">
        <w:rPr>
          <w:rFonts w:ascii="Times New Roman" w:hAnsi="Times New Roman" w:cs="Times New Roman"/>
          <w:sz w:val="24"/>
          <w:szCs w:val="24"/>
        </w:rPr>
        <w:t xml:space="preserve"> „ajale“ </w:t>
      </w:r>
      <w:r w:rsidRPr="006472C0" w:rsidR="008C01AD">
        <w:rPr>
          <w:rFonts w:ascii="Times New Roman" w:hAnsi="Times New Roman" w:cs="Times New Roman"/>
          <w:sz w:val="24"/>
          <w:szCs w:val="24"/>
        </w:rPr>
        <w:t>tekstiosaga</w:t>
      </w:r>
      <w:r w:rsidRPr="00B14D3A" w:rsidR="00101F6C">
        <w:rPr>
          <w:rFonts w:ascii="Times New Roman" w:hAnsi="Times New Roman" w:cs="Times New Roman"/>
          <w:sz w:val="24"/>
          <w:szCs w:val="24"/>
        </w:rPr>
        <w:t xml:space="preserve"> „</w:t>
      </w:r>
      <w:r w:rsidRPr="006472C0" w:rsidR="00AF7BFC">
        <w:rPr>
          <w:rFonts w:ascii="Times New Roman" w:hAnsi="Times New Roman" w:cs="Times New Roman"/>
          <w:sz w:val="24"/>
          <w:szCs w:val="24"/>
        </w:rPr>
        <w:t xml:space="preserve">, välja arvatud juhul, kui </w:t>
      </w:r>
      <w:r w:rsidRPr="006472C0" w:rsidR="00842160">
        <w:rPr>
          <w:rFonts w:ascii="Times New Roman" w:hAnsi="Times New Roman" w:cs="Times New Roman"/>
          <w:sz w:val="24"/>
          <w:szCs w:val="24"/>
        </w:rPr>
        <w:t>töövaidluskomisjon</w:t>
      </w:r>
      <w:r w:rsidRPr="006472C0" w:rsidR="005D65A6">
        <w:rPr>
          <w:rFonts w:ascii="Times New Roman" w:hAnsi="Times New Roman" w:cs="Times New Roman"/>
          <w:sz w:val="24"/>
          <w:szCs w:val="24"/>
        </w:rPr>
        <w:t>i juhataja</w:t>
      </w:r>
      <w:r w:rsidRPr="006472C0" w:rsidR="00842160">
        <w:rPr>
          <w:rFonts w:ascii="Times New Roman" w:hAnsi="Times New Roman" w:cs="Times New Roman"/>
          <w:sz w:val="24"/>
          <w:szCs w:val="24"/>
        </w:rPr>
        <w:t xml:space="preserve"> tuvastab, et kaasistuja ei ole materjalidega tutvunud</w:t>
      </w:r>
      <w:r w:rsidR="00101F6C">
        <w:rPr>
          <w:rFonts w:ascii="Times New Roman" w:hAnsi="Times New Roman" w:cs="Times New Roman"/>
          <w:sz w:val="24"/>
          <w:szCs w:val="24"/>
        </w:rPr>
        <w:t>“</w:t>
      </w:r>
      <w:r w:rsidR="00C16C9E">
        <w:rPr>
          <w:rFonts w:ascii="Times New Roman" w:hAnsi="Times New Roman" w:cs="Times New Roman"/>
          <w:sz w:val="24"/>
          <w:szCs w:val="24"/>
        </w:rPr>
        <w:t>;</w:t>
      </w:r>
    </w:p>
    <w:p w:rsidR="00815279" w:rsidP="000F5605" w:rsidRDefault="00815279" w14:paraId="7A4ADE6C" w14:textId="77777777">
      <w:pPr>
        <w:pStyle w:val="Loendilik"/>
        <w:tabs>
          <w:tab w:val="left" w:pos="426"/>
        </w:tabs>
        <w:spacing w:after="0" w:line="240" w:lineRule="auto"/>
        <w:ind w:left="0"/>
        <w:jc w:val="both"/>
        <w:rPr>
          <w:rFonts w:ascii="Times New Roman" w:hAnsi="Times New Roman" w:cs="Times New Roman"/>
          <w:sz w:val="24"/>
          <w:szCs w:val="24"/>
        </w:rPr>
      </w:pPr>
    </w:p>
    <w:p w:rsidRPr="0071543D" w:rsidR="00093F2E" w:rsidP="5B5D0416" w:rsidRDefault="005946AC" w14:paraId="5363EC19" w14:textId="5EC8F0AA">
      <w:pPr>
        <w:pStyle w:val="Loendilik"/>
        <w:tabs>
          <w:tab w:val="left" w:pos="426"/>
        </w:tabs>
        <w:spacing w:after="0" w:line="240" w:lineRule="auto"/>
        <w:ind w:left="0"/>
        <w:jc w:val="both"/>
        <w:rPr>
          <w:rFonts w:ascii="Times New Roman" w:hAnsi="Times New Roman" w:cs="Times New Roman"/>
          <w:sz w:val="24"/>
          <w:szCs w:val="24"/>
        </w:rPr>
      </w:pPr>
      <w:r w:rsidRPr="5B5D0416" w:rsidR="53C964EE">
        <w:rPr>
          <w:rFonts w:ascii="Times New Roman" w:hAnsi="Times New Roman" w:cs="Times New Roman"/>
          <w:b w:val="1"/>
          <w:bCs w:val="1"/>
          <w:sz w:val="24"/>
          <w:szCs w:val="24"/>
        </w:rPr>
        <w:t>9</w:t>
      </w:r>
      <w:r w:rsidRPr="5B5D0416" w:rsidR="61D96E35">
        <w:rPr>
          <w:rFonts w:ascii="Times New Roman" w:hAnsi="Times New Roman" w:cs="Times New Roman"/>
          <w:b w:val="1"/>
          <w:bCs w:val="1"/>
          <w:sz w:val="24"/>
          <w:szCs w:val="24"/>
        </w:rPr>
        <w:t>)</w:t>
      </w:r>
      <w:r w:rsidRPr="5B5D0416" w:rsidR="61D96E35">
        <w:rPr>
          <w:rFonts w:ascii="Times New Roman" w:hAnsi="Times New Roman" w:cs="Times New Roman"/>
          <w:sz w:val="24"/>
          <w:szCs w:val="24"/>
        </w:rPr>
        <w:t xml:space="preserve"> </w:t>
      </w:r>
      <w:r w:rsidRPr="5B5D0416" w:rsidR="04C1F13F">
        <w:rPr>
          <w:rFonts w:ascii="Times New Roman" w:hAnsi="Times New Roman" w:cs="Times New Roman"/>
          <w:sz w:val="24"/>
          <w:szCs w:val="24"/>
        </w:rPr>
        <w:t xml:space="preserve">paragrahvi 12 </w:t>
      </w:r>
      <w:r w:rsidRPr="5B5D0416" w:rsidR="3FCD8627">
        <w:rPr>
          <w:rFonts w:ascii="Times New Roman" w:hAnsi="Times New Roman" w:cs="Times New Roman"/>
          <w:sz w:val="24"/>
          <w:szCs w:val="24"/>
        </w:rPr>
        <w:t>lõige 1</w:t>
      </w:r>
      <w:r w:rsidRPr="5B5D0416" w:rsidR="6DA60F21">
        <w:rPr>
          <w:rFonts w:ascii="Times New Roman" w:hAnsi="Times New Roman" w:cs="Times New Roman"/>
          <w:sz w:val="24"/>
          <w:szCs w:val="24"/>
        </w:rPr>
        <w:t xml:space="preserve"> muudetakse</w:t>
      </w:r>
      <w:r w:rsidRPr="5B5D0416" w:rsidR="04C1F13F">
        <w:rPr>
          <w:rFonts w:ascii="Times New Roman" w:hAnsi="Times New Roman" w:cs="Times New Roman"/>
          <w:sz w:val="24"/>
          <w:szCs w:val="24"/>
        </w:rPr>
        <w:t xml:space="preserve"> </w:t>
      </w:r>
      <w:r w:rsidRPr="5B5D0416" w:rsidR="218F0E9A">
        <w:rPr>
          <w:rFonts w:ascii="Times New Roman" w:hAnsi="Times New Roman" w:cs="Times New Roman"/>
          <w:sz w:val="24"/>
          <w:szCs w:val="24"/>
        </w:rPr>
        <w:t>ja sõnastatakse järgmiselt</w:t>
      </w:r>
      <w:r w:rsidRPr="5B5D0416" w:rsidR="04C1F13F">
        <w:rPr>
          <w:rFonts w:ascii="Times New Roman" w:hAnsi="Times New Roman" w:cs="Times New Roman"/>
          <w:sz w:val="24"/>
          <w:szCs w:val="24"/>
        </w:rPr>
        <w:t>:</w:t>
      </w:r>
    </w:p>
    <w:p w:rsidR="00306F4A" w:rsidP="5B5D0416" w:rsidRDefault="00093F2E" w14:paraId="0569FC9E" w14:textId="73EA79C0">
      <w:pPr>
        <w:pStyle w:val="Loendilik"/>
        <w:tabs>
          <w:tab w:val="left" w:pos="426"/>
        </w:tabs>
        <w:spacing w:after="0" w:line="240" w:lineRule="auto"/>
        <w:ind w:left="0"/>
        <w:jc w:val="both"/>
        <w:rPr>
          <w:rFonts w:ascii="Times New Roman" w:hAnsi="Times New Roman" w:cs="Times New Roman"/>
          <w:sz w:val="24"/>
          <w:szCs w:val="24"/>
        </w:rPr>
      </w:pPr>
      <w:r w:rsidRPr="5B5D0416" w:rsidR="04C1F13F">
        <w:rPr>
          <w:rFonts w:ascii="Times New Roman" w:hAnsi="Times New Roman" w:cs="Times New Roman"/>
          <w:sz w:val="24"/>
          <w:szCs w:val="24"/>
        </w:rPr>
        <w:t>„(</w:t>
      </w:r>
      <w:r w:rsidRPr="5B5D0416" w:rsidR="6DA60F21">
        <w:rPr>
          <w:rFonts w:ascii="Times New Roman" w:hAnsi="Times New Roman" w:cs="Times New Roman"/>
          <w:sz w:val="24"/>
          <w:szCs w:val="24"/>
        </w:rPr>
        <w:t>1</w:t>
      </w:r>
      <w:r w:rsidRPr="5B5D0416" w:rsidR="04C1F13F">
        <w:rPr>
          <w:rFonts w:ascii="Times New Roman" w:hAnsi="Times New Roman" w:cs="Times New Roman"/>
          <w:sz w:val="24"/>
          <w:szCs w:val="24"/>
        </w:rPr>
        <w:t xml:space="preserve">) Töövaidluskomisjoni tööd </w:t>
      </w:r>
      <w:r w:rsidRPr="5B5D0416" w:rsidR="2B36F868">
        <w:rPr>
          <w:rFonts w:ascii="Times New Roman" w:hAnsi="Times New Roman" w:cs="Times New Roman"/>
          <w:sz w:val="24"/>
          <w:szCs w:val="24"/>
        </w:rPr>
        <w:t>korraldab</w:t>
      </w:r>
      <w:r w:rsidRPr="5B5D0416" w:rsidR="04C1F13F">
        <w:rPr>
          <w:rFonts w:ascii="Times New Roman" w:hAnsi="Times New Roman" w:cs="Times New Roman"/>
          <w:sz w:val="24"/>
          <w:szCs w:val="24"/>
        </w:rPr>
        <w:t xml:space="preserve"> </w:t>
      </w:r>
      <w:r w:rsidRPr="5B5D0416" w:rsidR="3CEB0D07">
        <w:rPr>
          <w:rFonts w:ascii="Times New Roman" w:hAnsi="Times New Roman" w:cs="Times New Roman"/>
          <w:sz w:val="24"/>
          <w:szCs w:val="24"/>
        </w:rPr>
        <w:t>Tööinspektsioon</w:t>
      </w:r>
      <w:r w:rsidRPr="5B5D0416" w:rsidR="04C1F13F">
        <w:rPr>
          <w:rFonts w:ascii="Times New Roman" w:hAnsi="Times New Roman" w:cs="Times New Roman"/>
          <w:sz w:val="24"/>
          <w:szCs w:val="24"/>
        </w:rPr>
        <w:t>.“;</w:t>
      </w:r>
    </w:p>
    <w:p w:rsidR="004000F3" w:rsidP="000F5605" w:rsidRDefault="004000F3" w14:paraId="456EC696" w14:textId="77777777">
      <w:pPr>
        <w:pStyle w:val="Loendilik"/>
        <w:tabs>
          <w:tab w:val="left" w:pos="426"/>
        </w:tabs>
        <w:spacing w:after="0" w:line="240" w:lineRule="auto"/>
        <w:ind w:left="0"/>
        <w:jc w:val="both"/>
        <w:rPr>
          <w:rFonts w:ascii="Times New Roman" w:hAnsi="Times New Roman" w:cs="Times New Roman"/>
          <w:sz w:val="24"/>
          <w:szCs w:val="24"/>
        </w:rPr>
      </w:pPr>
    </w:p>
    <w:p w:rsidRPr="002C50AB" w:rsidR="00550F01" w:rsidP="00550F01" w:rsidRDefault="008A42E8" w14:paraId="5DA0D0E3" w14:textId="622B1A98">
      <w:pPr>
        <w:pStyle w:val="Vahedeta"/>
        <w:jc w:val="both"/>
        <w:rPr>
          <w:rFonts w:ascii="Times New Roman" w:hAnsi="Times New Roman" w:cs="Times New Roman"/>
          <w:b/>
          <w:bCs/>
          <w:sz w:val="24"/>
          <w:szCs w:val="24"/>
        </w:rPr>
      </w:pPr>
      <w:r>
        <w:rPr>
          <w:rFonts w:ascii="Times New Roman" w:hAnsi="Times New Roman" w:cs="Times New Roman"/>
          <w:b/>
          <w:bCs/>
          <w:sz w:val="24"/>
          <w:szCs w:val="24"/>
        </w:rPr>
        <w:t>10</w:t>
      </w:r>
      <w:r w:rsidRPr="006472C0" w:rsidR="00550F01">
        <w:rPr>
          <w:rFonts w:ascii="Times New Roman" w:hAnsi="Times New Roman" w:cs="Times New Roman"/>
          <w:b/>
          <w:bCs/>
          <w:sz w:val="24"/>
          <w:szCs w:val="24"/>
        </w:rPr>
        <w:t>)</w:t>
      </w:r>
      <w:r w:rsidR="00550F01">
        <w:rPr>
          <w:rFonts w:ascii="Times New Roman" w:hAnsi="Times New Roman" w:cs="Times New Roman"/>
          <w:sz w:val="24"/>
          <w:szCs w:val="24"/>
        </w:rPr>
        <w:t xml:space="preserve"> </w:t>
      </w:r>
      <w:r w:rsidRPr="002C50AB" w:rsidR="00550F01">
        <w:rPr>
          <w:rFonts w:ascii="Times New Roman" w:hAnsi="Times New Roman" w:cs="Times New Roman"/>
          <w:sz w:val="24"/>
          <w:szCs w:val="24"/>
        </w:rPr>
        <w:t>seadus</w:t>
      </w:r>
      <w:r w:rsidR="004D243C">
        <w:rPr>
          <w:rFonts w:ascii="Times New Roman" w:hAnsi="Times New Roman" w:cs="Times New Roman"/>
          <w:sz w:val="24"/>
          <w:szCs w:val="24"/>
        </w:rPr>
        <w:t>e 2. pea</w:t>
      </w:r>
      <w:r w:rsidR="00550F01">
        <w:rPr>
          <w:rFonts w:ascii="Times New Roman" w:hAnsi="Times New Roman" w:cs="Times New Roman"/>
          <w:sz w:val="24"/>
          <w:szCs w:val="24"/>
        </w:rPr>
        <w:t>t</w:t>
      </w:r>
      <w:r w:rsidR="004D243C">
        <w:rPr>
          <w:rFonts w:ascii="Times New Roman" w:hAnsi="Times New Roman" w:cs="Times New Roman"/>
          <w:sz w:val="24"/>
          <w:szCs w:val="24"/>
        </w:rPr>
        <w:t>ükki</w:t>
      </w:r>
      <w:r w:rsidRPr="002C50AB" w:rsidR="00550F01">
        <w:rPr>
          <w:rFonts w:ascii="Times New Roman" w:hAnsi="Times New Roman" w:cs="Times New Roman"/>
          <w:sz w:val="24"/>
          <w:szCs w:val="24"/>
        </w:rPr>
        <w:t xml:space="preserve"> täiendatakse §-ga </w:t>
      </w:r>
      <w:r w:rsidR="00550F01">
        <w:rPr>
          <w:rFonts w:ascii="Times New Roman" w:hAnsi="Times New Roman" w:cs="Times New Roman"/>
          <w:sz w:val="24"/>
          <w:szCs w:val="24"/>
        </w:rPr>
        <w:t>12</w:t>
      </w:r>
      <w:r w:rsidRPr="008214E2" w:rsidR="00550F01">
        <w:rPr>
          <w:rFonts w:ascii="Times New Roman" w:hAnsi="Times New Roman" w:cs="Times New Roman"/>
          <w:sz w:val="24"/>
          <w:szCs w:val="24"/>
          <w:vertAlign w:val="superscript"/>
        </w:rPr>
        <w:t xml:space="preserve">1 </w:t>
      </w:r>
      <w:r w:rsidRPr="002C50AB" w:rsidR="00550F01">
        <w:rPr>
          <w:rFonts w:ascii="Times New Roman" w:hAnsi="Times New Roman" w:cs="Times New Roman"/>
          <w:sz w:val="24"/>
          <w:szCs w:val="24"/>
        </w:rPr>
        <w:t>järgmises sõnastuses:</w:t>
      </w:r>
    </w:p>
    <w:p w:rsidR="00550F01" w:rsidP="00550F01" w:rsidRDefault="00550F01" w14:paraId="7D7A763E" w14:textId="77777777">
      <w:pPr>
        <w:pStyle w:val="Vahedeta"/>
        <w:jc w:val="both"/>
      </w:pPr>
      <w:r w:rsidRPr="00FA1F38">
        <w:rPr>
          <w:rFonts w:ascii="Times New Roman" w:hAnsi="Times New Roman" w:cs="Times New Roman"/>
          <w:sz w:val="24"/>
          <w:szCs w:val="24"/>
        </w:rPr>
        <w:t>„</w:t>
      </w:r>
      <w:r w:rsidRPr="00AC3B60">
        <w:rPr>
          <w:rFonts w:ascii="Times New Roman" w:hAnsi="Times New Roman" w:cs="Times New Roman"/>
          <w:b/>
          <w:bCs/>
          <w:sz w:val="24"/>
          <w:szCs w:val="24"/>
        </w:rPr>
        <w:t xml:space="preserve">§ </w:t>
      </w:r>
      <w:r>
        <w:rPr>
          <w:rFonts w:ascii="Times New Roman" w:hAnsi="Times New Roman" w:cs="Times New Roman"/>
          <w:b/>
          <w:bCs/>
          <w:sz w:val="24"/>
          <w:szCs w:val="24"/>
        </w:rPr>
        <w:t>12</w:t>
      </w:r>
      <w:r w:rsidRPr="00FA1F38">
        <w:rPr>
          <w:rFonts w:ascii="Times New Roman" w:hAnsi="Times New Roman" w:cs="Times New Roman"/>
          <w:b/>
          <w:bCs/>
          <w:sz w:val="24"/>
          <w:szCs w:val="24"/>
          <w:vertAlign w:val="superscript"/>
        </w:rPr>
        <w:t>1</w:t>
      </w:r>
      <w:r>
        <w:rPr>
          <w:rFonts w:ascii="Times New Roman" w:hAnsi="Times New Roman" w:cs="Times New Roman"/>
          <w:b/>
          <w:bCs/>
          <w:sz w:val="24"/>
          <w:szCs w:val="24"/>
        </w:rPr>
        <w:t>.</w:t>
      </w:r>
      <w:r w:rsidRPr="00AC3B60">
        <w:rPr>
          <w:rFonts w:ascii="Times New Roman" w:hAnsi="Times New Roman" w:cs="Times New Roman"/>
          <w:b/>
          <w:bCs/>
          <w:sz w:val="24"/>
          <w:szCs w:val="24"/>
        </w:rPr>
        <w:t xml:space="preserve"> Kaebuste lahendamine</w:t>
      </w:r>
    </w:p>
    <w:p w:rsidRPr="006472C0" w:rsidR="004000F3" w:rsidP="00550F01" w:rsidRDefault="00550F01" w14:paraId="361DA16A" w14:textId="5E1735C3">
      <w:pPr>
        <w:pStyle w:val="Loendilik"/>
        <w:tabs>
          <w:tab w:val="left" w:pos="426"/>
        </w:tabs>
        <w:spacing w:after="0" w:line="240" w:lineRule="auto"/>
        <w:ind w:left="0"/>
        <w:jc w:val="both"/>
        <w:rPr>
          <w:rFonts w:ascii="Times New Roman" w:hAnsi="Times New Roman" w:cs="Times New Roman"/>
          <w:sz w:val="24"/>
          <w:szCs w:val="24"/>
        </w:rPr>
      </w:pPr>
      <w:r w:rsidRPr="5B5D0416" w:rsidR="639F73E8">
        <w:rPr>
          <w:rFonts w:ascii="Times New Roman" w:hAnsi="Times New Roman" w:cs="Times New Roman"/>
          <w:sz w:val="24"/>
          <w:szCs w:val="24"/>
        </w:rPr>
        <w:t xml:space="preserve">Pooled võivad töövaidluskomisjoni tegevuse peale esitada Tööinspektsiooni peadirektorile kaebuse, kui nende hinnangul võib olla rikutud käesoleva seadusega kehtestatud </w:t>
      </w:r>
      <w:commentRangeStart w:id="2025860995"/>
      <w:r w:rsidRPr="5B5D0416" w:rsidR="639F73E8">
        <w:rPr>
          <w:rFonts w:ascii="Times New Roman" w:hAnsi="Times New Roman" w:cs="Times New Roman"/>
          <w:sz w:val="24"/>
          <w:szCs w:val="24"/>
        </w:rPr>
        <w:t>menetlusreegleid</w:t>
      </w:r>
      <w:commentRangeEnd w:id="2025860995"/>
      <w:r>
        <w:rPr>
          <w:rStyle w:val="CommentReference"/>
        </w:rPr>
        <w:commentReference w:id="2025860995"/>
      </w:r>
      <w:r w:rsidRPr="5B5D0416" w:rsidR="639F73E8">
        <w:rPr>
          <w:rFonts w:ascii="Times New Roman" w:hAnsi="Times New Roman" w:cs="Times New Roman"/>
          <w:sz w:val="24"/>
          <w:szCs w:val="24"/>
        </w:rPr>
        <w:t xml:space="preserve">. Kaebus vaadatakse läbi </w:t>
      </w:r>
      <w:r w:rsidRPr="5B5D0416" w:rsidR="639F73E8">
        <w:rPr>
          <w:rFonts w:ascii="Times New Roman" w:hAnsi="Times New Roman" w:cs="Times New Roman"/>
          <w:sz w:val="24"/>
          <w:szCs w:val="24"/>
        </w:rPr>
        <w:t>kümne</w:t>
      </w:r>
      <w:r w:rsidRPr="5B5D0416" w:rsidR="639F73E8">
        <w:rPr>
          <w:rFonts w:ascii="Times New Roman" w:hAnsi="Times New Roman" w:cs="Times New Roman"/>
          <w:sz w:val="24"/>
          <w:szCs w:val="24"/>
        </w:rPr>
        <w:t xml:space="preserve"> tööpäeva jooksul, välja arvatud juhul, kui menetluse pikenemine </w:t>
      </w:r>
      <w:r w:rsidRPr="5B5D0416" w:rsidR="639F73E8">
        <w:rPr>
          <w:rFonts w:ascii="Times New Roman" w:hAnsi="Times New Roman" w:cs="Times New Roman"/>
          <w:sz w:val="24"/>
          <w:szCs w:val="24"/>
        </w:rPr>
        <w:t>on tingitud</w:t>
      </w:r>
      <w:r w:rsidRPr="5B5D0416" w:rsidR="639F73E8">
        <w:rPr>
          <w:rFonts w:ascii="Times New Roman" w:hAnsi="Times New Roman" w:cs="Times New Roman"/>
          <w:sz w:val="24"/>
          <w:szCs w:val="24"/>
        </w:rPr>
        <w:t xml:space="preserve"> objektiivsetest asjaoludest.“;</w:t>
      </w:r>
    </w:p>
    <w:p w:rsidR="00093F2E" w:rsidP="000F5605" w:rsidRDefault="00093F2E" w14:paraId="32BEBDEB" w14:textId="77777777">
      <w:pPr>
        <w:pStyle w:val="Loendilik"/>
        <w:tabs>
          <w:tab w:val="left" w:pos="426"/>
        </w:tabs>
        <w:spacing w:after="0" w:line="240" w:lineRule="auto"/>
        <w:ind w:left="0"/>
        <w:jc w:val="both"/>
        <w:rPr>
          <w:rFonts w:ascii="Times New Roman" w:hAnsi="Times New Roman" w:cs="Times New Roman"/>
          <w:sz w:val="24"/>
          <w:szCs w:val="24"/>
        </w:rPr>
      </w:pPr>
    </w:p>
    <w:p w:rsidR="00093F2E" w:rsidP="006472C0" w:rsidRDefault="00933E9D" w14:paraId="6E266065" w14:textId="04FDF12D">
      <w:pPr>
        <w:pStyle w:val="Loendilik"/>
        <w:tabs>
          <w:tab w:val="left" w:pos="426"/>
        </w:tabs>
        <w:spacing w:after="0" w:line="240" w:lineRule="auto"/>
        <w:ind w:left="0"/>
        <w:jc w:val="both"/>
        <w:rPr>
          <w:rFonts w:ascii="Times New Roman" w:hAnsi="Times New Roman" w:cs="Times New Roman"/>
          <w:sz w:val="24"/>
          <w:szCs w:val="24"/>
        </w:rPr>
      </w:pPr>
      <w:r w:rsidRPr="4A179494" w:rsidR="00933E9D">
        <w:rPr>
          <w:rFonts w:ascii="Times New Roman" w:hAnsi="Times New Roman" w:cs="Times New Roman"/>
          <w:b w:val="1"/>
          <w:bCs w:val="1"/>
          <w:sz w:val="24"/>
          <w:szCs w:val="24"/>
        </w:rPr>
        <w:t>1</w:t>
      </w:r>
      <w:r w:rsidRPr="4A179494" w:rsidR="00FD5C6E">
        <w:rPr>
          <w:rFonts w:ascii="Times New Roman" w:hAnsi="Times New Roman" w:cs="Times New Roman"/>
          <w:b w:val="1"/>
          <w:bCs w:val="1"/>
          <w:sz w:val="24"/>
          <w:szCs w:val="24"/>
        </w:rPr>
        <w:t>1</w:t>
      </w:r>
      <w:r w:rsidRPr="4A179494" w:rsidR="008362AF">
        <w:rPr>
          <w:rFonts w:ascii="Times New Roman" w:hAnsi="Times New Roman" w:cs="Times New Roman"/>
          <w:b w:val="1"/>
          <w:bCs w:val="1"/>
          <w:sz w:val="24"/>
          <w:szCs w:val="24"/>
        </w:rPr>
        <w:t>)</w:t>
      </w:r>
      <w:r w:rsidRPr="4A179494" w:rsidR="008362AF">
        <w:rPr>
          <w:rFonts w:ascii="Times New Roman" w:hAnsi="Times New Roman" w:cs="Times New Roman"/>
          <w:sz w:val="24"/>
          <w:szCs w:val="24"/>
        </w:rPr>
        <w:t xml:space="preserve"> </w:t>
      </w:r>
      <w:commentRangeStart w:id="68822254"/>
      <w:r w:rsidRPr="4A179494" w:rsidR="00542B7D">
        <w:rPr>
          <w:rFonts w:ascii="Times New Roman" w:hAnsi="Times New Roman" w:cs="Times New Roman"/>
          <w:sz w:val="24"/>
          <w:szCs w:val="24"/>
        </w:rPr>
        <w:t>paragrahvi 13</w:t>
      </w:r>
      <w:commentRangeEnd w:id="68822254"/>
      <w:r>
        <w:rPr>
          <w:rStyle w:val="CommentReference"/>
        </w:rPr>
        <w:commentReference w:id="68822254"/>
      </w:r>
      <w:r w:rsidRPr="4A179494" w:rsidR="00542B7D">
        <w:rPr>
          <w:rFonts w:ascii="Times New Roman" w:hAnsi="Times New Roman" w:cs="Times New Roman"/>
          <w:sz w:val="24"/>
          <w:szCs w:val="24"/>
        </w:rPr>
        <w:t xml:space="preserve"> täiendatakse </w:t>
      </w:r>
      <w:r w:rsidRPr="4A179494" w:rsidR="004A560E">
        <w:rPr>
          <w:rFonts w:ascii="Times New Roman" w:hAnsi="Times New Roman" w:cs="Times New Roman"/>
          <w:sz w:val="24"/>
          <w:szCs w:val="24"/>
        </w:rPr>
        <w:t>lõikega 3</w:t>
      </w:r>
      <w:r w:rsidRPr="4A179494" w:rsidR="00542B7D">
        <w:rPr>
          <w:rFonts w:ascii="Times New Roman" w:hAnsi="Times New Roman" w:cs="Times New Roman"/>
          <w:sz w:val="24"/>
          <w:szCs w:val="24"/>
        </w:rPr>
        <w:t xml:space="preserve"> järgmises sõnastuses:</w:t>
      </w:r>
    </w:p>
    <w:p w:rsidR="00542B7D" w:rsidP="000F5605" w:rsidRDefault="00542B7D" w14:paraId="5E18D32A" w14:textId="77777777">
      <w:pPr>
        <w:pStyle w:val="Loendilik"/>
        <w:tabs>
          <w:tab w:val="left" w:pos="426"/>
        </w:tabs>
        <w:spacing w:after="0" w:line="240" w:lineRule="auto"/>
        <w:ind w:left="0"/>
        <w:jc w:val="both"/>
        <w:rPr>
          <w:del w:author="Maarja-Liis Lall - JUSTDIGI" w:date="2025-11-05T14:43:34.658Z" w16du:dateUtc="2025-11-05T14:43:34.658Z" w:id="291914261"/>
          <w:rFonts w:ascii="Times New Roman" w:hAnsi="Times New Roman" w:cs="Times New Roman"/>
          <w:sz w:val="24"/>
          <w:szCs w:val="24"/>
        </w:rPr>
      </w:pPr>
      <w:commentRangeStart w:id="1259331786"/>
      <w:commentRangeEnd w:id="1259331786"/>
      <w:r>
        <w:rPr>
          <w:rStyle w:val="CommentReference"/>
        </w:rPr>
        <w:commentReference w:id="1259331786"/>
      </w:r>
    </w:p>
    <w:p w:rsidR="003F6DAB" w:rsidP="000F5605" w:rsidRDefault="00D92CD0" w14:paraId="659DD77D" w14:textId="312CBAAD">
      <w:pPr>
        <w:pStyle w:val="Loendilik"/>
        <w:tabs>
          <w:tab w:val="left" w:pos="426"/>
        </w:tabs>
        <w:spacing w:after="0" w:line="240" w:lineRule="auto"/>
        <w:ind w:left="0"/>
        <w:jc w:val="both"/>
        <w:rPr>
          <w:rFonts w:ascii="Times New Roman" w:hAnsi="Times New Roman" w:cs="Times New Roman"/>
          <w:sz w:val="24"/>
          <w:szCs w:val="24"/>
        </w:rPr>
      </w:pPr>
      <w:r w:rsidRPr="4A179494" w:rsidR="00D92CD0">
        <w:rPr>
          <w:rFonts w:ascii="Times New Roman" w:hAnsi="Times New Roman" w:cs="Times New Roman"/>
          <w:sz w:val="24"/>
          <w:szCs w:val="24"/>
        </w:rPr>
        <w:t>„</w:t>
      </w:r>
      <w:r w:rsidRPr="4A179494" w:rsidR="0024614C">
        <w:rPr>
          <w:rFonts w:ascii="Times New Roman" w:hAnsi="Times New Roman" w:cs="Times New Roman"/>
          <w:sz w:val="24"/>
          <w:szCs w:val="24"/>
        </w:rPr>
        <w:t xml:space="preserve">(3) </w:t>
      </w:r>
      <w:r w:rsidRPr="4A179494" w:rsidR="003F6DAB">
        <w:rPr>
          <w:rFonts w:ascii="Times New Roman" w:hAnsi="Times New Roman" w:cs="Times New Roman"/>
          <w:sz w:val="24"/>
          <w:szCs w:val="24"/>
        </w:rPr>
        <w:t>Töövaidluskomisjon arutab pooltega ja selgitab pooltele</w:t>
      </w:r>
      <w:r w:rsidRPr="4A179494" w:rsidR="00DA5713">
        <w:rPr>
          <w:rFonts w:ascii="Times New Roman" w:hAnsi="Times New Roman" w:cs="Times New Roman"/>
          <w:sz w:val="24"/>
          <w:szCs w:val="24"/>
        </w:rPr>
        <w:t xml:space="preserve"> igas menetlusetapis</w:t>
      </w:r>
      <w:r w:rsidRPr="4A179494" w:rsidR="003F6DAB">
        <w:rPr>
          <w:rFonts w:ascii="Times New Roman" w:hAnsi="Times New Roman" w:cs="Times New Roman"/>
          <w:sz w:val="24"/>
          <w:szCs w:val="24"/>
        </w:rPr>
        <w:t xml:space="preserve"> vaidlusaluseid asjaolusid ja suhteid vajalikus ulatuses nii faktilisest kui</w:t>
      </w:r>
      <w:ins w:author="Maarja-Liis Lall - JUSTDIGI" w:date="2025-11-10T11:58:36.214Z" w:id="808794080">
        <w:r w:rsidRPr="4A179494" w:rsidR="12F69621">
          <w:rPr>
            <w:rFonts w:ascii="Times New Roman" w:hAnsi="Times New Roman" w:cs="Times New Roman"/>
            <w:sz w:val="24"/>
            <w:szCs w:val="24"/>
          </w:rPr>
          <w:t xml:space="preserve"> ka</w:t>
        </w:r>
      </w:ins>
      <w:r w:rsidRPr="4A179494" w:rsidR="003F6DAB">
        <w:rPr>
          <w:rFonts w:ascii="Times New Roman" w:hAnsi="Times New Roman" w:cs="Times New Roman"/>
          <w:sz w:val="24"/>
          <w:szCs w:val="24"/>
        </w:rPr>
        <w:t xml:space="preserve"> õiguslikust küljest. Vajadusel on töövaidluskomisjonil õigus teha pooltele ettepanek avalduse muutmiseks või uute tõendite esitamiseks.</w:t>
      </w:r>
      <w:r w:rsidRPr="4A179494" w:rsidR="00D92CD0">
        <w:rPr>
          <w:rFonts w:ascii="Times New Roman" w:hAnsi="Times New Roman" w:cs="Times New Roman"/>
          <w:sz w:val="24"/>
          <w:szCs w:val="24"/>
        </w:rPr>
        <w:t>“;</w:t>
      </w:r>
    </w:p>
    <w:p w:rsidR="00D16D08" w:rsidP="000F5605" w:rsidRDefault="00D16D08" w14:paraId="27FD0452" w14:textId="77777777">
      <w:pPr>
        <w:pStyle w:val="Loendilik"/>
        <w:tabs>
          <w:tab w:val="left" w:pos="426"/>
        </w:tabs>
        <w:spacing w:after="0" w:line="240" w:lineRule="auto"/>
        <w:ind w:left="0"/>
        <w:jc w:val="both"/>
        <w:rPr>
          <w:rFonts w:ascii="Times New Roman" w:hAnsi="Times New Roman" w:cs="Times New Roman"/>
          <w:sz w:val="24"/>
          <w:szCs w:val="24"/>
        </w:rPr>
      </w:pPr>
    </w:p>
    <w:p w:rsidRPr="002A71C5" w:rsidR="00D16D08" w:rsidP="00D16D08" w:rsidRDefault="00D16D08" w14:paraId="26ED929B" w14:textId="151AF89B">
      <w:pPr>
        <w:pStyle w:val="Loendilik"/>
        <w:tabs>
          <w:tab w:val="left" w:pos="426"/>
        </w:tabs>
        <w:spacing w:after="0" w:line="240" w:lineRule="auto"/>
        <w:ind w:left="0"/>
        <w:jc w:val="both"/>
        <w:rPr>
          <w:rFonts w:ascii="Times New Roman" w:hAnsi="Times New Roman" w:cs="Times New Roman"/>
          <w:sz w:val="24"/>
          <w:szCs w:val="24"/>
        </w:rPr>
      </w:pPr>
      <w:r w:rsidRPr="00FA1F38">
        <w:rPr>
          <w:rFonts w:ascii="Times New Roman" w:hAnsi="Times New Roman" w:cs="Times New Roman"/>
          <w:b/>
          <w:bCs/>
          <w:sz w:val="24"/>
          <w:szCs w:val="24"/>
        </w:rPr>
        <w:t>1</w:t>
      </w:r>
      <w:r w:rsidR="00D86302">
        <w:rPr>
          <w:rFonts w:ascii="Times New Roman" w:hAnsi="Times New Roman" w:cs="Times New Roman"/>
          <w:b/>
          <w:bCs/>
          <w:sz w:val="24"/>
          <w:szCs w:val="24"/>
        </w:rPr>
        <w:t>2</w:t>
      </w:r>
      <w:r w:rsidRPr="00FA1F38">
        <w:rPr>
          <w:rFonts w:ascii="Times New Roman" w:hAnsi="Times New Roman" w:cs="Times New Roman"/>
          <w:b/>
          <w:bCs/>
          <w:sz w:val="24"/>
          <w:szCs w:val="24"/>
        </w:rPr>
        <w:t>)</w:t>
      </w:r>
      <w:r>
        <w:rPr>
          <w:rFonts w:ascii="Times New Roman" w:hAnsi="Times New Roman" w:cs="Times New Roman"/>
          <w:sz w:val="24"/>
          <w:szCs w:val="24"/>
        </w:rPr>
        <w:t xml:space="preserve"> paragrahvi 13</w:t>
      </w:r>
      <w:r>
        <w:rPr>
          <w:rFonts w:ascii="Times New Roman" w:hAnsi="Times New Roman" w:cs="Times New Roman"/>
          <w:sz w:val="24"/>
          <w:szCs w:val="24"/>
          <w:vertAlign w:val="superscript"/>
        </w:rPr>
        <w:t>1</w:t>
      </w:r>
      <w:r>
        <w:rPr>
          <w:rFonts w:ascii="Times New Roman" w:hAnsi="Times New Roman" w:cs="Times New Roman"/>
          <w:sz w:val="24"/>
          <w:szCs w:val="24"/>
        </w:rPr>
        <w:t xml:space="preserve"> lõige 3 muudetakse ja sõnastatakse järgmiselt:</w:t>
      </w:r>
    </w:p>
    <w:p w:rsidR="00D16D08" w:rsidP="00D16D08" w:rsidRDefault="00D16D08" w14:paraId="31E99738" w14:textId="031DFF22">
      <w:pPr>
        <w:pStyle w:val="Loendilik"/>
        <w:tabs>
          <w:tab w:val="left" w:pos="426"/>
        </w:tabs>
        <w:spacing w:after="0" w:line="240" w:lineRule="auto"/>
        <w:ind w:left="0"/>
        <w:jc w:val="both"/>
        <w:rPr>
          <w:rFonts w:ascii="Times New Roman" w:hAnsi="Times New Roman" w:cs="Times New Roman"/>
          <w:sz w:val="24"/>
          <w:szCs w:val="24"/>
        </w:rPr>
      </w:pPr>
      <w:r w:rsidRPr="4A179494" w:rsidR="00D16D08">
        <w:rPr>
          <w:rFonts w:ascii="Times New Roman" w:hAnsi="Times New Roman" w:cs="Times New Roman"/>
          <w:sz w:val="24"/>
          <w:szCs w:val="24"/>
        </w:rPr>
        <w:t>„</w:t>
      </w:r>
      <w:r w:rsidRPr="4A179494" w:rsidR="00D16D08">
        <w:rPr>
          <w:rFonts w:ascii="Times New Roman" w:hAnsi="Times New Roman" w:cs="Times New Roman"/>
          <w:sz w:val="24"/>
          <w:szCs w:val="24"/>
        </w:rPr>
        <w:t>(3)</w:t>
      </w:r>
      <w:r w:rsidRPr="4A179494" w:rsidR="00D16D08">
        <w:rPr>
          <w:rFonts w:ascii="Times New Roman" w:hAnsi="Times New Roman" w:cs="Times New Roman"/>
          <w:sz w:val="24"/>
          <w:szCs w:val="24"/>
        </w:rPr>
        <w:t xml:space="preserve"> </w:t>
      </w:r>
      <w:r w:rsidRPr="4A179494" w:rsidR="00D16D08">
        <w:rPr>
          <w:rFonts w:ascii="Times New Roman" w:hAnsi="Times New Roman" w:cs="Times New Roman"/>
          <w:sz w:val="24"/>
          <w:szCs w:val="24"/>
        </w:rPr>
        <w:t xml:space="preserve">Kui pool ei valda eesti </w:t>
      </w:r>
      <w:r w:rsidRPr="4A179494" w:rsidR="00D16D08">
        <w:rPr>
          <w:rFonts w:ascii="Times New Roman" w:hAnsi="Times New Roman" w:cs="Times New Roman"/>
          <w:sz w:val="24"/>
          <w:szCs w:val="24"/>
        </w:rPr>
        <w:t xml:space="preserve">keelt või tal ei ole menetluses eesti keelt valdavat esindajat, samuti juhul, kui ta vajab viipekeeletõlgi tuge, </w:t>
      </w:r>
      <w:r w:rsidRPr="4A179494" w:rsidR="00D16D08">
        <w:rPr>
          <w:rFonts w:ascii="Times New Roman" w:hAnsi="Times New Roman" w:cs="Times New Roman"/>
          <w:sz w:val="24"/>
          <w:szCs w:val="24"/>
        </w:rPr>
        <w:t>kohustab</w:t>
      </w:r>
      <w:r w:rsidRPr="4A179494" w:rsidR="00D16D08">
        <w:rPr>
          <w:rFonts w:ascii="Times New Roman" w:hAnsi="Times New Roman" w:cs="Times New Roman"/>
          <w:sz w:val="24"/>
          <w:szCs w:val="24"/>
        </w:rPr>
        <w:t xml:space="preserve"> töövaidluskomisjon poolt leidma endale töövaidluskomisjoni istungile tõlgi. </w:t>
      </w:r>
      <w:commentRangeStart w:id="1767079015"/>
      <w:commentRangeStart w:id="793495447"/>
      <w:r w:rsidRPr="4A179494" w:rsidR="00D16D08">
        <w:rPr>
          <w:rFonts w:ascii="Times New Roman" w:hAnsi="Times New Roman" w:cs="Times New Roman"/>
          <w:sz w:val="24"/>
          <w:szCs w:val="24"/>
        </w:rPr>
        <w:t>Tõlgi kaasanud pool kannab vastutust</w:t>
      </w:r>
      <w:r w:rsidRPr="4A179494" w:rsidR="00D16D08">
        <w:rPr>
          <w:rFonts w:ascii="Times New Roman" w:hAnsi="Times New Roman" w:cs="Times New Roman"/>
          <w:sz w:val="24"/>
          <w:szCs w:val="24"/>
        </w:rPr>
        <w:t xml:space="preserve"> valetõlke eest</w:t>
      </w:r>
      <w:r w:rsidRPr="4A179494" w:rsidR="00D16D08">
        <w:rPr>
          <w:rFonts w:ascii="Times New Roman" w:hAnsi="Times New Roman" w:cs="Times New Roman"/>
          <w:sz w:val="24"/>
          <w:szCs w:val="24"/>
        </w:rPr>
        <w:t>.</w:t>
      </w:r>
      <w:commentRangeEnd w:id="1767079015"/>
      <w:r>
        <w:rPr>
          <w:rStyle w:val="CommentReference"/>
        </w:rPr>
        <w:commentReference w:id="1767079015"/>
      </w:r>
      <w:commentRangeEnd w:id="793495447"/>
      <w:r>
        <w:rPr>
          <w:rStyle w:val="CommentReference"/>
        </w:rPr>
        <w:commentReference w:id="793495447"/>
      </w:r>
      <w:r w:rsidRPr="4A179494" w:rsidR="00D16D08">
        <w:rPr>
          <w:rFonts w:ascii="Times New Roman" w:hAnsi="Times New Roman" w:cs="Times New Roman"/>
          <w:sz w:val="24"/>
          <w:szCs w:val="24"/>
        </w:rPr>
        <w:t xml:space="preserve"> Kui pool </w:t>
      </w:r>
      <w:commentRangeStart w:id="1930453782"/>
      <w:r w:rsidRPr="4A179494" w:rsidR="00D16D08">
        <w:rPr>
          <w:rFonts w:ascii="Times New Roman" w:hAnsi="Times New Roman" w:cs="Times New Roman"/>
          <w:sz w:val="24"/>
          <w:szCs w:val="24"/>
        </w:rPr>
        <w:t>ei leia mõjuval põhjusel istungile tõlki</w:t>
      </w:r>
      <w:commentRangeEnd w:id="1930453782"/>
      <w:r>
        <w:rPr>
          <w:rStyle w:val="CommentReference"/>
        </w:rPr>
        <w:commentReference w:id="1930453782"/>
      </w:r>
      <w:r w:rsidRPr="4A179494" w:rsidR="00D16D08">
        <w:rPr>
          <w:rFonts w:ascii="Times New Roman" w:hAnsi="Times New Roman" w:cs="Times New Roman"/>
          <w:sz w:val="24"/>
          <w:szCs w:val="24"/>
        </w:rPr>
        <w:t xml:space="preserve"> või t</w:t>
      </w:r>
      <w:commentRangeStart w:id="1344851620"/>
      <w:r w:rsidRPr="4A179494" w:rsidR="00D16D08">
        <w:rPr>
          <w:rFonts w:ascii="Times New Roman" w:hAnsi="Times New Roman" w:cs="Times New Roman"/>
          <w:sz w:val="24"/>
          <w:szCs w:val="24"/>
        </w:rPr>
        <w:t>õlk ei saa istungil osaleda</w:t>
      </w:r>
      <w:commentRangeEnd w:id="1344851620"/>
      <w:r>
        <w:rPr>
          <w:rStyle w:val="CommentReference"/>
        </w:rPr>
        <w:commentReference w:id="1344851620"/>
      </w:r>
      <w:r w:rsidRPr="4A179494" w:rsidR="00D16D08">
        <w:rPr>
          <w:rFonts w:ascii="Times New Roman" w:hAnsi="Times New Roman" w:cs="Times New Roman"/>
          <w:sz w:val="24"/>
          <w:szCs w:val="24"/>
        </w:rPr>
        <w:t>, võib töövaidluskomisjon vaidluse lahendamise edasi lükata. Kui t</w:t>
      </w:r>
      <w:r w:rsidRPr="4A179494" w:rsidR="00D16D08">
        <w:rPr>
          <w:rFonts w:ascii="Times New Roman" w:hAnsi="Times New Roman" w:cs="Times New Roman"/>
          <w:sz w:val="24"/>
          <w:szCs w:val="24"/>
        </w:rPr>
        <w:t>õlgi jätab istungile kaasamata</w:t>
      </w:r>
      <w:r w:rsidRPr="4A179494" w:rsidR="00D16D08">
        <w:rPr>
          <w:rFonts w:ascii="Times New Roman" w:hAnsi="Times New Roman" w:cs="Times New Roman"/>
          <w:sz w:val="24"/>
          <w:szCs w:val="24"/>
        </w:rPr>
        <w:t xml:space="preserve"> avaldaja, võib töövaidluskomisjon jätta avalduse läbi vaatamata.“;</w:t>
      </w:r>
    </w:p>
    <w:p w:rsidR="003F6DAB" w:rsidP="000F5605" w:rsidRDefault="003F6DAB" w14:paraId="5C27B049" w14:textId="77777777">
      <w:pPr>
        <w:pStyle w:val="Loendilik"/>
        <w:tabs>
          <w:tab w:val="left" w:pos="426"/>
        </w:tabs>
        <w:spacing w:after="0" w:line="240" w:lineRule="auto"/>
        <w:ind w:left="0"/>
        <w:jc w:val="both"/>
        <w:rPr>
          <w:rFonts w:ascii="Times New Roman" w:hAnsi="Times New Roman" w:cs="Times New Roman"/>
          <w:sz w:val="24"/>
          <w:szCs w:val="24"/>
        </w:rPr>
      </w:pPr>
    </w:p>
    <w:p w:rsidR="00DA407A" w:rsidP="002139D0" w:rsidRDefault="00DF3B95" w14:paraId="32C84C6C" w14:textId="5D07902C">
      <w:pPr>
        <w:pStyle w:val="Loendilik"/>
        <w:tabs>
          <w:tab w:val="left" w:pos="426"/>
        </w:tabs>
        <w:spacing w:after="0" w:line="240" w:lineRule="auto"/>
        <w:ind w:left="0"/>
        <w:jc w:val="both"/>
        <w:rPr>
          <w:rFonts w:ascii="Times New Roman" w:hAnsi="Times New Roman" w:cs="Times New Roman"/>
          <w:sz w:val="24"/>
          <w:szCs w:val="24"/>
        </w:rPr>
      </w:pPr>
      <w:r w:rsidRPr="006A6AD9">
        <w:rPr>
          <w:rFonts w:ascii="Times New Roman" w:hAnsi="Times New Roman" w:cs="Times New Roman"/>
          <w:b/>
          <w:bCs/>
          <w:sz w:val="24"/>
          <w:szCs w:val="24"/>
        </w:rPr>
        <w:t>1</w:t>
      </w:r>
      <w:r w:rsidRPr="00E37FAC" w:rsidR="00AC3EB5">
        <w:rPr>
          <w:rFonts w:ascii="Times New Roman" w:hAnsi="Times New Roman" w:cs="Times New Roman"/>
          <w:b/>
          <w:bCs/>
          <w:sz w:val="24"/>
          <w:szCs w:val="24"/>
        </w:rPr>
        <w:t>3</w:t>
      </w:r>
      <w:r w:rsidRPr="006A6AD9">
        <w:rPr>
          <w:rFonts w:ascii="Times New Roman" w:hAnsi="Times New Roman" w:cs="Times New Roman"/>
          <w:b/>
          <w:bCs/>
          <w:sz w:val="24"/>
          <w:szCs w:val="24"/>
        </w:rPr>
        <w:t>)</w:t>
      </w:r>
      <w:r>
        <w:rPr>
          <w:rFonts w:ascii="Times New Roman" w:hAnsi="Times New Roman" w:cs="Times New Roman"/>
          <w:sz w:val="24"/>
          <w:szCs w:val="24"/>
        </w:rPr>
        <w:t xml:space="preserve"> </w:t>
      </w:r>
      <w:r w:rsidR="00B72AD7">
        <w:rPr>
          <w:rFonts w:ascii="Times New Roman" w:hAnsi="Times New Roman" w:cs="Times New Roman"/>
          <w:sz w:val="24"/>
          <w:szCs w:val="24"/>
        </w:rPr>
        <w:t>paragrahvi 13</w:t>
      </w:r>
      <w:r w:rsidR="00B72AD7">
        <w:rPr>
          <w:rFonts w:ascii="Times New Roman" w:hAnsi="Times New Roman" w:cs="Times New Roman"/>
          <w:sz w:val="24"/>
          <w:szCs w:val="24"/>
          <w:vertAlign w:val="superscript"/>
        </w:rPr>
        <w:t>1</w:t>
      </w:r>
      <w:r w:rsidR="00B72AD7">
        <w:rPr>
          <w:rFonts w:ascii="Times New Roman" w:hAnsi="Times New Roman" w:cs="Times New Roman"/>
          <w:sz w:val="24"/>
          <w:szCs w:val="24"/>
        </w:rPr>
        <w:t xml:space="preserve"> täiendatakse lõikega </w:t>
      </w:r>
      <w:r w:rsidR="005D1807">
        <w:rPr>
          <w:rFonts w:ascii="Times New Roman" w:hAnsi="Times New Roman" w:cs="Times New Roman"/>
          <w:sz w:val="24"/>
          <w:szCs w:val="24"/>
        </w:rPr>
        <w:t xml:space="preserve">5 </w:t>
      </w:r>
      <w:r w:rsidR="00B72AD7">
        <w:rPr>
          <w:rFonts w:ascii="Times New Roman" w:hAnsi="Times New Roman" w:cs="Times New Roman"/>
          <w:sz w:val="24"/>
          <w:szCs w:val="24"/>
        </w:rPr>
        <w:t>järgmises sõnastuses:</w:t>
      </w:r>
    </w:p>
    <w:p w:rsidRPr="006A6AD9" w:rsidR="00B72AD7" w:rsidP="00C13C1A" w:rsidRDefault="00B72AD7" w14:paraId="2CC203E6" w14:textId="38F154EE">
      <w:pPr>
        <w:pStyle w:val="Loendilik"/>
        <w:tabs>
          <w:tab w:val="left" w:pos="426"/>
        </w:tabs>
        <w:spacing w:after="0" w:line="240" w:lineRule="auto"/>
        <w:ind w:left="0"/>
        <w:jc w:val="both"/>
        <w:rPr>
          <w:rFonts w:ascii="Times New Roman" w:hAnsi="Times New Roman" w:cs="Times New Roman"/>
          <w:b/>
          <w:bCs/>
          <w:sz w:val="24"/>
          <w:szCs w:val="24"/>
        </w:rPr>
      </w:pPr>
      <w:r>
        <w:rPr>
          <w:rFonts w:ascii="Times New Roman" w:hAnsi="Times New Roman" w:cs="Times New Roman"/>
          <w:sz w:val="24"/>
          <w:szCs w:val="24"/>
        </w:rPr>
        <w:t>„(</w:t>
      </w:r>
      <w:r w:rsidR="006709F0">
        <w:rPr>
          <w:rFonts w:ascii="Times New Roman" w:hAnsi="Times New Roman" w:cs="Times New Roman"/>
          <w:sz w:val="24"/>
          <w:szCs w:val="24"/>
        </w:rPr>
        <w:t>5</w:t>
      </w:r>
      <w:r>
        <w:rPr>
          <w:rFonts w:ascii="Times New Roman" w:hAnsi="Times New Roman" w:cs="Times New Roman"/>
          <w:sz w:val="24"/>
          <w:szCs w:val="24"/>
        </w:rPr>
        <w:t>) Võõrkeelse dokumen</w:t>
      </w:r>
      <w:r w:rsidR="00B63965">
        <w:rPr>
          <w:rFonts w:ascii="Times New Roman" w:hAnsi="Times New Roman" w:cs="Times New Roman"/>
          <w:sz w:val="24"/>
          <w:szCs w:val="24"/>
        </w:rPr>
        <w:t>d</w:t>
      </w:r>
      <w:r>
        <w:rPr>
          <w:rFonts w:ascii="Times New Roman" w:hAnsi="Times New Roman" w:cs="Times New Roman"/>
          <w:sz w:val="24"/>
          <w:szCs w:val="24"/>
        </w:rPr>
        <w:t xml:space="preserve">i esitamise korral kohaldatakse tsiviilkohtumenetluse seadustiku </w:t>
      </w:r>
      <w:r w:rsidR="009C4D9F">
        <w:rPr>
          <w:rFonts w:ascii="Times New Roman" w:hAnsi="Times New Roman" w:cs="Times New Roman"/>
          <w:sz w:val="24"/>
          <w:szCs w:val="24"/>
        </w:rPr>
        <w:t>§</w:t>
      </w:r>
      <w:r w:rsidR="00EA04A7">
        <w:rPr>
          <w:rFonts w:ascii="Times New Roman" w:hAnsi="Times New Roman" w:cs="Times New Roman"/>
          <w:sz w:val="24"/>
          <w:szCs w:val="24"/>
        </w:rPr>
        <w:t> </w:t>
      </w:r>
      <w:r>
        <w:rPr>
          <w:rFonts w:ascii="Times New Roman" w:hAnsi="Times New Roman" w:cs="Times New Roman"/>
          <w:sz w:val="24"/>
          <w:szCs w:val="24"/>
        </w:rPr>
        <w:t xml:space="preserve">33 lõigetes 1 </w:t>
      </w:r>
      <w:r w:rsidR="00CE037D">
        <w:rPr>
          <w:rFonts w:ascii="Times New Roman" w:hAnsi="Times New Roman" w:cs="Times New Roman"/>
          <w:sz w:val="24"/>
          <w:szCs w:val="24"/>
        </w:rPr>
        <w:t>ja</w:t>
      </w:r>
      <w:r>
        <w:rPr>
          <w:rFonts w:ascii="Times New Roman" w:hAnsi="Times New Roman" w:cs="Times New Roman"/>
          <w:sz w:val="24"/>
          <w:szCs w:val="24"/>
        </w:rPr>
        <w:t xml:space="preserve"> 3 sätestatut.“</w:t>
      </w:r>
      <w:r w:rsidR="00DA43F4">
        <w:rPr>
          <w:rFonts w:ascii="Times New Roman" w:hAnsi="Times New Roman" w:cs="Times New Roman"/>
          <w:sz w:val="24"/>
          <w:szCs w:val="24"/>
        </w:rPr>
        <w:t>;</w:t>
      </w:r>
    </w:p>
    <w:p w:rsidR="006E5AFE" w:rsidP="000F5605" w:rsidRDefault="006E5AFE" w14:paraId="03BD269E" w14:textId="1666FB20">
      <w:pPr>
        <w:pStyle w:val="Loendilik"/>
        <w:tabs>
          <w:tab w:val="left" w:pos="426"/>
        </w:tabs>
        <w:spacing w:after="0" w:line="240" w:lineRule="auto"/>
        <w:ind w:left="0"/>
        <w:jc w:val="both"/>
        <w:rPr>
          <w:rFonts w:ascii="Times New Roman" w:hAnsi="Times New Roman" w:cs="Times New Roman"/>
          <w:sz w:val="24"/>
          <w:szCs w:val="24"/>
        </w:rPr>
      </w:pPr>
    </w:p>
    <w:p w:rsidRPr="004A3AD5" w:rsidR="00DA43F4" w:rsidP="00DA40BA" w:rsidRDefault="00DA40BA" w14:paraId="2CD8653C" w14:textId="132ED84D">
      <w:pPr>
        <w:pStyle w:val="Loendilik"/>
        <w:tabs>
          <w:tab w:val="left" w:pos="426"/>
        </w:tabs>
        <w:spacing w:after="0" w:line="240" w:lineRule="auto"/>
        <w:ind w:left="0"/>
        <w:jc w:val="both"/>
        <w:rPr>
          <w:rFonts w:ascii="Times New Roman" w:hAnsi="Times New Roman" w:cs="Times New Roman"/>
          <w:sz w:val="24"/>
          <w:szCs w:val="24"/>
        </w:rPr>
      </w:pPr>
      <w:r w:rsidRPr="006A6AD9">
        <w:rPr>
          <w:rFonts w:ascii="Times New Roman" w:hAnsi="Times New Roman" w:cs="Times New Roman"/>
          <w:b/>
          <w:bCs/>
          <w:sz w:val="24"/>
          <w:szCs w:val="24"/>
        </w:rPr>
        <w:t>1</w:t>
      </w:r>
      <w:r w:rsidR="0011032F">
        <w:rPr>
          <w:rFonts w:ascii="Times New Roman" w:hAnsi="Times New Roman" w:cs="Times New Roman"/>
          <w:b/>
          <w:bCs/>
          <w:sz w:val="24"/>
          <w:szCs w:val="24"/>
        </w:rPr>
        <w:t>4</w:t>
      </w:r>
      <w:r w:rsidRPr="00AC7848">
        <w:rPr>
          <w:rFonts w:ascii="Times New Roman" w:hAnsi="Times New Roman" w:cs="Times New Roman"/>
          <w:b/>
          <w:bCs/>
          <w:sz w:val="24"/>
          <w:szCs w:val="24"/>
        </w:rPr>
        <w:t>)</w:t>
      </w:r>
      <w:r>
        <w:rPr>
          <w:rFonts w:ascii="Times New Roman" w:hAnsi="Times New Roman" w:cs="Times New Roman"/>
          <w:sz w:val="24"/>
          <w:szCs w:val="24"/>
        </w:rPr>
        <w:t xml:space="preserve"> </w:t>
      </w:r>
      <w:r w:rsidRPr="004A3AD5" w:rsidR="2EEC3B23">
        <w:rPr>
          <w:rFonts w:ascii="Times New Roman" w:hAnsi="Times New Roman" w:cs="Times New Roman"/>
          <w:sz w:val="24"/>
          <w:szCs w:val="24"/>
        </w:rPr>
        <w:t xml:space="preserve">paragrahvi </w:t>
      </w:r>
      <w:r w:rsidRPr="004A3AD5" w:rsidR="639178E2">
        <w:rPr>
          <w:rFonts w:ascii="Times New Roman" w:hAnsi="Times New Roman" w:cs="Times New Roman"/>
          <w:sz w:val="24"/>
          <w:szCs w:val="24"/>
        </w:rPr>
        <w:t>14</w:t>
      </w:r>
      <w:r w:rsidRPr="004A3AD5" w:rsidR="2EEC3B23">
        <w:rPr>
          <w:rFonts w:ascii="Times New Roman" w:hAnsi="Times New Roman" w:cs="Times New Roman"/>
          <w:sz w:val="24"/>
          <w:szCs w:val="24"/>
        </w:rPr>
        <w:t xml:space="preserve"> täiendatakse lõikega </w:t>
      </w:r>
      <w:r w:rsidRPr="004A3AD5" w:rsidR="6D30D71C">
        <w:rPr>
          <w:rFonts w:ascii="Times New Roman" w:hAnsi="Times New Roman" w:cs="Times New Roman"/>
          <w:sz w:val="24"/>
          <w:szCs w:val="24"/>
        </w:rPr>
        <w:t>3</w:t>
      </w:r>
      <w:r w:rsidRPr="004A3AD5" w:rsidR="2EEC3B23">
        <w:rPr>
          <w:rFonts w:ascii="Times New Roman" w:hAnsi="Times New Roman" w:cs="Times New Roman"/>
          <w:sz w:val="24"/>
          <w:szCs w:val="24"/>
        </w:rPr>
        <w:t xml:space="preserve"> järgmises sõnastuses:</w:t>
      </w:r>
    </w:p>
    <w:p w:rsidR="0072474B" w:rsidP="000F5605" w:rsidRDefault="2EEC3B23" w14:paraId="64E53E5C" w14:textId="73309D94">
      <w:pPr>
        <w:pStyle w:val="Loendilik"/>
        <w:tabs>
          <w:tab w:val="left" w:pos="426"/>
        </w:tabs>
        <w:spacing w:after="0" w:line="240" w:lineRule="auto"/>
        <w:ind w:left="0"/>
        <w:jc w:val="both"/>
        <w:rPr>
          <w:rFonts w:ascii="Times New Roman" w:hAnsi="Times New Roman" w:cs="Times New Roman"/>
          <w:sz w:val="24"/>
          <w:szCs w:val="24"/>
        </w:rPr>
      </w:pPr>
      <w:r w:rsidRPr="004A3AD5">
        <w:rPr>
          <w:rFonts w:ascii="Times New Roman" w:hAnsi="Times New Roman" w:cs="Times New Roman"/>
          <w:sz w:val="24"/>
          <w:szCs w:val="24"/>
        </w:rPr>
        <w:t>„(</w:t>
      </w:r>
      <w:r w:rsidRPr="004A3AD5" w:rsidR="25567CFD">
        <w:rPr>
          <w:rFonts w:ascii="Times New Roman" w:hAnsi="Times New Roman" w:cs="Times New Roman"/>
          <w:sz w:val="24"/>
          <w:szCs w:val="24"/>
        </w:rPr>
        <w:t>3</w:t>
      </w:r>
      <w:r w:rsidRPr="004A3AD5">
        <w:rPr>
          <w:rFonts w:ascii="Times New Roman" w:hAnsi="Times New Roman" w:cs="Times New Roman"/>
          <w:sz w:val="24"/>
          <w:szCs w:val="24"/>
        </w:rPr>
        <w:t xml:space="preserve">) </w:t>
      </w:r>
      <w:r w:rsidRPr="004A3AD5" w:rsidR="57EE60BC">
        <w:rPr>
          <w:rFonts w:ascii="Times New Roman" w:hAnsi="Times New Roman" w:cs="Times New Roman"/>
          <w:sz w:val="24"/>
          <w:szCs w:val="24"/>
        </w:rPr>
        <w:t>Töövaidluskomisjon võib lahendada poole taotluse ka käesoleva seaduse §-s 23 nimetatud protokolli</w:t>
      </w:r>
      <w:r w:rsidRPr="004A3AD5" w:rsidR="00B241E1">
        <w:rPr>
          <w:rFonts w:ascii="Times New Roman" w:hAnsi="Times New Roman" w:cs="Times New Roman"/>
          <w:sz w:val="24"/>
          <w:szCs w:val="24"/>
        </w:rPr>
        <w:t>ga</w:t>
      </w:r>
      <w:r w:rsidRPr="004A3AD5" w:rsidR="57EE60BC">
        <w:rPr>
          <w:rFonts w:ascii="Times New Roman" w:hAnsi="Times New Roman" w:cs="Times New Roman"/>
          <w:sz w:val="24"/>
          <w:szCs w:val="24"/>
        </w:rPr>
        <w:t xml:space="preserve"> (protokolliline määrus). Protokolliline määrus </w:t>
      </w:r>
      <w:r w:rsidR="001F4D61">
        <w:rPr>
          <w:rFonts w:ascii="Times New Roman" w:hAnsi="Times New Roman" w:cs="Times New Roman"/>
          <w:sz w:val="24"/>
          <w:szCs w:val="24"/>
        </w:rPr>
        <w:t>edastatakse</w:t>
      </w:r>
      <w:r w:rsidRPr="004A3AD5" w:rsidR="57EE60BC">
        <w:rPr>
          <w:rFonts w:ascii="Times New Roman" w:hAnsi="Times New Roman" w:cs="Times New Roman"/>
          <w:sz w:val="24"/>
          <w:szCs w:val="24"/>
        </w:rPr>
        <w:t xml:space="preserve"> pooltele kolme tööpäeva jooksul</w:t>
      </w:r>
      <w:r w:rsidRPr="004A3AD5" w:rsidR="7B5E7B49">
        <w:rPr>
          <w:rFonts w:ascii="Times New Roman" w:hAnsi="Times New Roman" w:cs="Times New Roman"/>
          <w:sz w:val="24"/>
          <w:szCs w:val="24"/>
        </w:rPr>
        <w:t>.</w:t>
      </w:r>
      <w:r w:rsidRPr="004A3AD5" w:rsidR="4DEAE668">
        <w:rPr>
          <w:rFonts w:ascii="Times New Roman" w:hAnsi="Times New Roman" w:cs="Times New Roman"/>
          <w:sz w:val="24"/>
          <w:szCs w:val="24"/>
        </w:rPr>
        <w:t>“</w:t>
      </w:r>
      <w:r w:rsidR="0072474B">
        <w:rPr>
          <w:rFonts w:ascii="Times New Roman" w:hAnsi="Times New Roman" w:cs="Times New Roman"/>
          <w:sz w:val="24"/>
          <w:szCs w:val="24"/>
        </w:rPr>
        <w:t>;</w:t>
      </w:r>
      <w:r w:rsidRPr="004A3AD5" w:rsidR="00F574F6">
        <w:rPr>
          <w:rFonts w:ascii="Times New Roman" w:hAnsi="Times New Roman" w:cs="Times New Roman"/>
          <w:sz w:val="24"/>
          <w:szCs w:val="24"/>
        </w:rPr>
        <w:t xml:space="preserve"> </w:t>
      </w:r>
    </w:p>
    <w:p w:rsidRPr="006E5AFE" w:rsidR="006E5AFE" w:rsidP="000F5605" w:rsidRDefault="006E5AFE" w14:paraId="06FFDD20" w14:textId="21AC0201">
      <w:pPr>
        <w:pStyle w:val="Loendilik"/>
        <w:tabs>
          <w:tab w:val="left" w:pos="426"/>
        </w:tabs>
        <w:spacing w:after="0" w:line="240" w:lineRule="auto"/>
        <w:ind w:left="0"/>
        <w:jc w:val="both"/>
        <w:rPr>
          <w:rFonts w:ascii="Times New Roman" w:hAnsi="Times New Roman" w:cs="Times New Roman"/>
          <w:sz w:val="24"/>
          <w:szCs w:val="24"/>
        </w:rPr>
      </w:pPr>
    </w:p>
    <w:p w:rsidR="00215FB6" w:rsidP="000F5605" w:rsidRDefault="00C318CE" w14:paraId="125FF25C" w14:textId="77777777">
      <w:pPr>
        <w:pStyle w:val="Loendilik"/>
        <w:tabs>
          <w:tab w:val="left" w:pos="426"/>
        </w:tabs>
        <w:spacing w:after="0" w:line="240" w:lineRule="auto"/>
        <w:ind w:left="0"/>
        <w:jc w:val="both"/>
        <w:rPr>
          <w:rFonts w:ascii="Times New Roman" w:hAnsi="Times New Roman" w:cs="Times New Roman"/>
          <w:sz w:val="24"/>
          <w:szCs w:val="24"/>
        </w:rPr>
      </w:pPr>
      <w:r w:rsidRPr="00AC7848">
        <w:rPr>
          <w:rFonts w:ascii="Times New Roman" w:hAnsi="Times New Roman" w:cs="Times New Roman"/>
          <w:b/>
          <w:bCs/>
          <w:sz w:val="24"/>
          <w:szCs w:val="24"/>
        </w:rPr>
        <w:t>1</w:t>
      </w:r>
      <w:r w:rsidR="0011032F">
        <w:rPr>
          <w:rFonts w:ascii="Times New Roman" w:hAnsi="Times New Roman" w:cs="Times New Roman"/>
          <w:b/>
          <w:bCs/>
          <w:sz w:val="24"/>
          <w:szCs w:val="24"/>
        </w:rPr>
        <w:t>5</w:t>
      </w:r>
      <w:r w:rsidRPr="00AC7848">
        <w:rPr>
          <w:rFonts w:ascii="Times New Roman" w:hAnsi="Times New Roman" w:cs="Times New Roman"/>
          <w:b/>
          <w:bCs/>
          <w:sz w:val="24"/>
          <w:szCs w:val="24"/>
        </w:rPr>
        <w:t>)</w:t>
      </w:r>
      <w:r>
        <w:rPr>
          <w:rFonts w:ascii="Times New Roman" w:hAnsi="Times New Roman" w:cs="Times New Roman"/>
          <w:sz w:val="24"/>
          <w:szCs w:val="24"/>
        </w:rPr>
        <w:t xml:space="preserve"> </w:t>
      </w:r>
      <w:r w:rsidRPr="00BA137F" w:rsidR="00804382">
        <w:rPr>
          <w:rFonts w:ascii="Times New Roman" w:hAnsi="Times New Roman" w:cs="Times New Roman"/>
          <w:sz w:val="24"/>
          <w:szCs w:val="24"/>
        </w:rPr>
        <w:t>paragrahv</w:t>
      </w:r>
      <w:r w:rsidRPr="00BA137F" w:rsidR="00A87EBA">
        <w:rPr>
          <w:rFonts w:ascii="Times New Roman" w:hAnsi="Times New Roman" w:cs="Times New Roman"/>
          <w:sz w:val="24"/>
          <w:szCs w:val="24"/>
        </w:rPr>
        <w:t>i</w:t>
      </w:r>
      <w:r w:rsidRPr="00BA137F" w:rsidR="00804382">
        <w:rPr>
          <w:rFonts w:ascii="Times New Roman" w:hAnsi="Times New Roman" w:cs="Times New Roman"/>
          <w:sz w:val="24"/>
          <w:szCs w:val="24"/>
        </w:rPr>
        <w:t xml:space="preserve"> 16 </w:t>
      </w:r>
      <w:r w:rsidR="00B63965">
        <w:rPr>
          <w:rFonts w:ascii="Times New Roman" w:hAnsi="Times New Roman" w:cs="Times New Roman"/>
          <w:sz w:val="24"/>
          <w:szCs w:val="24"/>
        </w:rPr>
        <w:t>tekst</w:t>
      </w:r>
      <w:r w:rsidRPr="00BA137F" w:rsidR="00804382">
        <w:rPr>
          <w:rFonts w:ascii="Times New Roman" w:hAnsi="Times New Roman" w:cs="Times New Roman"/>
          <w:sz w:val="24"/>
          <w:szCs w:val="24"/>
        </w:rPr>
        <w:t xml:space="preserve"> muudetakse ja sõnastatakse järgmiselt:</w:t>
      </w:r>
    </w:p>
    <w:p w:rsidRPr="00BA137F" w:rsidR="00A87EBA" w:rsidP="000F5605" w:rsidRDefault="00804382" w14:paraId="4D043468" w14:textId="6F32FEA5">
      <w:pPr>
        <w:pStyle w:val="Loendilik"/>
        <w:tabs>
          <w:tab w:val="left" w:pos="426"/>
        </w:tabs>
        <w:spacing w:after="0" w:line="240" w:lineRule="auto"/>
        <w:ind w:left="0"/>
        <w:jc w:val="both"/>
        <w:rPr>
          <w:rFonts w:ascii="Times New Roman" w:hAnsi="Times New Roman" w:cs="Times New Roman"/>
          <w:sz w:val="24"/>
          <w:szCs w:val="24"/>
        </w:rPr>
      </w:pPr>
      <w:r w:rsidRPr="00BA137F">
        <w:rPr>
          <w:rFonts w:ascii="Times New Roman" w:hAnsi="Times New Roman" w:cs="Times New Roman"/>
          <w:sz w:val="24"/>
          <w:szCs w:val="24"/>
        </w:rPr>
        <w:t xml:space="preserve">„(1) </w:t>
      </w:r>
      <w:r w:rsidRPr="00BA137F" w:rsidR="007742E3">
        <w:rPr>
          <w:rFonts w:ascii="Times New Roman" w:hAnsi="Times New Roman" w:cs="Times New Roman"/>
          <w:sz w:val="24"/>
          <w:szCs w:val="24"/>
        </w:rPr>
        <w:t>Tö</w:t>
      </w:r>
      <w:r w:rsidRPr="00BA137F" w:rsidR="00F62FFB">
        <w:rPr>
          <w:rFonts w:ascii="Times New Roman" w:hAnsi="Times New Roman" w:cs="Times New Roman"/>
          <w:sz w:val="24"/>
          <w:szCs w:val="24"/>
        </w:rPr>
        <w:t xml:space="preserve">övaidlusasja </w:t>
      </w:r>
      <w:r w:rsidRPr="00BA137F" w:rsidR="00E152D5">
        <w:rPr>
          <w:rFonts w:ascii="Times New Roman" w:hAnsi="Times New Roman" w:cs="Times New Roman"/>
          <w:sz w:val="24"/>
          <w:szCs w:val="24"/>
        </w:rPr>
        <w:t>lahendamisel</w:t>
      </w:r>
      <w:r w:rsidRPr="00BA137F" w:rsidR="00F62FFB">
        <w:rPr>
          <w:rFonts w:ascii="Times New Roman" w:hAnsi="Times New Roman" w:cs="Times New Roman"/>
          <w:sz w:val="24"/>
          <w:szCs w:val="24"/>
        </w:rPr>
        <w:t xml:space="preserve"> töövaidluskomisjonis kannavad</w:t>
      </w:r>
      <w:r w:rsidRPr="00BA137F" w:rsidR="00C72B3A">
        <w:rPr>
          <w:rFonts w:ascii="Times New Roman" w:hAnsi="Times New Roman" w:cs="Times New Roman"/>
          <w:sz w:val="24"/>
          <w:szCs w:val="24"/>
        </w:rPr>
        <w:t xml:space="preserve"> pooled </w:t>
      </w:r>
      <w:r w:rsidRPr="00BA137F" w:rsidR="008F20B4">
        <w:rPr>
          <w:rFonts w:ascii="Times New Roman" w:hAnsi="Times New Roman" w:cs="Times New Roman"/>
          <w:sz w:val="24"/>
          <w:szCs w:val="24"/>
        </w:rPr>
        <w:t>oma menetluskulud ise</w:t>
      </w:r>
      <w:r w:rsidRPr="00BA137F" w:rsidR="00E152D5">
        <w:rPr>
          <w:rFonts w:ascii="Times New Roman" w:hAnsi="Times New Roman" w:cs="Times New Roman"/>
          <w:sz w:val="24"/>
          <w:szCs w:val="24"/>
        </w:rPr>
        <w:t xml:space="preserve"> </w:t>
      </w:r>
      <w:r w:rsidRPr="00BA137F" w:rsidR="00A87EBA">
        <w:rPr>
          <w:rFonts w:ascii="Times New Roman" w:hAnsi="Times New Roman" w:cs="Times New Roman"/>
          <w:sz w:val="24"/>
          <w:szCs w:val="24"/>
        </w:rPr>
        <w:t>ning</w:t>
      </w:r>
      <w:r w:rsidRPr="00BA137F" w:rsidR="00E152D5">
        <w:rPr>
          <w:rFonts w:ascii="Times New Roman" w:hAnsi="Times New Roman" w:cs="Times New Roman"/>
          <w:sz w:val="24"/>
          <w:szCs w:val="24"/>
        </w:rPr>
        <w:t xml:space="preserve"> töövaidluskomisjon ei määra kindlaks poolte menetluskulusid</w:t>
      </w:r>
      <w:r w:rsidRPr="00BA137F">
        <w:rPr>
          <w:rFonts w:ascii="Times New Roman" w:hAnsi="Times New Roman" w:cs="Times New Roman"/>
          <w:sz w:val="24"/>
          <w:szCs w:val="24"/>
        </w:rPr>
        <w:t>.</w:t>
      </w:r>
    </w:p>
    <w:p w:rsidRPr="00330A29" w:rsidR="00804382" w:rsidP="000F5605" w:rsidRDefault="00804382" w14:paraId="2CCCC47D" w14:textId="2838E732">
      <w:pPr>
        <w:pStyle w:val="Loendilik"/>
        <w:tabs>
          <w:tab w:val="left" w:pos="426"/>
        </w:tabs>
        <w:spacing w:after="0" w:line="240" w:lineRule="auto"/>
        <w:ind w:left="0"/>
        <w:jc w:val="both"/>
        <w:rPr>
          <w:rFonts w:ascii="Times New Roman" w:hAnsi="Times New Roman" w:cs="Times New Roman"/>
          <w:b/>
          <w:bCs/>
          <w:sz w:val="24"/>
          <w:szCs w:val="24"/>
        </w:rPr>
      </w:pPr>
      <w:r w:rsidRPr="00BA137F">
        <w:rPr>
          <w:rFonts w:ascii="Times New Roman" w:hAnsi="Times New Roman" w:cs="Times New Roman"/>
          <w:sz w:val="24"/>
          <w:szCs w:val="24"/>
        </w:rPr>
        <w:t xml:space="preserve">(2) </w:t>
      </w:r>
      <w:r w:rsidRPr="00BA137F" w:rsidR="009B6627">
        <w:rPr>
          <w:rFonts w:ascii="Times New Roman" w:hAnsi="Times New Roman" w:cs="Times New Roman"/>
          <w:sz w:val="24"/>
          <w:szCs w:val="24"/>
        </w:rPr>
        <w:t>Sama töövaidlusasja hagimenetluse korras kohtus läbivaatamisel on t</w:t>
      </w:r>
      <w:r w:rsidRPr="00BA137F">
        <w:rPr>
          <w:rFonts w:ascii="Times New Roman" w:hAnsi="Times New Roman" w:cs="Times New Roman"/>
          <w:sz w:val="24"/>
          <w:szCs w:val="24"/>
        </w:rPr>
        <w:t>öövaidluskomisjonis tekkinud kulud kohtuvälised kulud tsiviilkohtumenetluse seadustiku § 144</w:t>
      </w:r>
      <w:r w:rsidRPr="00BA137F" w:rsidR="009B6627">
        <w:rPr>
          <w:rFonts w:ascii="Times New Roman" w:hAnsi="Times New Roman" w:cs="Times New Roman"/>
          <w:sz w:val="24"/>
          <w:szCs w:val="24"/>
        </w:rPr>
        <w:t xml:space="preserve"> </w:t>
      </w:r>
      <w:r w:rsidRPr="00BA137F">
        <w:rPr>
          <w:rFonts w:ascii="Times New Roman" w:hAnsi="Times New Roman" w:cs="Times New Roman"/>
          <w:sz w:val="24"/>
          <w:szCs w:val="24"/>
        </w:rPr>
        <w:t>punkti 4 tähenduses</w:t>
      </w:r>
      <w:r w:rsidRPr="00BA137F" w:rsidR="009B6627">
        <w:rPr>
          <w:rFonts w:ascii="Times New Roman" w:hAnsi="Times New Roman" w:cs="Times New Roman"/>
          <w:sz w:val="24"/>
          <w:szCs w:val="24"/>
        </w:rPr>
        <w:t>.“</w:t>
      </w:r>
      <w:r w:rsidRPr="00BA137F" w:rsidR="009C4D9F">
        <w:rPr>
          <w:rFonts w:ascii="Times New Roman" w:hAnsi="Times New Roman" w:cs="Times New Roman"/>
          <w:sz w:val="24"/>
          <w:szCs w:val="24"/>
        </w:rPr>
        <w:t>;</w:t>
      </w:r>
    </w:p>
    <w:p w:rsidR="009B6627" w:rsidP="000F5605" w:rsidRDefault="009B6627" w14:paraId="363B6F67" w14:textId="77777777">
      <w:pPr>
        <w:pStyle w:val="Loendilik"/>
        <w:tabs>
          <w:tab w:val="left" w:pos="426"/>
        </w:tabs>
        <w:spacing w:after="0" w:line="240" w:lineRule="auto"/>
        <w:ind w:left="0"/>
        <w:jc w:val="both"/>
        <w:rPr>
          <w:rFonts w:ascii="Times New Roman" w:hAnsi="Times New Roman" w:cs="Times New Roman"/>
          <w:sz w:val="24"/>
          <w:szCs w:val="24"/>
        </w:rPr>
      </w:pPr>
    </w:p>
    <w:p w:rsidRPr="00F73B93" w:rsidR="00804382" w:rsidP="00216C62" w:rsidRDefault="00216C62" w14:paraId="5D4BC429" w14:textId="4081803E">
      <w:pPr>
        <w:pStyle w:val="Loendilik"/>
        <w:tabs>
          <w:tab w:val="left" w:pos="426"/>
        </w:tabs>
        <w:spacing w:after="0" w:line="240" w:lineRule="auto"/>
        <w:ind w:left="0"/>
        <w:jc w:val="both"/>
        <w:rPr>
          <w:rFonts w:ascii="Times New Roman" w:hAnsi="Times New Roman" w:cs="Times New Roman"/>
          <w:sz w:val="24"/>
          <w:szCs w:val="24"/>
        </w:rPr>
      </w:pPr>
      <w:r w:rsidRPr="00330A29">
        <w:rPr>
          <w:rFonts w:ascii="Times New Roman" w:hAnsi="Times New Roman" w:cs="Times New Roman"/>
          <w:b/>
          <w:bCs/>
          <w:sz w:val="24"/>
          <w:szCs w:val="24"/>
        </w:rPr>
        <w:t>1</w:t>
      </w:r>
      <w:r w:rsidR="0011032F">
        <w:rPr>
          <w:rFonts w:ascii="Times New Roman" w:hAnsi="Times New Roman" w:cs="Times New Roman"/>
          <w:b/>
          <w:bCs/>
          <w:sz w:val="24"/>
          <w:szCs w:val="24"/>
        </w:rPr>
        <w:t>6</w:t>
      </w:r>
      <w:r w:rsidRPr="00330A29">
        <w:rPr>
          <w:rFonts w:ascii="Times New Roman" w:hAnsi="Times New Roman" w:cs="Times New Roman"/>
          <w:b/>
          <w:bCs/>
          <w:sz w:val="24"/>
          <w:szCs w:val="24"/>
        </w:rPr>
        <w:t>)</w:t>
      </w:r>
      <w:r>
        <w:rPr>
          <w:rFonts w:ascii="Times New Roman" w:hAnsi="Times New Roman" w:cs="Times New Roman"/>
          <w:sz w:val="24"/>
          <w:szCs w:val="24"/>
        </w:rPr>
        <w:t xml:space="preserve"> </w:t>
      </w:r>
      <w:r w:rsidRPr="00F73B93" w:rsidR="009C4D9F">
        <w:rPr>
          <w:rFonts w:ascii="Times New Roman" w:hAnsi="Times New Roman" w:cs="Times New Roman"/>
          <w:sz w:val="24"/>
          <w:szCs w:val="24"/>
        </w:rPr>
        <w:t xml:space="preserve">paragrahvi 17 </w:t>
      </w:r>
      <w:r w:rsidRPr="00F73B93" w:rsidR="001C344D">
        <w:rPr>
          <w:rFonts w:ascii="Times New Roman" w:hAnsi="Times New Roman" w:cs="Times New Roman"/>
          <w:sz w:val="24"/>
          <w:szCs w:val="24"/>
        </w:rPr>
        <w:t>lõi</w:t>
      </w:r>
      <w:r w:rsidRPr="00F73B93" w:rsidR="006C180E">
        <w:rPr>
          <w:rFonts w:ascii="Times New Roman" w:hAnsi="Times New Roman" w:cs="Times New Roman"/>
          <w:sz w:val="24"/>
          <w:szCs w:val="24"/>
        </w:rPr>
        <w:t>k</w:t>
      </w:r>
      <w:r w:rsidRPr="00F73B93" w:rsidR="001C344D">
        <w:rPr>
          <w:rFonts w:ascii="Times New Roman" w:hAnsi="Times New Roman" w:cs="Times New Roman"/>
          <w:sz w:val="24"/>
          <w:szCs w:val="24"/>
        </w:rPr>
        <w:t>e</w:t>
      </w:r>
      <w:r w:rsidRPr="00F73B93" w:rsidR="009C4D9F">
        <w:rPr>
          <w:rFonts w:ascii="Times New Roman" w:hAnsi="Times New Roman" w:cs="Times New Roman"/>
          <w:sz w:val="24"/>
          <w:szCs w:val="24"/>
        </w:rPr>
        <w:t xml:space="preserve"> 3</w:t>
      </w:r>
      <w:r w:rsidRPr="00F73B93" w:rsidR="003E65A6">
        <w:rPr>
          <w:rFonts w:ascii="Times New Roman" w:hAnsi="Times New Roman" w:cs="Times New Roman"/>
          <w:sz w:val="24"/>
          <w:szCs w:val="24"/>
        </w:rPr>
        <w:t xml:space="preserve"> esimene lause</w:t>
      </w:r>
      <w:r w:rsidRPr="00F73B93" w:rsidR="009C4D9F">
        <w:rPr>
          <w:rFonts w:ascii="Times New Roman" w:hAnsi="Times New Roman" w:cs="Times New Roman"/>
          <w:sz w:val="24"/>
          <w:szCs w:val="24"/>
        </w:rPr>
        <w:t xml:space="preserve"> muudetakse ja sõnastatakse järgmiselt:</w:t>
      </w:r>
    </w:p>
    <w:p w:rsidRPr="00700210" w:rsidR="009C4D9F" w:rsidP="000F5605" w:rsidRDefault="009C4D9F" w14:paraId="23704095" w14:textId="4C96BFAA">
      <w:pPr>
        <w:pStyle w:val="Loendilik"/>
        <w:tabs>
          <w:tab w:val="left" w:pos="426"/>
        </w:tabs>
        <w:spacing w:after="0" w:line="240" w:lineRule="auto"/>
        <w:ind w:left="0"/>
        <w:jc w:val="both"/>
        <w:rPr>
          <w:rFonts w:ascii="Times New Roman" w:hAnsi="Times New Roman" w:cs="Times New Roman"/>
          <w:b w:val="1"/>
          <w:bCs w:val="1"/>
          <w:sz w:val="24"/>
          <w:szCs w:val="24"/>
        </w:rPr>
      </w:pPr>
      <w:r w:rsidRPr="5B5D0416" w:rsidR="2A1C5482">
        <w:rPr>
          <w:rFonts w:ascii="Times New Roman" w:hAnsi="Times New Roman" w:cs="Times New Roman"/>
          <w:sz w:val="24"/>
          <w:szCs w:val="24"/>
        </w:rPr>
        <w:t>„Esindusõiguse kontrollimisel lähtub töövaidluskomisjon</w:t>
      </w:r>
      <w:commentRangeStart w:id="528853022"/>
      <w:r w:rsidRPr="5B5D0416" w:rsidR="2A1C5482">
        <w:rPr>
          <w:rFonts w:ascii="Times New Roman" w:hAnsi="Times New Roman" w:cs="Times New Roman"/>
          <w:sz w:val="24"/>
          <w:szCs w:val="24"/>
        </w:rPr>
        <w:t xml:space="preserve"> tsiviilkohtumenetluse seadustiku §-s 221 sätestatust</w:t>
      </w:r>
      <w:commentRangeEnd w:id="528853022"/>
      <w:r>
        <w:rPr>
          <w:rStyle w:val="CommentReference"/>
        </w:rPr>
        <w:commentReference w:id="528853022"/>
      </w:r>
      <w:r w:rsidRPr="5B5D0416" w:rsidR="2A1C5482">
        <w:rPr>
          <w:rFonts w:ascii="Times New Roman" w:hAnsi="Times New Roman" w:cs="Times New Roman"/>
          <w:sz w:val="24"/>
          <w:szCs w:val="24"/>
        </w:rPr>
        <w:t>.“;</w:t>
      </w:r>
      <w:r w:rsidRPr="5B5D0416" w:rsidR="1EF44226">
        <w:rPr>
          <w:rFonts w:ascii="Times New Roman" w:hAnsi="Times New Roman" w:cs="Times New Roman"/>
          <w:sz w:val="24"/>
          <w:szCs w:val="24"/>
        </w:rPr>
        <w:t xml:space="preserve"> </w:t>
      </w:r>
    </w:p>
    <w:p w:rsidR="009C4D9F" w:rsidP="000F5605" w:rsidRDefault="009C4D9F" w14:paraId="1E43C039" w14:textId="77777777">
      <w:pPr>
        <w:pStyle w:val="Loendilik"/>
        <w:tabs>
          <w:tab w:val="left" w:pos="426"/>
        </w:tabs>
        <w:spacing w:after="0" w:line="240" w:lineRule="auto"/>
        <w:ind w:left="0"/>
        <w:jc w:val="both"/>
        <w:rPr>
          <w:rFonts w:ascii="Times New Roman" w:hAnsi="Times New Roman" w:cs="Times New Roman"/>
          <w:sz w:val="24"/>
          <w:szCs w:val="24"/>
        </w:rPr>
      </w:pPr>
    </w:p>
    <w:p w:rsidRPr="00AC5285" w:rsidR="00F30BBA" w:rsidP="00A01F7A" w:rsidRDefault="00A12C1C" w14:paraId="64270B46" w14:textId="76C45C03">
      <w:pPr>
        <w:pStyle w:val="Loendilik"/>
        <w:spacing w:after="0" w:line="240" w:lineRule="auto"/>
        <w:ind w:left="0"/>
        <w:jc w:val="both"/>
        <w:rPr>
          <w:rFonts w:ascii="Times New Roman" w:hAnsi="Times New Roman" w:cs="Times New Roman"/>
          <w:sz w:val="24"/>
          <w:szCs w:val="24"/>
        </w:rPr>
      </w:pPr>
      <w:r w:rsidRPr="5B5D0416" w:rsidR="63F0B309">
        <w:rPr>
          <w:rFonts w:ascii="Times New Roman" w:hAnsi="Times New Roman" w:cs="Times New Roman"/>
          <w:b w:val="1"/>
          <w:bCs w:val="1"/>
          <w:sz w:val="24"/>
          <w:szCs w:val="24"/>
        </w:rPr>
        <w:t>1</w:t>
      </w:r>
      <w:r w:rsidRPr="5B5D0416" w:rsidR="7E3136EC">
        <w:rPr>
          <w:rFonts w:ascii="Times New Roman" w:hAnsi="Times New Roman" w:cs="Times New Roman"/>
          <w:b w:val="1"/>
          <w:bCs w:val="1"/>
          <w:sz w:val="24"/>
          <w:szCs w:val="24"/>
        </w:rPr>
        <w:t>7</w:t>
      </w:r>
      <w:r w:rsidRPr="5B5D0416" w:rsidR="63F0B309">
        <w:rPr>
          <w:rFonts w:ascii="Times New Roman" w:hAnsi="Times New Roman" w:cs="Times New Roman"/>
          <w:b w:val="1"/>
          <w:bCs w:val="1"/>
          <w:sz w:val="24"/>
          <w:szCs w:val="24"/>
        </w:rPr>
        <w:t xml:space="preserve">) </w:t>
      </w:r>
      <w:r w:rsidRPr="5B5D0416" w:rsidR="53301D4A">
        <w:rPr>
          <w:rFonts w:ascii="Times New Roman" w:hAnsi="Times New Roman" w:cs="Times New Roman"/>
          <w:sz w:val="24"/>
          <w:szCs w:val="24"/>
        </w:rPr>
        <w:t>paragrahvi 18 lõi</w:t>
      </w:r>
      <w:r w:rsidRPr="5B5D0416" w:rsidR="1BE0BC94">
        <w:rPr>
          <w:rFonts w:ascii="Times New Roman" w:hAnsi="Times New Roman" w:cs="Times New Roman"/>
          <w:sz w:val="24"/>
          <w:szCs w:val="24"/>
        </w:rPr>
        <w:t>get 2 täiendatakse pärast arvu „2“ tekstiosaga „</w:t>
      </w:r>
      <w:r w:rsidRPr="5B5D0416" w:rsidR="4A18A1E0">
        <w:rPr>
          <w:rFonts w:ascii="Times New Roman" w:hAnsi="Times New Roman" w:cs="Times New Roman"/>
          <w:sz w:val="24"/>
          <w:szCs w:val="24"/>
        </w:rPr>
        <w:t>ning § 52 lõi</w:t>
      </w:r>
      <w:r w:rsidRPr="5B5D0416" w:rsidR="5F77DFF6">
        <w:rPr>
          <w:rFonts w:ascii="Times New Roman" w:hAnsi="Times New Roman" w:cs="Times New Roman"/>
          <w:sz w:val="24"/>
          <w:szCs w:val="24"/>
        </w:rPr>
        <w:t xml:space="preserve">get 1 ja </w:t>
      </w:r>
      <w:r w:rsidRPr="5B5D0416" w:rsidR="53301D4A">
        <w:rPr>
          <w:rFonts w:ascii="Times New Roman" w:hAnsi="Times New Roman" w:cs="Times New Roman"/>
          <w:sz w:val="24"/>
          <w:szCs w:val="24"/>
        </w:rPr>
        <w:t>lõike 1</w:t>
      </w:r>
      <w:r w:rsidRPr="5B5D0416" w:rsidR="53301D4A">
        <w:rPr>
          <w:rFonts w:ascii="Times New Roman" w:hAnsi="Times New Roman" w:cs="Times New Roman"/>
          <w:sz w:val="24"/>
          <w:szCs w:val="24"/>
          <w:vertAlign w:val="superscript"/>
        </w:rPr>
        <w:t>1</w:t>
      </w:r>
      <w:r w:rsidRPr="5B5D0416" w:rsidR="53301D4A">
        <w:rPr>
          <w:rFonts w:ascii="Times New Roman" w:hAnsi="Times New Roman" w:cs="Times New Roman"/>
          <w:sz w:val="24"/>
          <w:szCs w:val="24"/>
        </w:rPr>
        <w:t xml:space="preserve"> punkte 1–3</w:t>
      </w:r>
      <w:r w:rsidRPr="5B5D0416" w:rsidR="53301D4A">
        <w:rPr>
          <w:rFonts w:ascii="Times New Roman" w:hAnsi="Times New Roman" w:cs="Times New Roman"/>
          <w:sz w:val="24"/>
          <w:szCs w:val="24"/>
        </w:rPr>
        <w:t>“;</w:t>
      </w:r>
    </w:p>
    <w:p w:rsidRPr="00F30BBA" w:rsidR="00F30BBA" w:rsidP="000F5605" w:rsidRDefault="00F30BBA" w14:paraId="24E5E467" w14:textId="77777777">
      <w:pPr>
        <w:pStyle w:val="Loendilik"/>
        <w:tabs>
          <w:tab w:val="left" w:pos="426"/>
        </w:tabs>
        <w:spacing w:after="0" w:line="240" w:lineRule="auto"/>
        <w:ind w:left="0"/>
        <w:jc w:val="both"/>
        <w:rPr>
          <w:rFonts w:ascii="Times New Roman" w:hAnsi="Times New Roman" w:cs="Times New Roman"/>
          <w:sz w:val="24"/>
          <w:szCs w:val="24"/>
        </w:rPr>
      </w:pPr>
    </w:p>
    <w:p w:rsidRPr="00C1481B" w:rsidR="00924800" w:rsidP="00A6730C" w:rsidRDefault="001D5AE3" w14:paraId="1A516D64" w14:textId="660AC66A">
      <w:pPr>
        <w:pStyle w:val="Loendilik"/>
        <w:tabs>
          <w:tab w:val="left" w:pos="426"/>
        </w:tabs>
        <w:spacing w:after="0" w:line="240" w:lineRule="auto"/>
        <w:ind w:left="0"/>
        <w:jc w:val="both"/>
        <w:rPr>
          <w:rFonts w:ascii="Times New Roman" w:hAnsi="Times New Roman" w:cs="Times New Roman"/>
          <w:sz w:val="24"/>
          <w:szCs w:val="24"/>
        </w:rPr>
      </w:pPr>
      <w:r w:rsidRPr="00A6730C">
        <w:rPr>
          <w:rFonts w:ascii="Times New Roman" w:hAnsi="Times New Roman" w:cs="Times New Roman"/>
          <w:b/>
          <w:bCs/>
          <w:sz w:val="24"/>
          <w:szCs w:val="24"/>
        </w:rPr>
        <w:t>1</w:t>
      </w:r>
      <w:r w:rsidR="00792158">
        <w:rPr>
          <w:rFonts w:ascii="Times New Roman" w:hAnsi="Times New Roman" w:cs="Times New Roman"/>
          <w:b/>
          <w:bCs/>
          <w:sz w:val="24"/>
          <w:szCs w:val="24"/>
        </w:rPr>
        <w:t>8</w:t>
      </w:r>
      <w:r w:rsidRPr="00A6730C">
        <w:rPr>
          <w:rFonts w:ascii="Times New Roman" w:hAnsi="Times New Roman" w:cs="Times New Roman"/>
          <w:b/>
          <w:bCs/>
          <w:sz w:val="24"/>
          <w:szCs w:val="24"/>
        </w:rPr>
        <w:t xml:space="preserve">) </w:t>
      </w:r>
      <w:r w:rsidRPr="00C1481B" w:rsidR="00924800">
        <w:rPr>
          <w:rFonts w:ascii="Times New Roman" w:hAnsi="Times New Roman" w:cs="Times New Roman"/>
          <w:sz w:val="24"/>
          <w:szCs w:val="24"/>
        </w:rPr>
        <w:t>paragrahv 20</w:t>
      </w:r>
      <w:r w:rsidRPr="00C1481B" w:rsidR="00240D53">
        <w:rPr>
          <w:rFonts w:ascii="Times New Roman" w:hAnsi="Times New Roman" w:cs="Times New Roman"/>
          <w:sz w:val="24"/>
          <w:szCs w:val="24"/>
        </w:rPr>
        <w:t xml:space="preserve"> </w:t>
      </w:r>
      <w:r w:rsidRPr="00C1481B" w:rsidR="00924800">
        <w:rPr>
          <w:rFonts w:ascii="Times New Roman" w:hAnsi="Times New Roman" w:cs="Times New Roman"/>
          <w:sz w:val="24"/>
          <w:szCs w:val="24"/>
        </w:rPr>
        <w:t>muudetakse ja sõnastatakse järgmiselt:</w:t>
      </w:r>
    </w:p>
    <w:p w:rsidR="00654398" w:rsidP="000F5605" w:rsidRDefault="00D175E5" w14:paraId="4F5C5CA0" w14:textId="466ABCEE">
      <w:pPr>
        <w:pStyle w:val="Loendilik"/>
        <w:tabs>
          <w:tab w:val="left" w:pos="426"/>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t>
      </w:r>
      <w:r w:rsidR="00654398">
        <w:rPr>
          <w:rFonts w:ascii="Times New Roman" w:hAnsi="Times New Roman" w:cs="Times New Roman"/>
          <w:b/>
          <w:bCs/>
          <w:sz w:val="24"/>
          <w:szCs w:val="24"/>
        </w:rPr>
        <w:t xml:space="preserve">§ 20. Töövaidlusasja menetlemise peatamine ja </w:t>
      </w:r>
      <w:r w:rsidR="003A5D78">
        <w:rPr>
          <w:rFonts w:ascii="Times New Roman" w:hAnsi="Times New Roman" w:cs="Times New Roman"/>
          <w:b/>
          <w:bCs/>
          <w:sz w:val="24"/>
          <w:szCs w:val="24"/>
        </w:rPr>
        <w:t>peatumine</w:t>
      </w:r>
    </w:p>
    <w:p w:rsidR="00BB3568" w:rsidP="000F5605" w:rsidRDefault="00BB3568" w14:paraId="13923A42" w14:textId="0AE02529">
      <w:pPr>
        <w:pStyle w:val="Loendilik"/>
        <w:tabs>
          <w:tab w:val="left" w:pos="426"/>
        </w:tabs>
        <w:spacing w:after="0" w:line="240" w:lineRule="auto"/>
        <w:ind w:left="0"/>
        <w:jc w:val="both"/>
        <w:rPr>
          <w:rFonts w:ascii="Times New Roman" w:hAnsi="Times New Roman" w:cs="Times New Roman"/>
          <w:sz w:val="24"/>
          <w:szCs w:val="24"/>
        </w:rPr>
      </w:pPr>
      <w:r w:rsidRPr="5B5D0416" w:rsidR="38D78909">
        <w:rPr>
          <w:rFonts w:ascii="Times New Roman" w:hAnsi="Times New Roman" w:cs="Times New Roman"/>
          <w:sz w:val="24"/>
          <w:szCs w:val="24"/>
        </w:rPr>
        <w:t>T</w:t>
      </w:r>
      <w:r w:rsidRPr="5B5D0416" w:rsidR="2DA77FA1">
        <w:rPr>
          <w:rFonts w:ascii="Times New Roman" w:hAnsi="Times New Roman" w:cs="Times New Roman"/>
          <w:sz w:val="24"/>
          <w:szCs w:val="24"/>
        </w:rPr>
        <w:t xml:space="preserve">öövaidlusasja menetluse peatamisele kohaldatakse </w:t>
      </w:r>
      <w:r w:rsidRPr="5B5D0416" w:rsidR="1DCF8754">
        <w:rPr>
          <w:rFonts w:ascii="Times New Roman" w:hAnsi="Times New Roman" w:cs="Times New Roman"/>
          <w:sz w:val="24"/>
          <w:szCs w:val="24"/>
        </w:rPr>
        <w:t xml:space="preserve">pankrotiseaduse § 20 lõiget 3 ning tsiviilkohtumenetluse seadustiku </w:t>
      </w:r>
      <w:r w:rsidRPr="5B5D0416" w:rsidR="167F2F68">
        <w:rPr>
          <w:rFonts w:ascii="Times New Roman" w:hAnsi="Times New Roman" w:cs="Times New Roman"/>
          <w:sz w:val="24"/>
          <w:szCs w:val="24"/>
        </w:rPr>
        <w:t>9. osas sätestatu</w:t>
      </w:r>
      <w:r w:rsidRPr="5B5D0416" w:rsidR="0132CE67">
        <w:rPr>
          <w:rFonts w:ascii="Times New Roman" w:hAnsi="Times New Roman" w:cs="Times New Roman"/>
          <w:sz w:val="24"/>
          <w:szCs w:val="24"/>
        </w:rPr>
        <w:t>t</w:t>
      </w:r>
      <w:r w:rsidRPr="5B5D0416" w:rsidR="167F2F68">
        <w:rPr>
          <w:rFonts w:ascii="Times New Roman" w:hAnsi="Times New Roman" w:cs="Times New Roman"/>
          <w:sz w:val="24"/>
          <w:szCs w:val="24"/>
        </w:rPr>
        <w:t xml:space="preserve">, </w:t>
      </w:r>
      <w:r w:rsidRPr="5B5D0416" w:rsidR="672D9F93">
        <w:rPr>
          <w:rFonts w:ascii="Times New Roman" w:hAnsi="Times New Roman" w:cs="Times New Roman"/>
          <w:sz w:val="24"/>
          <w:szCs w:val="24"/>
        </w:rPr>
        <w:t xml:space="preserve">välja arvatud </w:t>
      </w:r>
      <w:r w:rsidRPr="5B5D0416" w:rsidR="70F7D548">
        <w:rPr>
          <w:rFonts w:ascii="Times New Roman" w:hAnsi="Times New Roman" w:cs="Times New Roman"/>
          <w:sz w:val="24"/>
          <w:szCs w:val="24"/>
        </w:rPr>
        <w:t>§ 353</w:t>
      </w:r>
      <w:r w:rsidRPr="5B5D0416" w:rsidR="6AD3F14F">
        <w:rPr>
          <w:rFonts w:ascii="Times New Roman" w:hAnsi="Times New Roman" w:cs="Times New Roman"/>
          <w:sz w:val="24"/>
          <w:szCs w:val="24"/>
        </w:rPr>
        <w:t>, § 35</w:t>
      </w:r>
      <w:r w:rsidRPr="5B5D0416" w:rsidR="44617BAE">
        <w:rPr>
          <w:rFonts w:ascii="Times New Roman" w:hAnsi="Times New Roman" w:cs="Times New Roman"/>
          <w:sz w:val="24"/>
          <w:szCs w:val="24"/>
        </w:rPr>
        <w:t>4</w:t>
      </w:r>
      <w:r w:rsidRPr="5B5D0416" w:rsidR="7C20AF0D">
        <w:rPr>
          <w:rFonts w:ascii="Times New Roman" w:hAnsi="Times New Roman" w:cs="Times New Roman"/>
          <w:sz w:val="24"/>
          <w:szCs w:val="24"/>
        </w:rPr>
        <w:t xml:space="preserve">, § 356 lõikeid </w:t>
      </w:r>
      <w:commentRangeStart w:id="1938238516"/>
      <w:r w:rsidRPr="5B5D0416" w:rsidR="7C20AF0D">
        <w:rPr>
          <w:rFonts w:ascii="Times New Roman" w:hAnsi="Times New Roman" w:cs="Times New Roman"/>
          <w:sz w:val="24"/>
          <w:szCs w:val="24"/>
        </w:rPr>
        <w:t>3</w:t>
      </w:r>
      <w:commentRangeEnd w:id="1938238516"/>
      <w:r>
        <w:rPr>
          <w:rStyle w:val="CommentReference"/>
        </w:rPr>
        <w:commentReference w:id="1938238516"/>
      </w:r>
      <w:r w:rsidRPr="5B5D0416" w:rsidR="7C20AF0D">
        <w:rPr>
          <w:rFonts w:ascii="Times New Roman" w:hAnsi="Times New Roman" w:cs="Times New Roman"/>
          <w:sz w:val="24"/>
          <w:szCs w:val="24"/>
        </w:rPr>
        <w:t>–</w:t>
      </w:r>
      <w:r w:rsidRPr="5B5D0416" w:rsidR="7C20AF0D">
        <w:rPr>
          <w:rFonts w:ascii="Times New Roman" w:hAnsi="Times New Roman" w:cs="Times New Roman"/>
          <w:sz w:val="24"/>
          <w:szCs w:val="24"/>
        </w:rPr>
        <w:t xml:space="preserve">5, § 357, </w:t>
      </w:r>
      <w:commentRangeStart w:id="1535239041"/>
      <w:r w:rsidRPr="5B5D0416" w:rsidR="7C20AF0D">
        <w:rPr>
          <w:rFonts w:ascii="Times New Roman" w:hAnsi="Times New Roman" w:cs="Times New Roman"/>
          <w:sz w:val="24"/>
          <w:szCs w:val="24"/>
        </w:rPr>
        <w:t>§ 358 lõiget 4</w:t>
      </w:r>
      <w:commentRangeEnd w:id="1535239041"/>
      <w:r>
        <w:rPr>
          <w:rStyle w:val="CommentReference"/>
        </w:rPr>
        <w:commentReference w:id="1535239041"/>
      </w:r>
      <w:r w:rsidRPr="5B5D0416" w:rsidR="7C20AF0D">
        <w:rPr>
          <w:rFonts w:ascii="Times New Roman" w:hAnsi="Times New Roman" w:cs="Times New Roman"/>
          <w:sz w:val="24"/>
          <w:szCs w:val="24"/>
        </w:rPr>
        <w:t xml:space="preserve"> ja § 360 lõiget 2.</w:t>
      </w:r>
      <w:r w:rsidRPr="5B5D0416" w:rsidR="19DF063C">
        <w:rPr>
          <w:rFonts w:ascii="Times New Roman" w:hAnsi="Times New Roman" w:cs="Times New Roman"/>
          <w:sz w:val="24"/>
          <w:szCs w:val="24"/>
        </w:rPr>
        <w:t xml:space="preserve"> Menetluse peatumisele </w:t>
      </w:r>
      <w:r w:rsidRPr="5B5D0416" w:rsidR="0C805333">
        <w:rPr>
          <w:rFonts w:ascii="Times New Roman" w:hAnsi="Times New Roman" w:cs="Times New Roman"/>
          <w:sz w:val="24"/>
          <w:szCs w:val="24"/>
        </w:rPr>
        <w:t>kohaldatakse tsiviilkohtumenetluse seadustiku §</w:t>
      </w:r>
      <w:r w:rsidRPr="5B5D0416" w:rsidR="50744176">
        <w:rPr>
          <w:rFonts w:ascii="Times New Roman" w:hAnsi="Times New Roman" w:cs="Times New Roman"/>
          <w:sz w:val="24"/>
          <w:szCs w:val="24"/>
        </w:rPr>
        <w:t xml:space="preserve"> 353, § 354</w:t>
      </w:r>
      <w:r w:rsidRPr="5B5D0416" w:rsidR="78949F4A">
        <w:rPr>
          <w:rFonts w:ascii="Times New Roman" w:hAnsi="Times New Roman" w:cs="Times New Roman"/>
          <w:sz w:val="24"/>
          <w:szCs w:val="24"/>
        </w:rPr>
        <w:t xml:space="preserve">, § </w:t>
      </w:r>
      <w:r w:rsidRPr="5B5D0416" w:rsidR="6E704FD5">
        <w:rPr>
          <w:rFonts w:ascii="Times New Roman" w:hAnsi="Times New Roman" w:cs="Times New Roman"/>
          <w:sz w:val="24"/>
          <w:szCs w:val="24"/>
        </w:rPr>
        <w:t>358</w:t>
      </w:r>
      <w:r w:rsidRPr="5B5D0416" w:rsidR="7F240DC5">
        <w:rPr>
          <w:rFonts w:ascii="Times New Roman" w:hAnsi="Times New Roman" w:cs="Times New Roman"/>
          <w:sz w:val="24"/>
          <w:szCs w:val="24"/>
        </w:rPr>
        <w:t xml:space="preserve"> lõikeid 1</w:t>
      </w:r>
      <w:r w:rsidRPr="5B5D0416" w:rsidR="58C963DA">
        <w:rPr>
          <w:rFonts w:ascii="Times New Roman" w:hAnsi="Times New Roman" w:cs="Times New Roman"/>
          <w:sz w:val="24"/>
          <w:szCs w:val="24"/>
        </w:rPr>
        <w:t>–</w:t>
      </w:r>
      <w:r w:rsidRPr="5B5D0416" w:rsidR="7F240DC5">
        <w:rPr>
          <w:rFonts w:ascii="Times New Roman" w:hAnsi="Times New Roman" w:cs="Times New Roman"/>
          <w:sz w:val="24"/>
          <w:szCs w:val="24"/>
        </w:rPr>
        <w:t>3</w:t>
      </w:r>
      <w:r w:rsidRPr="5B5D0416" w:rsidR="6808ABE4">
        <w:rPr>
          <w:rFonts w:ascii="Times New Roman" w:hAnsi="Times New Roman" w:cs="Times New Roman"/>
          <w:sz w:val="24"/>
          <w:szCs w:val="24"/>
        </w:rPr>
        <w:t xml:space="preserve"> ning § 361 lõikeid 1, 3 ja 4.</w:t>
      </w:r>
      <w:r w:rsidRPr="5B5D0416" w:rsidR="0A1CA293">
        <w:rPr>
          <w:rFonts w:ascii="Times New Roman" w:hAnsi="Times New Roman" w:cs="Times New Roman"/>
          <w:sz w:val="24"/>
          <w:szCs w:val="24"/>
        </w:rPr>
        <w:t>“;</w:t>
      </w:r>
    </w:p>
    <w:p w:rsidRPr="00330A29" w:rsidR="00FC1868" w:rsidP="000F5605" w:rsidRDefault="00FC1868" w14:paraId="4579FC9B" w14:textId="77777777">
      <w:pPr>
        <w:pStyle w:val="Loendilik"/>
        <w:tabs>
          <w:tab w:val="left" w:pos="426"/>
        </w:tabs>
        <w:spacing w:after="0" w:line="240" w:lineRule="auto"/>
        <w:ind w:left="0"/>
        <w:jc w:val="both"/>
        <w:rPr>
          <w:rFonts w:ascii="Times New Roman" w:hAnsi="Times New Roman" w:cs="Times New Roman"/>
          <w:b/>
          <w:bCs/>
          <w:sz w:val="24"/>
          <w:szCs w:val="24"/>
        </w:rPr>
      </w:pPr>
    </w:p>
    <w:p w:rsidR="00FC1868" w:rsidP="00A6730C" w:rsidRDefault="00294E7E" w14:paraId="59373D69" w14:textId="53FE5D86">
      <w:pPr>
        <w:pStyle w:val="Loendilik"/>
        <w:tabs>
          <w:tab w:val="left" w:pos="426"/>
        </w:tabs>
        <w:spacing w:after="0" w:line="240" w:lineRule="auto"/>
        <w:ind w:left="0"/>
        <w:jc w:val="both"/>
        <w:rPr>
          <w:rFonts w:ascii="Times New Roman" w:hAnsi="Times New Roman" w:cs="Times New Roman"/>
          <w:sz w:val="24"/>
          <w:szCs w:val="24"/>
        </w:rPr>
      </w:pPr>
      <w:r w:rsidRPr="00A6730C">
        <w:rPr>
          <w:rFonts w:ascii="Times New Roman" w:hAnsi="Times New Roman" w:cs="Times New Roman"/>
          <w:b/>
          <w:bCs/>
          <w:sz w:val="24"/>
          <w:szCs w:val="24"/>
        </w:rPr>
        <w:t>1</w:t>
      </w:r>
      <w:r w:rsidR="00792158">
        <w:rPr>
          <w:rFonts w:ascii="Times New Roman" w:hAnsi="Times New Roman" w:cs="Times New Roman"/>
          <w:b/>
          <w:bCs/>
          <w:sz w:val="24"/>
          <w:szCs w:val="24"/>
        </w:rPr>
        <w:t>9</w:t>
      </w:r>
      <w:r w:rsidRPr="00A6730C">
        <w:rPr>
          <w:rFonts w:ascii="Times New Roman" w:hAnsi="Times New Roman" w:cs="Times New Roman"/>
          <w:b/>
          <w:bCs/>
          <w:sz w:val="24"/>
          <w:szCs w:val="24"/>
        </w:rPr>
        <w:t>)</w:t>
      </w:r>
      <w:r>
        <w:rPr>
          <w:rFonts w:ascii="Times New Roman" w:hAnsi="Times New Roman" w:cs="Times New Roman"/>
          <w:sz w:val="24"/>
          <w:szCs w:val="24"/>
        </w:rPr>
        <w:t xml:space="preserve"> </w:t>
      </w:r>
      <w:r w:rsidR="00FC1868">
        <w:rPr>
          <w:rFonts w:ascii="Times New Roman" w:hAnsi="Times New Roman" w:cs="Times New Roman"/>
          <w:sz w:val="24"/>
          <w:szCs w:val="24"/>
        </w:rPr>
        <w:t>seadus</w:t>
      </w:r>
      <w:r w:rsidR="006340CD">
        <w:rPr>
          <w:rFonts w:ascii="Times New Roman" w:hAnsi="Times New Roman" w:cs="Times New Roman"/>
          <w:sz w:val="24"/>
          <w:szCs w:val="24"/>
        </w:rPr>
        <w:t xml:space="preserve">t </w:t>
      </w:r>
      <w:r w:rsidR="00FC1868">
        <w:rPr>
          <w:rFonts w:ascii="Times New Roman" w:hAnsi="Times New Roman" w:cs="Times New Roman"/>
          <w:sz w:val="24"/>
          <w:szCs w:val="24"/>
        </w:rPr>
        <w:t>täiendatakse §-ga 22</w:t>
      </w:r>
      <w:r w:rsidR="00FC1868">
        <w:rPr>
          <w:rFonts w:ascii="Times New Roman" w:hAnsi="Times New Roman" w:cs="Times New Roman"/>
          <w:sz w:val="24"/>
          <w:szCs w:val="24"/>
          <w:vertAlign w:val="superscript"/>
        </w:rPr>
        <w:t>1</w:t>
      </w:r>
      <w:r w:rsidR="00FC1868">
        <w:rPr>
          <w:rFonts w:ascii="Times New Roman" w:hAnsi="Times New Roman" w:cs="Times New Roman"/>
          <w:sz w:val="24"/>
          <w:szCs w:val="24"/>
        </w:rPr>
        <w:t xml:space="preserve"> järgmises sõnastuses:</w:t>
      </w:r>
    </w:p>
    <w:p w:rsidR="00E45542" w:rsidP="000F5605" w:rsidRDefault="00FC1868" w14:paraId="61E5BA1C" w14:textId="737FAAD5">
      <w:pPr>
        <w:pStyle w:val="Loendilik"/>
        <w:tabs>
          <w:tab w:val="left" w:pos="426"/>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t>
      </w:r>
      <w:r w:rsidRPr="00042818">
        <w:rPr>
          <w:rFonts w:ascii="Times New Roman" w:hAnsi="Times New Roman" w:cs="Times New Roman"/>
          <w:b/>
          <w:bCs/>
          <w:sz w:val="24"/>
          <w:szCs w:val="24"/>
        </w:rPr>
        <w:t xml:space="preserve">§ </w:t>
      </w:r>
      <w:r>
        <w:rPr>
          <w:rFonts w:ascii="Times New Roman" w:hAnsi="Times New Roman" w:cs="Times New Roman"/>
          <w:b/>
          <w:bCs/>
          <w:sz w:val="24"/>
          <w:szCs w:val="24"/>
        </w:rPr>
        <w:t>22</w:t>
      </w:r>
      <w:r w:rsidRPr="00042818">
        <w:rPr>
          <w:rFonts w:ascii="Times New Roman" w:hAnsi="Times New Roman" w:cs="Times New Roman"/>
          <w:b/>
          <w:bCs/>
          <w:sz w:val="24"/>
          <w:szCs w:val="24"/>
          <w:vertAlign w:val="superscript"/>
        </w:rPr>
        <w:t>1</w:t>
      </w:r>
      <w:r w:rsidRPr="00042818">
        <w:rPr>
          <w:rFonts w:ascii="Times New Roman" w:hAnsi="Times New Roman" w:cs="Times New Roman"/>
          <w:b/>
          <w:bCs/>
          <w:sz w:val="24"/>
          <w:szCs w:val="24"/>
        </w:rPr>
        <w:t>. Töövaidluskomisjoni koosseisu vahetumine</w:t>
      </w:r>
    </w:p>
    <w:p w:rsidR="00E45542" w:rsidP="000F5605" w:rsidRDefault="00FC1868" w14:paraId="5B13A4CB" w14:textId="2BC66A60">
      <w:pPr>
        <w:pStyle w:val="Loendilik"/>
        <w:tabs>
          <w:tab w:val="left" w:pos="426"/>
        </w:tabs>
        <w:spacing w:after="0" w:line="240" w:lineRule="auto"/>
        <w:ind w:left="0"/>
        <w:jc w:val="both"/>
        <w:rPr>
          <w:rFonts w:ascii="Times New Roman" w:hAnsi="Times New Roman" w:cs="Times New Roman"/>
          <w:sz w:val="24"/>
          <w:szCs w:val="24"/>
        </w:rPr>
      </w:pPr>
      <w:commentRangeStart w:id="338730959"/>
      <w:r w:rsidRPr="5B5D0416" w:rsidR="2D31AD72">
        <w:rPr>
          <w:rFonts w:ascii="Times New Roman" w:hAnsi="Times New Roman" w:cs="Times New Roman"/>
          <w:sz w:val="24"/>
          <w:szCs w:val="24"/>
        </w:rPr>
        <w:t xml:space="preserve">(1) </w:t>
      </w:r>
      <w:r w:rsidRPr="5B5D0416" w:rsidR="2D31AD72">
        <w:rPr>
          <w:rFonts w:ascii="Times New Roman" w:hAnsi="Times New Roman" w:cs="Times New Roman"/>
          <w:sz w:val="24"/>
          <w:szCs w:val="24"/>
        </w:rPr>
        <w:t xml:space="preserve">Kui </w:t>
      </w:r>
      <w:r w:rsidRPr="5B5D0416" w:rsidR="2D31AD72">
        <w:rPr>
          <w:rFonts w:ascii="Times New Roman" w:hAnsi="Times New Roman" w:cs="Times New Roman"/>
          <w:sz w:val="24"/>
          <w:szCs w:val="24"/>
        </w:rPr>
        <w:t>töövaidlus</w:t>
      </w:r>
      <w:r w:rsidRPr="5B5D0416" w:rsidR="2D31AD72">
        <w:rPr>
          <w:rFonts w:ascii="Times New Roman" w:hAnsi="Times New Roman" w:cs="Times New Roman"/>
          <w:sz w:val="24"/>
          <w:szCs w:val="24"/>
        </w:rPr>
        <w:t xml:space="preserve">asja menetluse käigus </w:t>
      </w:r>
      <w:r w:rsidRPr="5B5D0416" w:rsidR="2D31AD72">
        <w:rPr>
          <w:rFonts w:ascii="Times New Roman" w:hAnsi="Times New Roman" w:cs="Times New Roman"/>
          <w:sz w:val="24"/>
          <w:szCs w:val="24"/>
        </w:rPr>
        <w:t xml:space="preserve">töövaidluskomisjoni </w:t>
      </w:r>
      <w:r w:rsidRPr="5B5D0416" w:rsidR="2D31AD72">
        <w:rPr>
          <w:rFonts w:ascii="Times New Roman" w:hAnsi="Times New Roman" w:cs="Times New Roman"/>
          <w:sz w:val="24"/>
          <w:szCs w:val="24"/>
        </w:rPr>
        <w:t>koosseis vahetub, arutatakse asja algusest peale</w:t>
      </w:r>
      <w:r w:rsidRPr="5B5D0416" w:rsidR="2D31AD72">
        <w:rPr>
          <w:rFonts w:ascii="Times New Roman" w:hAnsi="Times New Roman" w:cs="Times New Roman"/>
          <w:sz w:val="24"/>
          <w:szCs w:val="24"/>
        </w:rPr>
        <w:t>, välja arvatud</w:t>
      </w:r>
      <w:r w:rsidRPr="5B5D0416" w:rsidR="2D31AD72">
        <w:rPr>
          <w:rFonts w:ascii="Times New Roman" w:hAnsi="Times New Roman" w:cs="Times New Roman"/>
          <w:sz w:val="24"/>
          <w:szCs w:val="24"/>
        </w:rPr>
        <w:t xml:space="preserve"> </w:t>
      </w:r>
      <w:r w:rsidRPr="5B5D0416" w:rsidR="28F5BDFD">
        <w:rPr>
          <w:rFonts w:ascii="Times New Roman" w:hAnsi="Times New Roman" w:cs="Times New Roman"/>
          <w:sz w:val="24"/>
          <w:szCs w:val="24"/>
        </w:rPr>
        <w:t xml:space="preserve">juhul, </w:t>
      </w:r>
      <w:r w:rsidRPr="5B5D0416" w:rsidR="2D31AD72">
        <w:rPr>
          <w:rFonts w:ascii="Times New Roman" w:hAnsi="Times New Roman" w:cs="Times New Roman"/>
          <w:sz w:val="24"/>
          <w:szCs w:val="24"/>
        </w:rPr>
        <w:t>k</w:t>
      </w:r>
      <w:r w:rsidRPr="5B5D0416" w:rsidR="2D31AD72">
        <w:rPr>
          <w:rFonts w:ascii="Times New Roman" w:hAnsi="Times New Roman" w:cs="Times New Roman"/>
          <w:sz w:val="24"/>
          <w:szCs w:val="24"/>
        </w:rPr>
        <w:t xml:space="preserve">ui eelmine </w:t>
      </w:r>
      <w:r w:rsidRPr="5B5D0416" w:rsidR="2D31AD72">
        <w:rPr>
          <w:rFonts w:ascii="Times New Roman" w:hAnsi="Times New Roman" w:cs="Times New Roman"/>
          <w:sz w:val="24"/>
          <w:szCs w:val="24"/>
        </w:rPr>
        <w:t xml:space="preserve">töövaidluskomisjoni </w:t>
      </w:r>
      <w:r w:rsidRPr="5B5D0416" w:rsidR="2D31AD72">
        <w:rPr>
          <w:rFonts w:ascii="Times New Roman" w:hAnsi="Times New Roman" w:cs="Times New Roman"/>
          <w:sz w:val="24"/>
          <w:szCs w:val="24"/>
        </w:rPr>
        <w:t>koosseis on tõendeid</w:t>
      </w:r>
      <w:r w:rsidRPr="5B5D0416" w:rsidR="2D31AD72">
        <w:rPr>
          <w:rFonts w:ascii="Times New Roman" w:hAnsi="Times New Roman" w:cs="Times New Roman"/>
          <w:sz w:val="24"/>
          <w:szCs w:val="24"/>
        </w:rPr>
        <w:t xml:space="preserve"> </w:t>
      </w:r>
      <w:r w:rsidRPr="5B5D0416" w:rsidR="01401C7B">
        <w:rPr>
          <w:rFonts w:ascii="Times New Roman" w:hAnsi="Times New Roman" w:cs="Times New Roman"/>
          <w:sz w:val="24"/>
          <w:szCs w:val="24"/>
        </w:rPr>
        <w:t xml:space="preserve">uurinud </w:t>
      </w:r>
      <w:r w:rsidRPr="5B5D0416" w:rsidR="2D31AD72">
        <w:rPr>
          <w:rFonts w:ascii="Times New Roman" w:hAnsi="Times New Roman" w:cs="Times New Roman"/>
          <w:sz w:val="24"/>
          <w:szCs w:val="24"/>
        </w:rPr>
        <w:t>ning pooled ei taotle asja arutamist algusest peale.</w:t>
      </w:r>
      <w:commentRangeEnd w:id="338730959"/>
      <w:r>
        <w:rPr>
          <w:rStyle w:val="CommentReference"/>
        </w:rPr>
        <w:commentReference w:id="338730959"/>
      </w:r>
    </w:p>
    <w:p w:rsidR="00E45542" w:rsidP="000F5605" w:rsidRDefault="00FC1868" w14:paraId="7838738B" w14:textId="40DCD402">
      <w:pPr>
        <w:pStyle w:val="Loendilik"/>
        <w:tabs>
          <w:tab w:val="left" w:pos="426"/>
        </w:tabs>
        <w:spacing w:after="0" w:line="240" w:lineRule="auto"/>
        <w:ind w:left="0"/>
        <w:jc w:val="both"/>
        <w:rPr>
          <w:rFonts w:ascii="Times New Roman" w:hAnsi="Times New Roman" w:cs="Times New Roman"/>
          <w:sz w:val="24"/>
          <w:szCs w:val="24"/>
        </w:rPr>
      </w:pPr>
      <w:r w:rsidRPr="5B5D0416" w:rsidR="2D31AD72">
        <w:rPr>
          <w:rFonts w:ascii="Times New Roman" w:hAnsi="Times New Roman" w:cs="Times New Roman"/>
          <w:sz w:val="24"/>
          <w:szCs w:val="24"/>
        </w:rPr>
        <w:t xml:space="preserve">(2) </w:t>
      </w:r>
      <w:r w:rsidRPr="5B5D0416" w:rsidR="2D31AD72">
        <w:rPr>
          <w:rFonts w:ascii="Times New Roman" w:hAnsi="Times New Roman" w:cs="Times New Roman"/>
          <w:sz w:val="24"/>
          <w:szCs w:val="24"/>
        </w:rPr>
        <w:t xml:space="preserve">Kui töövaidluskomisjoni kaasistuja </w:t>
      </w:r>
      <w:r w:rsidRPr="5B5D0416" w:rsidR="2D31AD72">
        <w:rPr>
          <w:rFonts w:ascii="Times New Roman" w:hAnsi="Times New Roman" w:cs="Times New Roman"/>
          <w:sz w:val="24"/>
          <w:szCs w:val="24"/>
        </w:rPr>
        <w:t xml:space="preserve">osavõtt </w:t>
      </w:r>
      <w:r w:rsidRPr="5B5D0416" w:rsidR="4FF22EF9">
        <w:rPr>
          <w:rFonts w:ascii="Times New Roman" w:hAnsi="Times New Roman" w:cs="Times New Roman"/>
          <w:sz w:val="24"/>
          <w:szCs w:val="24"/>
        </w:rPr>
        <w:t xml:space="preserve">töövaidlusasja </w:t>
      </w:r>
      <w:r w:rsidRPr="5B5D0416" w:rsidR="2D31AD72">
        <w:rPr>
          <w:rFonts w:ascii="Times New Roman" w:hAnsi="Times New Roman" w:cs="Times New Roman"/>
          <w:sz w:val="24"/>
          <w:szCs w:val="24"/>
        </w:rPr>
        <w:t xml:space="preserve">menetlusest on </w:t>
      </w:r>
      <w:commentRangeStart w:id="370587793"/>
      <w:r w:rsidRPr="5B5D0416" w:rsidR="2D31AD72">
        <w:rPr>
          <w:rFonts w:ascii="Times New Roman" w:hAnsi="Times New Roman" w:cs="Times New Roman"/>
          <w:sz w:val="24"/>
          <w:szCs w:val="24"/>
        </w:rPr>
        <w:t>takistatud</w:t>
      </w:r>
      <w:commentRangeEnd w:id="370587793"/>
      <w:r>
        <w:rPr>
          <w:rStyle w:val="CommentReference"/>
        </w:rPr>
        <w:commentReference w:id="370587793"/>
      </w:r>
      <w:r w:rsidRPr="5B5D0416" w:rsidR="2D31AD72">
        <w:rPr>
          <w:rFonts w:ascii="Times New Roman" w:hAnsi="Times New Roman" w:cs="Times New Roman"/>
          <w:sz w:val="24"/>
          <w:szCs w:val="24"/>
        </w:rPr>
        <w:t xml:space="preserve">, võib </w:t>
      </w:r>
      <w:r w:rsidRPr="5B5D0416" w:rsidR="2D31AD72">
        <w:rPr>
          <w:rFonts w:ascii="Times New Roman" w:hAnsi="Times New Roman" w:cs="Times New Roman"/>
          <w:sz w:val="24"/>
          <w:szCs w:val="24"/>
        </w:rPr>
        <w:t>töövaidlus</w:t>
      </w:r>
      <w:r w:rsidRPr="5B5D0416" w:rsidR="2D31AD72">
        <w:rPr>
          <w:rFonts w:ascii="Times New Roman" w:hAnsi="Times New Roman" w:cs="Times New Roman"/>
          <w:sz w:val="24"/>
          <w:szCs w:val="24"/>
        </w:rPr>
        <w:t>komisjon</w:t>
      </w:r>
      <w:r w:rsidRPr="5B5D0416" w:rsidR="2D31AD72">
        <w:rPr>
          <w:rFonts w:ascii="Times New Roman" w:hAnsi="Times New Roman" w:cs="Times New Roman"/>
          <w:sz w:val="24"/>
          <w:szCs w:val="24"/>
        </w:rPr>
        <w:t>i juhataja</w:t>
      </w:r>
      <w:r w:rsidRPr="5B5D0416" w:rsidR="2D31AD72">
        <w:rPr>
          <w:rFonts w:ascii="Times New Roman" w:hAnsi="Times New Roman" w:cs="Times New Roman"/>
          <w:sz w:val="24"/>
          <w:szCs w:val="24"/>
        </w:rPr>
        <w:t xml:space="preserve"> kaasistuja asendada.</w:t>
      </w:r>
    </w:p>
    <w:p w:rsidR="00FC1868" w:rsidP="000F5605" w:rsidRDefault="00FC1868" w14:paraId="5252756D" w14:textId="35595D76">
      <w:pPr>
        <w:pStyle w:val="Loendilik"/>
        <w:tabs>
          <w:tab w:val="left" w:pos="426"/>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lastRenderedPageBreak/>
        <w:t>(3) Töövaidlusk</w:t>
      </w:r>
      <w:r w:rsidRPr="00042818">
        <w:rPr>
          <w:rFonts w:ascii="Times New Roman" w:hAnsi="Times New Roman" w:cs="Times New Roman"/>
          <w:sz w:val="24"/>
          <w:szCs w:val="24"/>
        </w:rPr>
        <w:t>omisjon</w:t>
      </w:r>
      <w:r>
        <w:rPr>
          <w:rFonts w:ascii="Times New Roman" w:hAnsi="Times New Roman" w:cs="Times New Roman"/>
          <w:sz w:val="24"/>
          <w:szCs w:val="24"/>
        </w:rPr>
        <w:t xml:space="preserve"> teavitab viivitamat</w:t>
      </w:r>
      <w:r w:rsidR="00154892">
        <w:rPr>
          <w:rFonts w:ascii="Times New Roman" w:hAnsi="Times New Roman" w:cs="Times New Roman"/>
          <w:sz w:val="24"/>
          <w:szCs w:val="24"/>
        </w:rPr>
        <w:t>a</w:t>
      </w:r>
      <w:r>
        <w:rPr>
          <w:rFonts w:ascii="Times New Roman" w:hAnsi="Times New Roman" w:cs="Times New Roman"/>
          <w:sz w:val="24"/>
          <w:szCs w:val="24"/>
        </w:rPr>
        <w:t xml:space="preserve"> pooli koosseisu muutumisest</w:t>
      </w:r>
      <w:r w:rsidRPr="00042818">
        <w:rPr>
          <w:rFonts w:ascii="Times New Roman" w:hAnsi="Times New Roman" w:cs="Times New Roman"/>
          <w:sz w:val="24"/>
          <w:szCs w:val="24"/>
        </w:rPr>
        <w:t>.</w:t>
      </w:r>
      <w:r>
        <w:rPr>
          <w:rFonts w:ascii="Times New Roman" w:hAnsi="Times New Roman" w:cs="Times New Roman"/>
          <w:sz w:val="24"/>
          <w:szCs w:val="24"/>
        </w:rPr>
        <w:t>“;</w:t>
      </w:r>
    </w:p>
    <w:p w:rsidRPr="001C344D" w:rsidR="001C2019" w:rsidP="000F5605" w:rsidRDefault="001C2019" w14:paraId="15158849" w14:textId="77777777">
      <w:pPr>
        <w:pStyle w:val="Loendilik"/>
        <w:tabs>
          <w:tab w:val="left" w:pos="426"/>
        </w:tabs>
        <w:spacing w:after="0" w:line="240" w:lineRule="auto"/>
        <w:ind w:left="0"/>
        <w:jc w:val="both"/>
        <w:rPr>
          <w:rFonts w:ascii="Times New Roman" w:hAnsi="Times New Roman" w:cs="Times New Roman"/>
          <w:sz w:val="24"/>
          <w:szCs w:val="24"/>
        </w:rPr>
      </w:pPr>
    </w:p>
    <w:p w:rsidR="00F710F6" w:rsidP="00330A29" w:rsidRDefault="0096711B" w14:paraId="6A066E30" w14:textId="34A90EC4">
      <w:pPr>
        <w:pStyle w:val="Loendilik"/>
        <w:tabs>
          <w:tab w:val="left" w:pos="426"/>
        </w:tabs>
        <w:spacing w:after="0" w:line="240" w:lineRule="auto"/>
        <w:ind w:left="0"/>
        <w:jc w:val="both"/>
        <w:rPr>
          <w:rFonts w:ascii="Times New Roman" w:hAnsi="Times New Roman" w:cs="Times New Roman"/>
          <w:sz w:val="24"/>
          <w:szCs w:val="24"/>
        </w:rPr>
      </w:pPr>
      <w:r w:rsidRPr="00330A29">
        <w:rPr>
          <w:rFonts w:ascii="Times New Roman" w:hAnsi="Times New Roman" w:cs="Times New Roman"/>
          <w:b/>
          <w:bCs/>
          <w:sz w:val="24"/>
          <w:szCs w:val="24"/>
        </w:rPr>
        <w:t>20)</w:t>
      </w:r>
      <w:r>
        <w:rPr>
          <w:rFonts w:ascii="Times New Roman" w:hAnsi="Times New Roman" w:cs="Times New Roman"/>
          <w:sz w:val="24"/>
          <w:szCs w:val="24"/>
        </w:rPr>
        <w:t xml:space="preserve"> </w:t>
      </w:r>
      <w:r w:rsidRPr="0087215A" w:rsidR="001C2019">
        <w:rPr>
          <w:rFonts w:ascii="Times New Roman" w:hAnsi="Times New Roman" w:cs="Times New Roman"/>
          <w:sz w:val="24"/>
          <w:szCs w:val="24"/>
        </w:rPr>
        <w:t>paragrahvi 26 lõike 2 punkti 4 täiendatakse pärast sõna „nõudesumma“ sõnadega „ja selle arvutuskäik“;</w:t>
      </w:r>
    </w:p>
    <w:p w:rsidR="00D12D0E" w:rsidP="000F5605" w:rsidRDefault="00D12D0E" w14:paraId="676F3921" w14:textId="77777777">
      <w:pPr>
        <w:pStyle w:val="Loendilik"/>
        <w:tabs>
          <w:tab w:val="left" w:pos="426"/>
        </w:tabs>
        <w:spacing w:after="0" w:line="240" w:lineRule="auto"/>
        <w:ind w:left="0"/>
        <w:jc w:val="both"/>
        <w:rPr>
          <w:rFonts w:ascii="Times New Roman" w:hAnsi="Times New Roman" w:cs="Times New Roman"/>
          <w:sz w:val="24"/>
          <w:szCs w:val="24"/>
        </w:rPr>
      </w:pPr>
    </w:p>
    <w:p w:rsidR="00837B2A" w:rsidP="00CF0922" w:rsidRDefault="00BC7660" w14:paraId="2E813BCE" w14:textId="3F37755F">
      <w:pPr>
        <w:pStyle w:val="Loendilik"/>
        <w:tabs>
          <w:tab w:val="left" w:pos="426"/>
        </w:tabs>
        <w:spacing w:after="0" w:line="240" w:lineRule="auto"/>
        <w:ind w:left="0"/>
        <w:jc w:val="both"/>
        <w:rPr>
          <w:rFonts w:ascii="Times New Roman" w:hAnsi="Times New Roman" w:cs="Times New Roman"/>
          <w:sz w:val="24"/>
          <w:szCs w:val="24"/>
        </w:rPr>
      </w:pPr>
      <w:r>
        <w:rPr>
          <w:rFonts w:ascii="Times New Roman" w:hAnsi="Times New Roman" w:cs="Times New Roman"/>
          <w:b/>
          <w:bCs/>
          <w:sz w:val="24"/>
          <w:szCs w:val="24"/>
        </w:rPr>
        <w:t>21</w:t>
      </w:r>
      <w:r w:rsidRPr="00330A29" w:rsidR="009A4AB1">
        <w:rPr>
          <w:rFonts w:ascii="Times New Roman" w:hAnsi="Times New Roman" w:cs="Times New Roman"/>
          <w:b/>
          <w:bCs/>
          <w:sz w:val="24"/>
          <w:szCs w:val="24"/>
        </w:rPr>
        <w:t>)</w:t>
      </w:r>
      <w:r w:rsidR="009A4AB1">
        <w:rPr>
          <w:rFonts w:ascii="Times New Roman" w:hAnsi="Times New Roman" w:cs="Times New Roman"/>
          <w:sz w:val="24"/>
          <w:szCs w:val="24"/>
        </w:rPr>
        <w:t xml:space="preserve"> </w:t>
      </w:r>
      <w:r w:rsidR="00D12D0E">
        <w:rPr>
          <w:rFonts w:ascii="Times New Roman" w:hAnsi="Times New Roman" w:cs="Times New Roman"/>
          <w:sz w:val="24"/>
          <w:szCs w:val="24"/>
        </w:rPr>
        <w:t>paragrahvi 26 lõi</w:t>
      </w:r>
      <w:r w:rsidR="00770B58">
        <w:rPr>
          <w:rFonts w:ascii="Times New Roman" w:hAnsi="Times New Roman" w:cs="Times New Roman"/>
          <w:sz w:val="24"/>
          <w:szCs w:val="24"/>
        </w:rPr>
        <w:t>get</w:t>
      </w:r>
      <w:r w:rsidR="00D12D0E">
        <w:rPr>
          <w:rFonts w:ascii="Times New Roman" w:hAnsi="Times New Roman" w:cs="Times New Roman"/>
          <w:sz w:val="24"/>
          <w:szCs w:val="24"/>
        </w:rPr>
        <w:t xml:space="preserve"> 2 </w:t>
      </w:r>
      <w:r w:rsidR="00770B58">
        <w:rPr>
          <w:rFonts w:ascii="Times New Roman" w:hAnsi="Times New Roman" w:cs="Times New Roman"/>
          <w:sz w:val="24"/>
          <w:szCs w:val="24"/>
        </w:rPr>
        <w:t xml:space="preserve">täiendatakse </w:t>
      </w:r>
      <w:r w:rsidR="00D12D0E">
        <w:rPr>
          <w:rFonts w:ascii="Times New Roman" w:hAnsi="Times New Roman" w:cs="Times New Roman"/>
          <w:sz w:val="24"/>
          <w:szCs w:val="24"/>
        </w:rPr>
        <w:t>punkt</w:t>
      </w:r>
      <w:r w:rsidR="007902A7">
        <w:rPr>
          <w:rFonts w:ascii="Times New Roman" w:hAnsi="Times New Roman" w:cs="Times New Roman"/>
          <w:sz w:val="24"/>
          <w:szCs w:val="24"/>
        </w:rPr>
        <w:t>iga</w:t>
      </w:r>
      <w:r w:rsidR="00D12D0E">
        <w:rPr>
          <w:rFonts w:ascii="Times New Roman" w:hAnsi="Times New Roman" w:cs="Times New Roman"/>
          <w:sz w:val="24"/>
          <w:szCs w:val="24"/>
        </w:rPr>
        <w:t xml:space="preserve"> </w:t>
      </w:r>
      <w:r w:rsidR="007902A7">
        <w:rPr>
          <w:rFonts w:ascii="Times New Roman" w:hAnsi="Times New Roman" w:cs="Times New Roman"/>
          <w:sz w:val="24"/>
          <w:szCs w:val="24"/>
        </w:rPr>
        <w:t>9</w:t>
      </w:r>
      <w:r w:rsidR="00D12D0E">
        <w:rPr>
          <w:rFonts w:ascii="Times New Roman" w:hAnsi="Times New Roman" w:cs="Times New Roman"/>
          <w:sz w:val="24"/>
          <w:szCs w:val="24"/>
        </w:rPr>
        <w:t xml:space="preserve"> </w:t>
      </w:r>
      <w:r w:rsidR="007902A7">
        <w:rPr>
          <w:rFonts w:ascii="Times New Roman" w:hAnsi="Times New Roman" w:cs="Times New Roman"/>
          <w:sz w:val="24"/>
          <w:szCs w:val="24"/>
        </w:rPr>
        <w:t>järgmises sõnastuses</w:t>
      </w:r>
      <w:r w:rsidR="00837B2A">
        <w:rPr>
          <w:rFonts w:ascii="Times New Roman" w:hAnsi="Times New Roman" w:cs="Times New Roman"/>
          <w:sz w:val="24"/>
          <w:szCs w:val="24"/>
        </w:rPr>
        <w:t>:</w:t>
      </w:r>
    </w:p>
    <w:p w:rsidRPr="00421B41" w:rsidR="00A903DE" w:rsidP="000F5605" w:rsidRDefault="00094EF5" w14:paraId="04342063" w14:textId="4F3D7775">
      <w:pPr>
        <w:pStyle w:val="Loendilik"/>
        <w:tabs>
          <w:tab w:val="left" w:pos="426"/>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t>
      </w:r>
      <w:r w:rsidR="007902A7">
        <w:rPr>
          <w:rFonts w:ascii="Times New Roman" w:hAnsi="Times New Roman" w:cs="Times New Roman"/>
          <w:sz w:val="24"/>
          <w:szCs w:val="24"/>
        </w:rPr>
        <w:t>9</w:t>
      </w:r>
      <w:r>
        <w:rPr>
          <w:rFonts w:ascii="Times New Roman" w:hAnsi="Times New Roman" w:cs="Times New Roman"/>
          <w:sz w:val="24"/>
          <w:szCs w:val="24"/>
        </w:rPr>
        <w:t xml:space="preserve">) </w:t>
      </w:r>
      <w:r w:rsidR="006E47A3">
        <w:rPr>
          <w:rFonts w:ascii="Times New Roman" w:hAnsi="Times New Roman" w:cs="Times New Roman"/>
          <w:sz w:val="24"/>
          <w:szCs w:val="24"/>
        </w:rPr>
        <w:t xml:space="preserve">keeldumine tagaseljaotsuse tegemisest juhul, kui </w:t>
      </w:r>
      <w:r w:rsidR="00C37F8B">
        <w:rPr>
          <w:rFonts w:ascii="Times New Roman" w:hAnsi="Times New Roman" w:cs="Times New Roman"/>
          <w:sz w:val="24"/>
          <w:szCs w:val="24"/>
        </w:rPr>
        <w:t>avaldaja ei ole nõus avaldusele vastamata jätmise korral</w:t>
      </w:r>
      <w:r w:rsidR="00ED1C82">
        <w:rPr>
          <w:rFonts w:ascii="Times New Roman" w:hAnsi="Times New Roman" w:cs="Times New Roman"/>
          <w:sz w:val="24"/>
          <w:szCs w:val="24"/>
        </w:rPr>
        <w:t xml:space="preserve"> tagaseljaotsuse tegemisega </w:t>
      </w:r>
      <w:r w:rsidR="00B03049">
        <w:rPr>
          <w:rFonts w:ascii="Times New Roman" w:hAnsi="Times New Roman" w:cs="Times New Roman"/>
          <w:sz w:val="24"/>
          <w:szCs w:val="24"/>
        </w:rPr>
        <w:t>käesoleva seaduse § 42</w:t>
      </w:r>
      <w:r w:rsidR="00B03049">
        <w:rPr>
          <w:rFonts w:ascii="Times New Roman" w:hAnsi="Times New Roman" w:cs="Times New Roman"/>
          <w:sz w:val="24"/>
          <w:szCs w:val="24"/>
          <w:vertAlign w:val="superscript"/>
        </w:rPr>
        <w:t>2</w:t>
      </w:r>
      <w:r w:rsidR="00203F93">
        <w:rPr>
          <w:rFonts w:ascii="Times New Roman" w:hAnsi="Times New Roman" w:cs="Times New Roman"/>
          <w:sz w:val="24"/>
          <w:szCs w:val="24"/>
        </w:rPr>
        <w:t xml:space="preserve"> kohaselt</w:t>
      </w:r>
      <w:r w:rsidR="00F86C22">
        <w:rPr>
          <w:rFonts w:ascii="Times New Roman" w:hAnsi="Times New Roman" w:cs="Times New Roman"/>
          <w:sz w:val="24"/>
          <w:szCs w:val="24"/>
        </w:rPr>
        <w:t>.</w:t>
      </w:r>
      <w:r>
        <w:rPr>
          <w:rFonts w:ascii="Times New Roman" w:hAnsi="Times New Roman" w:cs="Times New Roman"/>
          <w:sz w:val="24"/>
          <w:szCs w:val="24"/>
        </w:rPr>
        <w:t>“</w:t>
      </w:r>
      <w:r w:rsidR="00CF62C9">
        <w:rPr>
          <w:rFonts w:ascii="Times New Roman" w:hAnsi="Times New Roman" w:cs="Times New Roman"/>
          <w:sz w:val="24"/>
          <w:szCs w:val="24"/>
        </w:rPr>
        <w:t>;</w:t>
      </w:r>
    </w:p>
    <w:p w:rsidRPr="001C2019" w:rsidR="001C2019" w:rsidP="000F5605" w:rsidRDefault="001C2019" w14:paraId="6A2694B1" w14:textId="77777777">
      <w:pPr>
        <w:pStyle w:val="Loendilik"/>
        <w:tabs>
          <w:tab w:val="left" w:pos="426"/>
        </w:tabs>
        <w:spacing w:after="0" w:line="240" w:lineRule="auto"/>
        <w:ind w:left="0"/>
        <w:jc w:val="both"/>
        <w:rPr>
          <w:rFonts w:ascii="Times New Roman" w:hAnsi="Times New Roman" w:cs="Times New Roman"/>
          <w:sz w:val="24"/>
          <w:szCs w:val="24"/>
        </w:rPr>
      </w:pPr>
    </w:p>
    <w:p w:rsidR="003C4ED1" w:rsidP="000C0FFA" w:rsidRDefault="00325B6A" w14:paraId="3B5C34AA" w14:textId="4D9E90E8">
      <w:pPr>
        <w:pStyle w:val="Loendilik"/>
        <w:tabs>
          <w:tab w:val="left" w:pos="426"/>
        </w:tabs>
        <w:spacing w:after="0" w:line="240" w:lineRule="auto"/>
        <w:ind w:left="0"/>
        <w:jc w:val="both"/>
        <w:rPr>
          <w:rFonts w:ascii="Times New Roman" w:hAnsi="Times New Roman" w:cs="Times New Roman"/>
          <w:sz w:val="24"/>
          <w:szCs w:val="24"/>
        </w:rPr>
      </w:pPr>
      <w:commentRangeStart w:id="1769721317"/>
      <w:r w:rsidRPr="5B5D0416" w:rsidR="5FE60D85">
        <w:rPr>
          <w:rFonts w:ascii="Times New Roman" w:hAnsi="Times New Roman" w:cs="Times New Roman"/>
          <w:b w:val="1"/>
          <w:bCs w:val="1"/>
          <w:sz w:val="24"/>
          <w:szCs w:val="24"/>
        </w:rPr>
        <w:t>22</w:t>
      </w:r>
      <w:r w:rsidRPr="5B5D0416" w:rsidR="1B775E7C">
        <w:rPr>
          <w:rFonts w:ascii="Times New Roman" w:hAnsi="Times New Roman" w:cs="Times New Roman"/>
          <w:b w:val="1"/>
          <w:bCs w:val="1"/>
          <w:sz w:val="24"/>
          <w:szCs w:val="24"/>
        </w:rPr>
        <w:t>)</w:t>
      </w:r>
      <w:commentRangeEnd w:id="1769721317"/>
      <w:r>
        <w:rPr>
          <w:rStyle w:val="CommentReference"/>
        </w:rPr>
        <w:commentReference w:id="1769721317"/>
      </w:r>
      <w:r w:rsidRPr="5B5D0416" w:rsidR="1B775E7C">
        <w:rPr>
          <w:rFonts w:ascii="Times New Roman" w:hAnsi="Times New Roman" w:cs="Times New Roman"/>
          <w:sz w:val="24"/>
          <w:szCs w:val="24"/>
        </w:rPr>
        <w:t xml:space="preserve"> </w:t>
      </w:r>
      <w:r w:rsidRPr="5B5D0416" w:rsidR="62F91A75">
        <w:rPr>
          <w:rFonts w:ascii="Times New Roman" w:hAnsi="Times New Roman" w:cs="Times New Roman"/>
          <w:sz w:val="24"/>
          <w:szCs w:val="24"/>
        </w:rPr>
        <w:t>p</w:t>
      </w:r>
      <w:r w:rsidRPr="5B5D0416" w:rsidR="43C2471B">
        <w:rPr>
          <w:rFonts w:ascii="Times New Roman" w:hAnsi="Times New Roman" w:cs="Times New Roman"/>
          <w:sz w:val="24"/>
          <w:szCs w:val="24"/>
        </w:rPr>
        <w:t>aragrahvi 26 lõikes 6 asendatakse sõna „vastustaja“ sõnaga „vastaspool“</w:t>
      </w:r>
      <w:r w:rsidRPr="5B5D0416" w:rsidR="5BC40B0F">
        <w:rPr>
          <w:rFonts w:ascii="Times New Roman" w:hAnsi="Times New Roman" w:cs="Times New Roman"/>
          <w:sz w:val="24"/>
          <w:szCs w:val="24"/>
        </w:rPr>
        <w:t xml:space="preserve"> vastavas käändes</w:t>
      </w:r>
      <w:r w:rsidRPr="5B5D0416" w:rsidR="43C2471B">
        <w:rPr>
          <w:rFonts w:ascii="Times New Roman" w:hAnsi="Times New Roman" w:cs="Times New Roman"/>
          <w:sz w:val="24"/>
          <w:szCs w:val="24"/>
        </w:rPr>
        <w:t>;</w:t>
      </w:r>
    </w:p>
    <w:p w:rsidR="003C4ED1" w:rsidP="000F5605" w:rsidRDefault="003C4ED1" w14:paraId="236B3EB2" w14:textId="77777777">
      <w:pPr>
        <w:pStyle w:val="Loendilik"/>
        <w:tabs>
          <w:tab w:val="left" w:pos="426"/>
        </w:tabs>
        <w:spacing w:after="0" w:line="240" w:lineRule="auto"/>
        <w:ind w:left="0"/>
        <w:jc w:val="both"/>
        <w:rPr>
          <w:rFonts w:ascii="Times New Roman" w:hAnsi="Times New Roman" w:cs="Times New Roman"/>
          <w:sz w:val="24"/>
          <w:szCs w:val="24"/>
        </w:rPr>
      </w:pPr>
    </w:p>
    <w:p w:rsidR="003C4ED1" w:rsidP="000C0FFA" w:rsidRDefault="00B90D26" w14:paraId="10DBC2E8" w14:textId="5729F47D">
      <w:pPr>
        <w:pStyle w:val="Loendilik"/>
        <w:tabs>
          <w:tab w:val="left" w:pos="426"/>
        </w:tabs>
        <w:spacing w:after="0" w:line="240" w:lineRule="auto"/>
        <w:ind w:left="0"/>
        <w:jc w:val="both"/>
        <w:rPr>
          <w:rFonts w:ascii="Times New Roman" w:hAnsi="Times New Roman" w:cs="Times New Roman"/>
          <w:sz w:val="24"/>
          <w:szCs w:val="24"/>
        </w:rPr>
      </w:pPr>
      <w:r>
        <w:rPr>
          <w:rFonts w:ascii="Times New Roman" w:hAnsi="Times New Roman" w:cs="Times New Roman"/>
          <w:b/>
          <w:bCs/>
          <w:sz w:val="24"/>
          <w:szCs w:val="24"/>
        </w:rPr>
        <w:t>23</w:t>
      </w:r>
      <w:r w:rsidRPr="00330A29" w:rsidR="006E0701">
        <w:rPr>
          <w:rFonts w:ascii="Times New Roman" w:hAnsi="Times New Roman" w:cs="Times New Roman"/>
          <w:b/>
          <w:bCs/>
          <w:sz w:val="24"/>
          <w:szCs w:val="24"/>
        </w:rPr>
        <w:t>)</w:t>
      </w:r>
      <w:r w:rsidR="006E0701">
        <w:rPr>
          <w:rFonts w:ascii="Times New Roman" w:hAnsi="Times New Roman" w:cs="Times New Roman"/>
          <w:sz w:val="24"/>
          <w:szCs w:val="24"/>
        </w:rPr>
        <w:t xml:space="preserve"> </w:t>
      </w:r>
      <w:r w:rsidR="00BE5694">
        <w:rPr>
          <w:rFonts w:ascii="Times New Roman" w:hAnsi="Times New Roman" w:cs="Times New Roman"/>
          <w:sz w:val="24"/>
          <w:szCs w:val="24"/>
        </w:rPr>
        <w:t>seadus</w:t>
      </w:r>
      <w:r w:rsidR="006340CD">
        <w:rPr>
          <w:rFonts w:ascii="Times New Roman" w:hAnsi="Times New Roman" w:cs="Times New Roman"/>
          <w:sz w:val="24"/>
          <w:szCs w:val="24"/>
        </w:rPr>
        <w:t xml:space="preserve">t </w:t>
      </w:r>
      <w:r w:rsidR="00BE5694">
        <w:rPr>
          <w:rFonts w:ascii="Times New Roman" w:hAnsi="Times New Roman" w:cs="Times New Roman"/>
          <w:sz w:val="24"/>
          <w:szCs w:val="24"/>
        </w:rPr>
        <w:t>täiendatakse §-ga 26</w:t>
      </w:r>
      <w:r w:rsidR="00BE5694">
        <w:rPr>
          <w:rFonts w:ascii="Times New Roman" w:hAnsi="Times New Roman" w:cs="Times New Roman"/>
          <w:sz w:val="24"/>
          <w:szCs w:val="24"/>
          <w:vertAlign w:val="superscript"/>
        </w:rPr>
        <w:t>1</w:t>
      </w:r>
      <w:r w:rsidR="00BE5694">
        <w:rPr>
          <w:rFonts w:ascii="Times New Roman" w:hAnsi="Times New Roman" w:cs="Times New Roman"/>
          <w:sz w:val="24"/>
          <w:szCs w:val="24"/>
        </w:rPr>
        <w:t xml:space="preserve"> järgmises sõnastuses:</w:t>
      </w:r>
    </w:p>
    <w:p w:rsidRPr="00BE5694" w:rsidR="00BE5694" w:rsidP="000F5605" w:rsidRDefault="00BE5694" w14:paraId="442A28A7" w14:textId="4EE11055">
      <w:pPr>
        <w:pStyle w:val="Loendilik"/>
        <w:tabs>
          <w:tab w:val="left" w:pos="426"/>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t>
      </w:r>
      <w:r w:rsidRPr="00BE5694">
        <w:rPr>
          <w:rFonts w:ascii="Times New Roman" w:hAnsi="Times New Roman" w:cs="Times New Roman"/>
          <w:b/>
          <w:bCs/>
          <w:sz w:val="24"/>
          <w:szCs w:val="24"/>
        </w:rPr>
        <w:t>§ 26</w:t>
      </w:r>
      <w:r w:rsidRPr="00BE5694">
        <w:rPr>
          <w:rFonts w:ascii="Times New Roman" w:hAnsi="Times New Roman" w:cs="Times New Roman"/>
          <w:b/>
          <w:bCs/>
          <w:sz w:val="24"/>
          <w:szCs w:val="24"/>
          <w:vertAlign w:val="superscript"/>
        </w:rPr>
        <w:t>1</w:t>
      </w:r>
      <w:r w:rsidRPr="00BE5694">
        <w:rPr>
          <w:rFonts w:ascii="Times New Roman" w:hAnsi="Times New Roman" w:cs="Times New Roman"/>
          <w:b/>
          <w:bCs/>
          <w:sz w:val="24"/>
          <w:szCs w:val="24"/>
        </w:rPr>
        <w:t xml:space="preserve">. </w:t>
      </w:r>
      <w:r w:rsidRPr="00330A29" w:rsidR="004145AA">
        <w:rPr>
          <w:rFonts w:ascii="Times New Roman" w:hAnsi="Times New Roman" w:cs="Times New Roman"/>
          <w:b/>
          <w:bCs/>
          <w:sz w:val="24"/>
          <w:szCs w:val="24"/>
        </w:rPr>
        <w:t>Tuvastus- ja viivisnõu</w:t>
      </w:r>
      <w:r w:rsidRPr="00330A29" w:rsidR="00DD3169">
        <w:rPr>
          <w:rFonts w:ascii="Times New Roman" w:hAnsi="Times New Roman" w:cs="Times New Roman"/>
          <w:b/>
          <w:bCs/>
          <w:sz w:val="24"/>
          <w:szCs w:val="24"/>
        </w:rPr>
        <w:t>e</w:t>
      </w:r>
    </w:p>
    <w:p w:rsidR="00CE617A" w:rsidP="000F5605" w:rsidRDefault="00BE5694" w14:paraId="559E33CE" w14:textId="48429DA6">
      <w:pPr>
        <w:pStyle w:val="Loendilik"/>
        <w:tabs>
          <w:tab w:val="left" w:pos="426"/>
        </w:tabs>
        <w:spacing w:after="0" w:line="240" w:lineRule="auto"/>
        <w:ind w:left="0"/>
        <w:jc w:val="both"/>
        <w:rPr>
          <w:rFonts w:ascii="Times New Roman" w:hAnsi="Times New Roman" w:cs="Times New Roman"/>
          <w:sz w:val="24"/>
          <w:szCs w:val="24"/>
        </w:rPr>
      </w:pPr>
      <w:r w:rsidRPr="5B5D0416" w:rsidR="62F91A75">
        <w:rPr>
          <w:rFonts w:ascii="Times New Roman" w:hAnsi="Times New Roman" w:cs="Times New Roman"/>
          <w:sz w:val="24"/>
          <w:szCs w:val="24"/>
        </w:rPr>
        <w:t xml:space="preserve">(1) </w:t>
      </w:r>
      <w:r w:rsidRPr="5B5D0416" w:rsidR="62F91A75">
        <w:rPr>
          <w:rFonts w:ascii="Times New Roman" w:hAnsi="Times New Roman" w:cs="Times New Roman"/>
          <w:sz w:val="24"/>
          <w:szCs w:val="24"/>
        </w:rPr>
        <w:t xml:space="preserve">Tuvastusnõudele kohaldatakse </w:t>
      </w:r>
      <w:r w:rsidRPr="5B5D0416" w:rsidR="61F7E1E0">
        <w:rPr>
          <w:rFonts w:ascii="Times New Roman" w:hAnsi="Times New Roman" w:cs="Times New Roman"/>
          <w:sz w:val="24"/>
          <w:szCs w:val="24"/>
        </w:rPr>
        <w:t>tsiviilkohtumenetluse seadustiku</w:t>
      </w:r>
      <w:r w:rsidRPr="5B5D0416" w:rsidR="62F91A75">
        <w:rPr>
          <w:rFonts w:ascii="Times New Roman" w:hAnsi="Times New Roman" w:cs="Times New Roman"/>
          <w:sz w:val="24"/>
          <w:szCs w:val="24"/>
        </w:rPr>
        <w:t xml:space="preserve"> § 368 l</w:t>
      </w:r>
      <w:r w:rsidRPr="5B5D0416" w:rsidR="61F7E1E0">
        <w:rPr>
          <w:rFonts w:ascii="Times New Roman" w:hAnsi="Times New Roman" w:cs="Times New Roman"/>
          <w:sz w:val="24"/>
          <w:szCs w:val="24"/>
        </w:rPr>
        <w:t>õikes</w:t>
      </w:r>
      <w:r w:rsidRPr="5B5D0416" w:rsidR="62F91A75">
        <w:rPr>
          <w:rFonts w:ascii="Times New Roman" w:hAnsi="Times New Roman" w:cs="Times New Roman"/>
          <w:sz w:val="24"/>
          <w:szCs w:val="24"/>
        </w:rPr>
        <w:t xml:space="preserve"> 1</w:t>
      </w:r>
      <w:r w:rsidRPr="5B5D0416" w:rsidR="61F7E1E0">
        <w:rPr>
          <w:rFonts w:ascii="Times New Roman" w:hAnsi="Times New Roman" w:cs="Times New Roman"/>
          <w:sz w:val="24"/>
          <w:szCs w:val="24"/>
        </w:rPr>
        <w:t xml:space="preserve"> sätestatut</w:t>
      </w:r>
      <w:r w:rsidRPr="5B5D0416" w:rsidR="62F91A75">
        <w:rPr>
          <w:rFonts w:ascii="Times New Roman" w:hAnsi="Times New Roman" w:cs="Times New Roman"/>
          <w:sz w:val="24"/>
          <w:szCs w:val="24"/>
        </w:rPr>
        <w:t>.</w:t>
      </w:r>
    </w:p>
    <w:p w:rsidRPr="00BE5694" w:rsidR="00391528" w:rsidP="000F5605" w:rsidRDefault="00BE5694" w14:paraId="1C54F27E" w14:textId="172B711D">
      <w:pPr>
        <w:pStyle w:val="Loendilik"/>
        <w:tabs>
          <w:tab w:val="left" w:pos="426"/>
        </w:tabs>
        <w:spacing w:after="0" w:line="240" w:lineRule="auto"/>
        <w:ind w:left="0"/>
        <w:jc w:val="both"/>
        <w:rPr>
          <w:rFonts w:ascii="Times New Roman" w:hAnsi="Times New Roman" w:cs="Times New Roman"/>
          <w:sz w:val="24"/>
          <w:szCs w:val="24"/>
        </w:rPr>
      </w:pPr>
      <w:commentRangeStart w:id="1666004965"/>
      <w:r w:rsidRPr="5B5D0416" w:rsidR="62F91A75">
        <w:rPr>
          <w:rFonts w:ascii="Times New Roman" w:hAnsi="Times New Roman" w:cs="Times New Roman"/>
          <w:sz w:val="24"/>
          <w:szCs w:val="24"/>
        </w:rPr>
        <w:t>(2)</w:t>
      </w:r>
      <w:commentRangeEnd w:id="1666004965"/>
      <w:r>
        <w:rPr>
          <w:rStyle w:val="CommentReference"/>
        </w:rPr>
        <w:commentReference w:id="1666004965"/>
      </w:r>
      <w:r w:rsidRPr="5B5D0416" w:rsidR="62F91A75">
        <w:rPr>
          <w:rFonts w:ascii="Times New Roman" w:hAnsi="Times New Roman" w:cs="Times New Roman"/>
          <w:sz w:val="24"/>
          <w:szCs w:val="24"/>
        </w:rPr>
        <w:t xml:space="preserve"> Töötamise registri kande tegemise</w:t>
      </w:r>
      <w:r w:rsidRPr="5B5D0416" w:rsidR="7EB19BED">
        <w:rPr>
          <w:rFonts w:ascii="Times New Roman" w:hAnsi="Times New Roman" w:cs="Times New Roman"/>
          <w:sz w:val="24"/>
          <w:szCs w:val="24"/>
        </w:rPr>
        <w:t xml:space="preserve">, </w:t>
      </w:r>
      <w:r w:rsidRPr="5B5D0416" w:rsidR="62F91A75">
        <w:rPr>
          <w:rFonts w:ascii="Times New Roman" w:hAnsi="Times New Roman" w:cs="Times New Roman"/>
          <w:sz w:val="24"/>
          <w:szCs w:val="24"/>
        </w:rPr>
        <w:t>muutmise</w:t>
      </w:r>
      <w:r w:rsidRPr="5B5D0416" w:rsidR="7EB19BED">
        <w:rPr>
          <w:rFonts w:ascii="Times New Roman" w:hAnsi="Times New Roman" w:cs="Times New Roman"/>
          <w:sz w:val="24"/>
          <w:szCs w:val="24"/>
        </w:rPr>
        <w:t xml:space="preserve"> või kustutamise</w:t>
      </w:r>
      <w:r w:rsidRPr="5B5D0416" w:rsidR="62F91A75">
        <w:rPr>
          <w:rFonts w:ascii="Times New Roman" w:hAnsi="Times New Roman" w:cs="Times New Roman"/>
          <w:sz w:val="24"/>
          <w:szCs w:val="24"/>
        </w:rPr>
        <w:t xml:space="preserve"> nõue </w:t>
      </w:r>
      <w:r w:rsidRPr="5B5D0416" w:rsidR="25F2D55C">
        <w:rPr>
          <w:rFonts w:ascii="Times New Roman" w:hAnsi="Times New Roman" w:cs="Times New Roman"/>
          <w:sz w:val="24"/>
          <w:szCs w:val="24"/>
        </w:rPr>
        <w:t xml:space="preserve">esitatakse </w:t>
      </w:r>
      <w:r w:rsidRPr="5B5D0416" w:rsidR="1EF05DF4">
        <w:rPr>
          <w:rFonts w:ascii="Times New Roman" w:hAnsi="Times New Roman" w:cs="Times New Roman"/>
          <w:sz w:val="24"/>
          <w:szCs w:val="24"/>
        </w:rPr>
        <w:t>koos tuvastusnõudega</w:t>
      </w:r>
      <w:r w:rsidRPr="5B5D0416" w:rsidR="7E75C253">
        <w:rPr>
          <w:rFonts w:ascii="Times New Roman" w:hAnsi="Times New Roman" w:cs="Times New Roman"/>
          <w:sz w:val="24"/>
          <w:szCs w:val="24"/>
        </w:rPr>
        <w:t xml:space="preserve"> </w:t>
      </w:r>
      <w:r w:rsidRPr="5B5D0416" w:rsidR="62F91A75">
        <w:rPr>
          <w:rFonts w:ascii="Times New Roman" w:hAnsi="Times New Roman" w:cs="Times New Roman"/>
          <w:sz w:val="24"/>
          <w:szCs w:val="24"/>
        </w:rPr>
        <w:t>töösuhte olemasolu, selle lõppemise või puudumise kohta.</w:t>
      </w:r>
    </w:p>
    <w:p w:rsidR="00253C6A" w:rsidP="000F5605" w:rsidRDefault="00BE5694" w14:paraId="6DCFE2D0" w14:textId="10EC731D">
      <w:pPr>
        <w:pStyle w:val="Loendilik"/>
        <w:tabs>
          <w:tab w:val="left" w:pos="426"/>
        </w:tabs>
        <w:spacing w:after="0" w:line="240" w:lineRule="auto"/>
        <w:ind w:left="0"/>
        <w:jc w:val="both"/>
        <w:rPr>
          <w:rFonts w:ascii="Times New Roman" w:hAnsi="Times New Roman" w:cs="Times New Roman"/>
          <w:sz w:val="24"/>
          <w:szCs w:val="24"/>
        </w:rPr>
      </w:pPr>
      <w:r w:rsidRPr="00BE5694">
        <w:rPr>
          <w:rFonts w:ascii="Times New Roman" w:hAnsi="Times New Roman" w:cs="Times New Roman"/>
          <w:sz w:val="24"/>
          <w:szCs w:val="24"/>
        </w:rPr>
        <w:t xml:space="preserve">(3) Viivisenõudele kohaldatakse </w:t>
      </w:r>
      <w:r w:rsidR="00253C6A">
        <w:rPr>
          <w:rFonts w:ascii="Times New Roman" w:hAnsi="Times New Roman" w:cs="Times New Roman"/>
          <w:sz w:val="24"/>
          <w:szCs w:val="24"/>
        </w:rPr>
        <w:t>tsiviilkohtumenetluse seadustiku</w:t>
      </w:r>
      <w:r w:rsidRPr="00BE5694">
        <w:rPr>
          <w:rFonts w:ascii="Times New Roman" w:hAnsi="Times New Roman" w:cs="Times New Roman"/>
          <w:sz w:val="24"/>
          <w:szCs w:val="24"/>
        </w:rPr>
        <w:t xml:space="preserve"> § 367</w:t>
      </w:r>
      <w:r w:rsidR="00253C6A">
        <w:rPr>
          <w:rFonts w:ascii="Times New Roman" w:hAnsi="Times New Roman" w:cs="Times New Roman"/>
          <w:sz w:val="24"/>
          <w:szCs w:val="24"/>
        </w:rPr>
        <w:t xml:space="preserve"> sätestatut.“;</w:t>
      </w:r>
    </w:p>
    <w:p w:rsidRPr="003C4ED1" w:rsidR="00BE5694" w:rsidP="000F5605" w:rsidRDefault="00BE5694" w14:paraId="377A665C" w14:textId="77777777">
      <w:pPr>
        <w:pStyle w:val="Loendilik"/>
        <w:tabs>
          <w:tab w:val="left" w:pos="426"/>
        </w:tabs>
        <w:spacing w:after="0" w:line="240" w:lineRule="auto"/>
        <w:ind w:left="0"/>
        <w:jc w:val="both"/>
        <w:rPr>
          <w:rFonts w:ascii="Times New Roman" w:hAnsi="Times New Roman" w:cs="Times New Roman"/>
          <w:sz w:val="24"/>
          <w:szCs w:val="24"/>
        </w:rPr>
      </w:pPr>
    </w:p>
    <w:p w:rsidRPr="00BA54A7" w:rsidR="00C86EEE" w:rsidP="000C0FFA" w:rsidRDefault="0090117A" w14:paraId="0AFB4746" w14:textId="789F3688">
      <w:pPr>
        <w:pStyle w:val="Loendilik"/>
        <w:tabs>
          <w:tab w:val="left" w:pos="426"/>
        </w:tabs>
        <w:spacing w:after="0" w:line="240" w:lineRule="auto"/>
        <w:ind w:left="0"/>
        <w:jc w:val="both"/>
        <w:rPr>
          <w:rFonts w:ascii="Times New Roman" w:hAnsi="Times New Roman" w:cs="Times New Roman"/>
          <w:sz w:val="24"/>
          <w:szCs w:val="24"/>
        </w:rPr>
      </w:pPr>
      <w:r>
        <w:rPr>
          <w:rFonts w:ascii="Times New Roman" w:hAnsi="Times New Roman" w:cs="Times New Roman"/>
          <w:b/>
          <w:bCs/>
          <w:sz w:val="24"/>
          <w:szCs w:val="24"/>
        </w:rPr>
        <w:t>24</w:t>
      </w:r>
      <w:r w:rsidRPr="00330A29" w:rsidR="002379D9">
        <w:rPr>
          <w:rFonts w:ascii="Times New Roman" w:hAnsi="Times New Roman" w:cs="Times New Roman"/>
          <w:b/>
          <w:bCs/>
          <w:sz w:val="24"/>
          <w:szCs w:val="24"/>
        </w:rPr>
        <w:t>)</w:t>
      </w:r>
      <w:r w:rsidR="002379D9">
        <w:rPr>
          <w:rFonts w:ascii="Times New Roman" w:hAnsi="Times New Roman" w:cs="Times New Roman"/>
          <w:sz w:val="24"/>
          <w:szCs w:val="24"/>
        </w:rPr>
        <w:t xml:space="preserve"> </w:t>
      </w:r>
      <w:r w:rsidRPr="00BA54A7" w:rsidR="00253C6A">
        <w:rPr>
          <w:rFonts w:ascii="Times New Roman" w:hAnsi="Times New Roman" w:cs="Times New Roman"/>
          <w:sz w:val="24"/>
          <w:szCs w:val="24"/>
        </w:rPr>
        <w:t xml:space="preserve">paragrahvi 27 lõikes </w:t>
      </w:r>
      <w:r w:rsidRPr="00BA54A7" w:rsidR="004F0883">
        <w:rPr>
          <w:rFonts w:ascii="Times New Roman" w:hAnsi="Times New Roman" w:cs="Times New Roman"/>
          <w:sz w:val="24"/>
          <w:szCs w:val="24"/>
        </w:rPr>
        <w:t>1</w:t>
      </w:r>
      <w:r w:rsidRPr="00BA54A7" w:rsidR="00253C6A">
        <w:rPr>
          <w:rFonts w:ascii="Times New Roman" w:hAnsi="Times New Roman" w:cs="Times New Roman"/>
          <w:sz w:val="24"/>
          <w:szCs w:val="24"/>
        </w:rPr>
        <w:t xml:space="preserve"> asendatakse sõna „kolme“ sõnaga „viie“;</w:t>
      </w:r>
    </w:p>
    <w:p w:rsidRPr="00572410" w:rsidR="00572410" w:rsidP="000F5605" w:rsidRDefault="00572410" w14:paraId="0D6E4ACF" w14:textId="77777777">
      <w:pPr>
        <w:pStyle w:val="Loendilik"/>
        <w:tabs>
          <w:tab w:val="left" w:pos="426"/>
        </w:tabs>
        <w:spacing w:after="0" w:line="240" w:lineRule="auto"/>
        <w:ind w:left="0"/>
        <w:jc w:val="both"/>
        <w:rPr>
          <w:rFonts w:ascii="Times New Roman" w:hAnsi="Times New Roman" w:cs="Times New Roman"/>
          <w:sz w:val="24"/>
          <w:szCs w:val="24"/>
        </w:rPr>
      </w:pPr>
    </w:p>
    <w:p w:rsidRPr="00692912" w:rsidR="00253C6A" w:rsidP="000C0FFA" w:rsidRDefault="0090117A" w14:paraId="431C77AE" w14:textId="0EFBE6D0">
      <w:pPr>
        <w:pStyle w:val="Loendilik"/>
        <w:tabs>
          <w:tab w:val="left" w:pos="426"/>
        </w:tabs>
        <w:spacing w:after="0" w:line="240" w:lineRule="auto"/>
        <w:ind w:left="0"/>
        <w:jc w:val="both"/>
        <w:rPr>
          <w:rFonts w:ascii="Times New Roman" w:hAnsi="Times New Roman" w:cs="Times New Roman"/>
          <w:sz w:val="24"/>
          <w:szCs w:val="24"/>
        </w:rPr>
      </w:pPr>
      <w:r>
        <w:rPr>
          <w:rFonts w:ascii="Times New Roman" w:hAnsi="Times New Roman" w:cs="Times New Roman"/>
          <w:b/>
          <w:bCs/>
          <w:sz w:val="24"/>
          <w:szCs w:val="24"/>
        </w:rPr>
        <w:t>25</w:t>
      </w:r>
      <w:r w:rsidRPr="00330A29" w:rsidR="00FE2E59">
        <w:rPr>
          <w:rFonts w:ascii="Times New Roman" w:hAnsi="Times New Roman" w:cs="Times New Roman"/>
          <w:b/>
          <w:bCs/>
          <w:sz w:val="24"/>
          <w:szCs w:val="24"/>
        </w:rPr>
        <w:t>)</w:t>
      </w:r>
      <w:r w:rsidRPr="00692912" w:rsidR="00FE2E59">
        <w:rPr>
          <w:rFonts w:ascii="Times New Roman" w:hAnsi="Times New Roman" w:cs="Times New Roman"/>
          <w:sz w:val="24"/>
          <w:szCs w:val="24"/>
        </w:rPr>
        <w:t xml:space="preserve"> </w:t>
      </w:r>
      <w:r w:rsidRPr="00692912" w:rsidR="00253C6A">
        <w:rPr>
          <w:rFonts w:ascii="Times New Roman" w:hAnsi="Times New Roman" w:cs="Times New Roman"/>
          <w:sz w:val="24"/>
          <w:szCs w:val="24"/>
        </w:rPr>
        <w:t>paragrahvi 27 lõiget 2 täiendatakse punktiga 8 järgmises sõnastuses:</w:t>
      </w:r>
    </w:p>
    <w:p w:rsidRPr="00843B92" w:rsidR="00253C6A" w:rsidP="000F5605" w:rsidRDefault="00253C6A" w14:paraId="1944C1AD" w14:textId="70B384FB">
      <w:pPr>
        <w:pStyle w:val="Loendilik"/>
        <w:tabs>
          <w:tab w:val="left" w:pos="426"/>
        </w:tabs>
        <w:spacing w:after="0" w:line="240" w:lineRule="auto"/>
        <w:ind w:left="0"/>
        <w:jc w:val="both"/>
        <w:rPr>
          <w:rFonts w:ascii="Times New Roman" w:hAnsi="Times New Roman" w:cs="Times New Roman"/>
          <w:b/>
          <w:bCs/>
          <w:sz w:val="24"/>
          <w:szCs w:val="24"/>
        </w:rPr>
      </w:pPr>
      <w:r w:rsidRPr="00692912">
        <w:rPr>
          <w:rFonts w:ascii="Times New Roman" w:hAnsi="Times New Roman" w:cs="Times New Roman"/>
          <w:sz w:val="24"/>
          <w:szCs w:val="24"/>
        </w:rPr>
        <w:t>„8) avaldaja ei ole järginud töölepingu seaduse § 105 lõikes 1 sätestatud tähtaega</w:t>
      </w:r>
      <w:r w:rsidRPr="00692912" w:rsidR="00F21212">
        <w:rPr>
          <w:rFonts w:ascii="Times New Roman" w:hAnsi="Times New Roman" w:cs="Times New Roman"/>
          <w:sz w:val="24"/>
          <w:szCs w:val="24"/>
        </w:rPr>
        <w:t>.</w:t>
      </w:r>
      <w:r w:rsidRPr="00692912">
        <w:rPr>
          <w:rFonts w:ascii="Times New Roman" w:hAnsi="Times New Roman" w:cs="Times New Roman"/>
          <w:sz w:val="24"/>
          <w:szCs w:val="24"/>
        </w:rPr>
        <w:t>“</w:t>
      </w:r>
      <w:r w:rsidRPr="00692912" w:rsidR="00687806">
        <w:rPr>
          <w:rFonts w:ascii="Times New Roman" w:hAnsi="Times New Roman" w:cs="Times New Roman"/>
          <w:sz w:val="24"/>
          <w:szCs w:val="24"/>
        </w:rPr>
        <w:t>;</w:t>
      </w:r>
    </w:p>
    <w:p w:rsidR="00253C6A" w:rsidP="000F5605" w:rsidRDefault="00253C6A" w14:paraId="7F21D69B" w14:textId="77777777">
      <w:pPr>
        <w:pStyle w:val="Loendilik"/>
        <w:tabs>
          <w:tab w:val="left" w:pos="426"/>
        </w:tabs>
        <w:spacing w:after="0" w:line="240" w:lineRule="auto"/>
        <w:ind w:left="0"/>
        <w:jc w:val="both"/>
        <w:rPr>
          <w:rFonts w:ascii="Times New Roman" w:hAnsi="Times New Roman" w:cs="Times New Roman"/>
          <w:sz w:val="24"/>
          <w:szCs w:val="24"/>
        </w:rPr>
      </w:pPr>
    </w:p>
    <w:p w:rsidR="00253C6A" w:rsidP="000C0FFA" w:rsidRDefault="0090117A" w14:paraId="7E9565F2" w14:textId="70D26026">
      <w:pPr>
        <w:pStyle w:val="Loendilik"/>
        <w:tabs>
          <w:tab w:val="left" w:pos="426"/>
        </w:tabs>
        <w:spacing w:after="0" w:line="240" w:lineRule="auto"/>
        <w:ind w:left="0"/>
        <w:jc w:val="both"/>
        <w:rPr>
          <w:rFonts w:ascii="Times New Roman" w:hAnsi="Times New Roman" w:cs="Times New Roman"/>
          <w:sz w:val="24"/>
          <w:szCs w:val="24"/>
        </w:rPr>
      </w:pPr>
      <w:r>
        <w:rPr>
          <w:rFonts w:ascii="Times New Roman" w:hAnsi="Times New Roman" w:cs="Times New Roman"/>
          <w:b/>
          <w:bCs/>
          <w:sz w:val="24"/>
          <w:szCs w:val="24"/>
        </w:rPr>
        <w:t>26</w:t>
      </w:r>
      <w:r w:rsidRPr="00330A29" w:rsidR="00C6100F">
        <w:rPr>
          <w:rFonts w:ascii="Times New Roman" w:hAnsi="Times New Roman" w:cs="Times New Roman"/>
          <w:b/>
          <w:bCs/>
          <w:sz w:val="24"/>
          <w:szCs w:val="24"/>
        </w:rPr>
        <w:t>)</w:t>
      </w:r>
      <w:r w:rsidR="00C6100F">
        <w:rPr>
          <w:rFonts w:ascii="Times New Roman" w:hAnsi="Times New Roman" w:cs="Times New Roman"/>
          <w:sz w:val="24"/>
          <w:szCs w:val="24"/>
        </w:rPr>
        <w:t xml:space="preserve"> </w:t>
      </w:r>
      <w:r w:rsidR="00253C6A">
        <w:rPr>
          <w:rFonts w:ascii="Times New Roman" w:hAnsi="Times New Roman" w:cs="Times New Roman"/>
          <w:sz w:val="24"/>
          <w:szCs w:val="24"/>
        </w:rPr>
        <w:t>paragrahvi 27 täiendatakse lõikega 2</w:t>
      </w:r>
      <w:r w:rsidR="00253C6A">
        <w:rPr>
          <w:rFonts w:ascii="Times New Roman" w:hAnsi="Times New Roman" w:cs="Times New Roman"/>
          <w:sz w:val="24"/>
          <w:szCs w:val="24"/>
          <w:vertAlign w:val="superscript"/>
        </w:rPr>
        <w:t>1</w:t>
      </w:r>
      <w:r w:rsidR="00253C6A">
        <w:rPr>
          <w:rFonts w:ascii="Times New Roman" w:hAnsi="Times New Roman" w:cs="Times New Roman"/>
          <w:sz w:val="24"/>
          <w:szCs w:val="24"/>
        </w:rPr>
        <w:t xml:space="preserve"> järgmises sõnastuses:</w:t>
      </w:r>
    </w:p>
    <w:p w:rsidR="00A72A60" w:rsidP="000F5605" w:rsidRDefault="00687806" w14:paraId="487B8B57" w14:textId="4B5E697D">
      <w:pPr>
        <w:pStyle w:val="Loendilik"/>
        <w:tabs>
          <w:tab w:val="left" w:pos="426"/>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t>
      </w:r>
      <w:r w:rsidR="007F382E">
        <w:rPr>
          <w:rFonts w:ascii="Times New Roman" w:hAnsi="Times New Roman" w:cs="Times New Roman"/>
          <w:sz w:val="24"/>
          <w:szCs w:val="24"/>
        </w:rPr>
        <w:t>(2</w:t>
      </w:r>
      <w:r w:rsidR="007F382E">
        <w:rPr>
          <w:rFonts w:ascii="Times New Roman" w:hAnsi="Times New Roman" w:cs="Times New Roman"/>
          <w:sz w:val="24"/>
          <w:szCs w:val="24"/>
          <w:vertAlign w:val="superscript"/>
        </w:rPr>
        <w:t>1</w:t>
      </w:r>
      <w:r w:rsidR="001F62C0">
        <w:rPr>
          <w:rFonts w:ascii="Times New Roman" w:hAnsi="Times New Roman" w:cs="Times New Roman"/>
          <w:sz w:val="24"/>
          <w:szCs w:val="24"/>
        </w:rPr>
        <w:t xml:space="preserve">) </w:t>
      </w:r>
      <w:r w:rsidRPr="002C2CEC" w:rsidR="002C2CEC">
        <w:rPr>
          <w:rFonts w:ascii="Times New Roman" w:hAnsi="Times New Roman" w:cs="Times New Roman"/>
          <w:sz w:val="24"/>
          <w:szCs w:val="24"/>
        </w:rPr>
        <w:t>Töövaidluskomisjon võib jätta avalduse menetlusse võtmata, kui esineb tsiviilkohtumenetluse seadustiku § 371 lõikes 2 sätestatud alus.“</w:t>
      </w:r>
      <w:r w:rsidR="002C2CEC">
        <w:rPr>
          <w:rFonts w:ascii="Times New Roman" w:hAnsi="Times New Roman" w:cs="Times New Roman"/>
          <w:sz w:val="24"/>
          <w:szCs w:val="24"/>
        </w:rPr>
        <w:t>;</w:t>
      </w:r>
    </w:p>
    <w:p w:rsidR="00253C6A" w:rsidP="000F5605" w:rsidRDefault="00253C6A" w14:paraId="75D9592D" w14:textId="77777777">
      <w:pPr>
        <w:pStyle w:val="Loendilik"/>
        <w:tabs>
          <w:tab w:val="left" w:pos="426"/>
        </w:tabs>
        <w:spacing w:after="0" w:line="240" w:lineRule="auto"/>
        <w:ind w:left="0"/>
        <w:jc w:val="both"/>
        <w:rPr>
          <w:rFonts w:ascii="Times New Roman" w:hAnsi="Times New Roman" w:cs="Times New Roman"/>
          <w:sz w:val="24"/>
          <w:szCs w:val="24"/>
        </w:rPr>
      </w:pPr>
    </w:p>
    <w:p w:rsidRPr="00CF5916" w:rsidR="00C86EEE" w:rsidP="5B5D0416" w:rsidRDefault="00971C97" w14:paraId="755001FA" w14:textId="296A5CD4">
      <w:pPr>
        <w:pStyle w:val="Loendilik"/>
        <w:tabs>
          <w:tab w:val="left" w:pos="426"/>
        </w:tabs>
        <w:spacing w:after="0" w:line="240" w:lineRule="auto"/>
        <w:ind w:left="0"/>
        <w:jc w:val="both"/>
        <w:rPr>
          <w:rFonts w:ascii="Times New Roman" w:hAnsi="Times New Roman" w:cs="Times New Roman"/>
          <w:sz w:val="24"/>
          <w:szCs w:val="24"/>
        </w:rPr>
      </w:pPr>
      <w:r w:rsidRPr="5B5D0416" w:rsidR="6EDA0479">
        <w:rPr>
          <w:rFonts w:ascii="Times New Roman" w:hAnsi="Times New Roman" w:cs="Times New Roman"/>
          <w:b w:val="1"/>
          <w:bCs w:val="1"/>
          <w:sz w:val="24"/>
          <w:szCs w:val="24"/>
        </w:rPr>
        <w:t>2</w:t>
      </w:r>
      <w:r w:rsidRPr="5B5D0416" w:rsidR="7F8296F6">
        <w:rPr>
          <w:rFonts w:ascii="Times New Roman" w:hAnsi="Times New Roman" w:cs="Times New Roman"/>
          <w:b w:val="1"/>
          <w:bCs w:val="1"/>
          <w:sz w:val="24"/>
          <w:szCs w:val="24"/>
        </w:rPr>
        <w:t>7</w:t>
      </w:r>
      <w:r w:rsidRPr="5B5D0416" w:rsidR="6EDA0479">
        <w:rPr>
          <w:rFonts w:ascii="Times New Roman" w:hAnsi="Times New Roman" w:cs="Times New Roman"/>
          <w:b w:val="1"/>
          <w:bCs w:val="1"/>
          <w:sz w:val="24"/>
          <w:szCs w:val="24"/>
          <w:rPrChange w:author="Maarja-Liis Lall - JUSTDIGI" w:date="2025-10-29T09:43:30.164Z" w:id="1489052725">
            <w:rPr>
              <w:rFonts w:ascii="Times New Roman" w:hAnsi="Times New Roman" w:cs="Times New Roman"/>
              <w:b w:val="1"/>
              <w:bCs w:val="1"/>
              <w:sz w:val="24"/>
              <w:szCs w:val="24"/>
            </w:rPr>
          </w:rPrChange>
        </w:rPr>
        <w:t>)</w:t>
      </w:r>
      <w:r w:rsidRPr="5B5D0416" w:rsidR="6EDA0479">
        <w:rPr>
          <w:rFonts w:ascii="Times New Roman" w:hAnsi="Times New Roman" w:cs="Times New Roman"/>
          <w:sz w:val="24"/>
          <w:szCs w:val="24"/>
          <w:rPrChange w:author="Maarja-Liis Lall - JUSTDIGI" w:date="2025-10-29T09:43:30.165Z" w:id="138648105">
            <w:rPr>
              <w:rFonts w:ascii="Times New Roman" w:hAnsi="Times New Roman" w:cs="Times New Roman"/>
              <w:sz w:val="24"/>
              <w:szCs w:val="24"/>
            </w:rPr>
          </w:rPrChange>
        </w:rPr>
        <w:t xml:space="preserve"> </w:t>
      </w:r>
      <w:commentRangeStart w:id="2065683547"/>
      <w:r w:rsidRPr="5B5D0416" w:rsidR="512F0C93">
        <w:rPr>
          <w:rFonts w:ascii="Times New Roman" w:hAnsi="Times New Roman" w:cs="Times New Roman"/>
          <w:sz w:val="24"/>
          <w:szCs w:val="24"/>
          <w:rPrChange w:author="Maarja-Liis Lall - JUSTDIGI" w:date="2025-10-29T09:43:30.166Z" w:id="805188527">
            <w:rPr>
              <w:rFonts w:ascii="Times New Roman" w:hAnsi="Times New Roman" w:cs="Times New Roman"/>
              <w:sz w:val="24"/>
              <w:szCs w:val="24"/>
            </w:rPr>
          </w:rPrChange>
        </w:rPr>
        <w:t>paragrahvi 27 lõige</w:t>
      </w:r>
      <w:r w:rsidRPr="5B5D0416" w:rsidR="15EAA421">
        <w:rPr>
          <w:rFonts w:ascii="Times New Roman" w:hAnsi="Times New Roman" w:cs="Times New Roman"/>
          <w:sz w:val="24"/>
          <w:szCs w:val="24"/>
          <w:rPrChange w:author="Maarja-Liis Lall - JUSTDIGI" w:date="2025-10-29T09:43:30.167Z" w:id="1885361941">
            <w:rPr>
              <w:rFonts w:ascii="Times New Roman" w:hAnsi="Times New Roman" w:cs="Times New Roman"/>
              <w:sz w:val="24"/>
              <w:szCs w:val="24"/>
            </w:rPr>
          </w:rPrChange>
        </w:rPr>
        <w:t>t</w:t>
      </w:r>
      <w:r w:rsidRPr="5B5D0416" w:rsidR="512F0C93">
        <w:rPr>
          <w:rFonts w:ascii="Times New Roman" w:hAnsi="Times New Roman" w:cs="Times New Roman"/>
          <w:sz w:val="24"/>
          <w:szCs w:val="24"/>
          <w:rPrChange w:author="Maarja-Liis Lall - JUSTDIGI" w:date="2025-10-29T09:43:30.168Z" w:id="1578293496">
            <w:rPr>
              <w:rFonts w:ascii="Times New Roman" w:hAnsi="Times New Roman" w:cs="Times New Roman"/>
              <w:sz w:val="24"/>
              <w:szCs w:val="24"/>
            </w:rPr>
          </w:rPrChange>
        </w:rPr>
        <w:t xml:space="preserve"> 3 </w:t>
      </w:r>
      <w:r w:rsidRPr="5B5D0416" w:rsidR="15EAA421">
        <w:rPr>
          <w:rFonts w:ascii="Times New Roman" w:hAnsi="Times New Roman" w:cs="Times New Roman"/>
          <w:sz w:val="24"/>
          <w:szCs w:val="24"/>
          <w:rPrChange w:author="Maarja-Liis Lall - JUSTDIGI" w:date="2025-10-29T09:43:30.169Z" w:id="1595865526">
            <w:rPr>
              <w:rFonts w:ascii="Times New Roman" w:hAnsi="Times New Roman" w:cs="Times New Roman"/>
              <w:sz w:val="24"/>
              <w:szCs w:val="24"/>
            </w:rPr>
          </w:rPrChange>
        </w:rPr>
        <w:t xml:space="preserve">täiendatakse </w:t>
      </w:r>
      <w:r w:rsidRPr="5B5D0416" w:rsidR="0133D57D">
        <w:rPr>
          <w:rFonts w:ascii="Times New Roman" w:hAnsi="Times New Roman" w:cs="Times New Roman"/>
          <w:sz w:val="24"/>
          <w:szCs w:val="24"/>
          <w:rPrChange w:author="Maarja-Liis Lall - JUSTDIGI" w:date="2025-10-29T09:43:30.171Z" w:id="328040088">
            <w:rPr>
              <w:rFonts w:ascii="Times New Roman" w:hAnsi="Times New Roman" w:cs="Times New Roman"/>
              <w:sz w:val="24"/>
              <w:szCs w:val="24"/>
            </w:rPr>
          </w:rPrChange>
        </w:rPr>
        <w:t xml:space="preserve">pärast esimest lauset </w:t>
      </w:r>
      <w:del w:author="Maarja-Liis Lall - JUSTDIGI" w:date="2025-11-14T09:38:04.176Z" w:id="203623067">
        <w:r w:rsidRPr="5B5D0416" w:rsidDel="30BEBB7A">
          <w:rPr>
            <w:rFonts w:ascii="Times New Roman" w:hAnsi="Times New Roman" w:cs="Times New Roman"/>
            <w:sz w:val="24"/>
            <w:szCs w:val="24"/>
            <w:rPrChange w:author="Maarja-Liis Lall - JUSTDIGI" w:date="2025-10-29T09:43:30.172Z" w:id="790584173">
              <w:rPr>
                <w:rFonts w:ascii="Times New Roman" w:hAnsi="Times New Roman" w:cs="Times New Roman"/>
                <w:sz w:val="24"/>
                <w:szCs w:val="24"/>
              </w:rPr>
            </w:rPrChange>
          </w:rPr>
          <w:delText>teise</w:delText>
        </w:r>
      </w:del>
      <w:del w:author="Maarja-Liis Lall - JUSTDIGI" w:date="2025-11-14T09:38:04.177Z" w:id="569994152">
        <w:r w:rsidRPr="5B5D0416" w:rsidDel="2AFAC3AC">
          <w:rPr>
            <w:rFonts w:ascii="Times New Roman" w:hAnsi="Times New Roman" w:cs="Times New Roman"/>
            <w:sz w:val="24"/>
            <w:szCs w:val="24"/>
            <w:rPrChange w:author="Maarja-Liis Lall - JUSTDIGI" w:date="2025-10-29T09:43:30.173Z" w:id="409396597">
              <w:rPr>
                <w:rFonts w:ascii="Times New Roman" w:hAnsi="Times New Roman" w:cs="Times New Roman"/>
                <w:sz w:val="24"/>
                <w:szCs w:val="24"/>
              </w:rPr>
            </w:rPrChange>
          </w:rPr>
          <w:delText xml:space="preserve"> ja kolmanda</w:delText>
        </w:r>
        <w:r w:rsidRPr="5B5D0416" w:rsidDel="15EAA421">
          <w:rPr>
            <w:rFonts w:ascii="Times New Roman" w:hAnsi="Times New Roman" w:cs="Times New Roman"/>
            <w:sz w:val="24"/>
            <w:szCs w:val="24"/>
            <w:rPrChange w:author="Maarja-Liis Lall - JUSTDIGI" w:date="2025-10-29T09:43:30.174Z" w:id="1630601884">
              <w:rPr>
                <w:rFonts w:ascii="Times New Roman" w:hAnsi="Times New Roman" w:cs="Times New Roman"/>
                <w:sz w:val="24"/>
                <w:szCs w:val="24"/>
              </w:rPr>
            </w:rPrChange>
          </w:rPr>
          <w:delText xml:space="preserve"> </w:delText>
        </w:r>
      </w:del>
      <w:r w:rsidRPr="5B5D0416" w:rsidR="15EAA421">
        <w:rPr>
          <w:rFonts w:ascii="Times New Roman" w:hAnsi="Times New Roman" w:cs="Times New Roman"/>
          <w:sz w:val="24"/>
          <w:szCs w:val="24"/>
          <w:rPrChange w:author="Maarja-Liis Lall - JUSTDIGI" w:date="2025-10-29T09:43:30.174Z" w:id="1460647532">
            <w:rPr>
              <w:rFonts w:ascii="Times New Roman" w:hAnsi="Times New Roman" w:cs="Times New Roman"/>
              <w:sz w:val="24"/>
              <w:szCs w:val="24"/>
            </w:rPr>
          </w:rPrChange>
        </w:rPr>
        <w:t>lause</w:t>
      </w:r>
      <w:ins w:author="Maarja-Liis Lall - JUSTDIGI" w:date="2025-11-14T09:38:07.035Z" w:id="1879335253">
        <w:r w:rsidRPr="5B5D0416" w:rsidR="5D3B61B4">
          <w:rPr>
            <w:rFonts w:ascii="Times New Roman" w:hAnsi="Times New Roman" w:cs="Times New Roman"/>
            <w:sz w:val="24"/>
            <w:szCs w:val="24"/>
          </w:rPr>
          <w:t>te</w:t>
        </w:r>
      </w:ins>
      <w:r w:rsidRPr="5B5D0416" w:rsidR="15EAA421">
        <w:rPr>
          <w:rFonts w:ascii="Times New Roman" w:hAnsi="Times New Roman" w:cs="Times New Roman"/>
          <w:sz w:val="24"/>
          <w:szCs w:val="24"/>
        </w:rPr>
        <w:t>ga järgmises sõnastuses</w:t>
      </w:r>
      <w:r w:rsidRPr="5B5D0416" w:rsidR="512F0C93">
        <w:rPr>
          <w:rFonts w:ascii="Times New Roman" w:hAnsi="Times New Roman" w:cs="Times New Roman"/>
          <w:sz w:val="24"/>
          <w:szCs w:val="24"/>
        </w:rPr>
        <w:t>:</w:t>
      </w:r>
      <w:commentRangeEnd w:id="2065683547"/>
      <w:r>
        <w:rPr>
          <w:rStyle w:val="CommentReference"/>
        </w:rPr>
        <w:commentReference w:id="2065683547"/>
      </w:r>
    </w:p>
    <w:p w:rsidR="004F0883" w:rsidP="000F5605" w:rsidRDefault="00C86EEE" w14:paraId="08EB9787" w14:textId="227A6265">
      <w:pPr>
        <w:pStyle w:val="Loendilik"/>
        <w:tabs>
          <w:tab w:val="left" w:pos="426"/>
        </w:tabs>
        <w:spacing w:after="0" w:line="240" w:lineRule="auto"/>
        <w:ind w:left="0"/>
        <w:jc w:val="both"/>
        <w:rPr>
          <w:rFonts w:ascii="Times New Roman" w:hAnsi="Times New Roman" w:cs="Times New Roman"/>
          <w:sz w:val="24"/>
          <w:szCs w:val="24"/>
        </w:rPr>
      </w:pPr>
      <w:r w:rsidRPr="00CF5916">
        <w:rPr>
          <w:rFonts w:ascii="Times New Roman" w:hAnsi="Times New Roman" w:cs="Times New Roman"/>
          <w:sz w:val="24"/>
          <w:szCs w:val="24"/>
        </w:rPr>
        <w:t>„</w:t>
      </w:r>
      <w:r w:rsidRPr="00CF5916" w:rsidR="006E3621">
        <w:rPr>
          <w:rFonts w:ascii="Times New Roman" w:hAnsi="Times New Roman" w:cs="Times New Roman"/>
          <w:sz w:val="24"/>
          <w:szCs w:val="24"/>
        </w:rPr>
        <w:t xml:space="preserve">Töövaidluskomisjon võib tähtaega poole põhistatud avalduse alusel või </w:t>
      </w:r>
      <w:r w:rsidRPr="00CF5916" w:rsidR="00CA19C5">
        <w:rPr>
          <w:rFonts w:ascii="Times New Roman" w:hAnsi="Times New Roman" w:cs="Times New Roman"/>
          <w:sz w:val="24"/>
          <w:szCs w:val="24"/>
        </w:rPr>
        <w:t xml:space="preserve">omal algatusel mõjuval põhjusel pikendada. </w:t>
      </w:r>
      <w:r w:rsidRPr="00CF5916" w:rsidR="004F0883">
        <w:rPr>
          <w:rFonts w:ascii="Times New Roman" w:hAnsi="Times New Roman" w:cs="Times New Roman"/>
          <w:sz w:val="24"/>
          <w:szCs w:val="24"/>
        </w:rPr>
        <w:t>Kui avaldaja kõrvaldab puudused osaliselt, võib töövaidluskomisjoni juhataja võtta määrusega menetlusse need nõuded, mis vastavad käesoleva seaduse §-</w:t>
      </w:r>
      <w:r w:rsidR="00780567">
        <w:rPr>
          <w:rFonts w:ascii="Times New Roman" w:hAnsi="Times New Roman" w:cs="Times New Roman"/>
          <w:sz w:val="24"/>
          <w:szCs w:val="24"/>
        </w:rPr>
        <w:t>de</w:t>
      </w:r>
      <w:r w:rsidRPr="00CF5916" w:rsidR="004F0883">
        <w:rPr>
          <w:rFonts w:ascii="Times New Roman" w:hAnsi="Times New Roman" w:cs="Times New Roman"/>
          <w:sz w:val="24"/>
          <w:szCs w:val="24"/>
        </w:rPr>
        <w:t xml:space="preserve">s 26 </w:t>
      </w:r>
      <w:r w:rsidRPr="00330A29" w:rsidR="00AE0DD5">
        <w:rPr>
          <w:rFonts w:ascii="Times New Roman" w:hAnsi="Times New Roman" w:cs="Times New Roman"/>
          <w:sz w:val="24"/>
          <w:szCs w:val="24"/>
        </w:rPr>
        <w:t xml:space="preserve">ja </w:t>
      </w:r>
      <w:r w:rsidRPr="00CF5916" w:rsidR="00E65D6B">
        <w:rPr>
          <w:rFonts w:ascii="Times New Roman" w:hAnsi="Times New Roman" w:cs="Times New Roman"/>
          <w:sz w:val="24"/>
          <w:szCs w:val="24"/>
        </w:rPr>
        <w:t>26</w:t>
      </w:r>
      <w:r w:rsidRPr="00CF5916" w:rsidR="00E65D6B">
        <w:rPr>
          <w:rFonts w:ascii="Times New Roman" w:hAnsi="Times New Roman" w:cs="Times New Roman"/>
          <w:sz w:val="24"/>
          <w:szCs w:val="24"/>
          <w:vertAlign w:val="superscript"/>
        </w:rPr>
        <w:t>1</w:t>
      </w:r>
      <w:r w:rsidRPr="00330A29" w:rsidR="00FA6B6C">
        <w:rPr>
          <w:rFonts w:ascii="Times New Roman" w:hAnsi="Times New Roman" w:cs="Times New Roman"/>
          <w:sz w:val="24"/>
          <w:szCs w:val="24"/>
        </w:rPr>
        <w:t xml:space="preserve"> </w:t>
      </w:r>
      <w:r w:rsidRPr="00CF5916" w:rsidR="004F0883">
        <w:rPr>
          <w:rFonts w:ascii="Times New Roman" w:hAnsi="Times New Roman" w:cs="Times New Roman"/>
          <w:sz w:val="24"/>
          <w:szCs w:val="24"/>
        </w:rPr>
        <w:t>sätestatud nõuetele, märkides menetlusse võtmise määruse resolutsioonis, millised nõuded menetlusse võetakse ning milliste nõuete menetlusse võtmisest keeldutakse.“</w:t>
      </w:r>
      <w:r w:rsidRPr="00CF5916" w:rsidR="006F0918">
        <w:rPr>
          <w:rFonts w:ascii="Times New Roman" w:hAnsi="Times New Roman" w:cs="Times New Roman"/>
          <w:sz w:val="24"/>
          <w:szCs w:val="24"/>
        </w:rPr>
        <w:t>;</w:t>
      </w:r>
    </w:p>
    <w:p w:rsidR="007106CB" w:rsidP="000F5605" w:rsidRDefault="007106CB" w14:paraId="68E4D94B" w14:textId="77777777">
      <w:pPr>
        <w:pStyle w:val="Loendilik"/>
        <w:tabs>
          <w:tab w:val="left" w:pos="426"/>
        </w:tabs>
        <w:spacing w:after="0" w:line="240" w:lineRule="auto"/>
        <w:ind w:left="0"/>
        <w:jc w:val="both"/>
        <w:rPr>
          <w:rFonts w:ascii="Times New Roman" w:hAnsi="Times New Roman" w:cs="Times New Roman"/>
          <w:sz w:val="24"/>
          <w:szCs w:val="24"/>
        </w:rPr>
      </w:pPr>
    </w:p>
    <w:p w:rsidRPr="00692912" w:rsidR="007106CB" w:rsidP="000A4587" w:rsidRDefault="00036CD1" w14:paraId="06F7B8F0" w14:textId="4C1D8C44">
      <w:pPr>
        <w:pStyle w:val="Loendilik"/>
        <w:spacing w:after="0" w:line="240" w:lineRule="auto"/>
        <w:ind w:left="0"/>
        <w:jc w:val="both"/>
        <w:rPr>
          <w:rFonts w:ascii="Times New Roman" w:hAnsi="Times New Roman" w:cs="Times New Roman"/>
          <w:sz w:val="24"/>
          <w:szCs w:val="24"/>
        </w:rPr>
      </w:pPr>
      <w:r w:rsidRPr="5B5D0416" w:rsidR="73D377CD">
        <w:rPr>
          <w:rFonts w:ascii="Times New Roman" w:hAnsi="Times New Roman" w:cs="Times New Roman"/>
          <w:b w:val="1"/>
          <w:bCs w:val="1"/>
          <w:sz w:val="24"/>
          <w:szCs w:val="24"/>
        </w:rPr>
        <w:t>2</w:t>
      </w:r>
      <w:r w:rsidRPr="5B5D0416" w:rsidR="7F8296F6">
        <w:rPr>
          <w:rFonts w:ascii="Times New Roman" w:hAnsi="Times New Roman" w:cs="Times New Roman"/>
          <w:b w:val="1"/>
          <w:bCs w:val="1"/>
          <w:sz w:val="24"/>
          <w:szCs w:val="24"/>
        </w:rPr>
        <w:t>8</w:t>
      </w:r>
      <w:r w:rsidRPr="5B5D0416" w:rsidR="73D377CD">
        <w:rPr>
          <w:rFonts w:ascii="Times New Roman" w:hAnsi="Times New Roman" w:cs="Times New Roman"/>
          <w:b w:val="1"/>
          <w:bCs w:val="1"/>
          <w:sz w:val="24"/>
          <w:szCs w:val="24"/>
        </w:rPr>
        <w:t>)</w:t>
      </w:r>
      <w:r w:rsidRPr="5B5D0416" w:rsidR="73D377CD">
        <w:rPr>
          <w:rFonts w:ascii="Times New Roman" w:hAnsi="Times New Roman" w:cs="Times New Roman"/>
          <w:sz w:val="24"/>
          <w:szCs w:val="24"/>
        </w:rPr>
        <w:t xml:space="preserve"> </w:t>
      </w:r>
      <w:r w:rsidRPr="5B5D0416" w:rsidR="02DF8DF6">
        <w:rPr>
          <w:rFonts w:ascii="Times New Roman" w:hAnsi="Times New Roman" w:cs="Times New Roman"/>
          <w:sz w:val="24"/>
          <w:szCs w:val="24"/>
        </w:rPr>
        <w:t>paragrahvi 27 täiendatakse lõikega 5 järgmises sõnastuses:</w:t>
      </w:r>
    </w:p>
    <w:p w:rsidRPr="00C86EEE" w:rsidR="004F0883" w:rsidP="000F5605" w:rsidRDefault="00553AF5" w14:paraId="7DE15E59" w14:textId="12DD945A">
      <w:pPr>
        <w:tabs>
          <w:tab w:val="left" w:pos="426"/>
        </w:tabs>
        <w:spacing w:after="0" w:line="240" w:lineRule="auto"/>
        <w:jc w:val="both"/>
        <w:rPr>
          <w:rFonts w:ascii="Times New Roman" w:hAnsi="Times New Roman" w:cs="Times New Roman"/>
          <w:sz w:val="24"/>
          <w:szCs w:val="24"/>
        </w:rPr>
      </w:pPr>
      <w:r w:rsidRPr="00692912">
        <w:rPr>
          <w:rFonts w:ascii="Times New Roman" w:hAnsi="Times New Roman" w:cs="Times New Roman"/>
          <w:sz w:val="24"/>
          <w:szCs w:val="24"/>
        </w:rPr>
        <w:t xml:space="preserve">„(5) </w:t>
      </w:r>
      <w:r w:rsidRPr="00692912" w:rsidR="00733FE7">
        <w:rPr>
          <w:rFonts w:ascii="Times New Roman" w:hAnsi="Times New Roman" w:cs="Times New Roman"/>
          <w:sz w:val="24"/>
          <w:szCs w:val="24"/>
        </w:rPr>
        <w:t>Töövaidluskomisjon võib käesoleva paragrahvi lõi</w:t>
      </w:r>
      <w:r w:rsidRPr="00692912" w:rsidR="00E24C9E">
        <w:rPr>
          <w:rFonts w:ascii="Times New Roman" w:hAnsi="Times New Roman" w:cs="Times New Roman"/>
          <w:sz w:val="24"/>
          <w:szCs w:val="24"/>
        </w:rPr>
        <w:t>k</w:t>
      </w:r>
      <w:r w:rsidRPr="00692912" w:rsidR="00733FE7">
        <w:rPr>
          <w:rFonts w:ascii="Times New Roman" w:hAnsi="Times New Roman" w:cs="Times New Roman"/>
          <w:sz w:val="24"/>
          <w:szCs w:val="24"/>
        </w:rPr>
        <w:t xml:space="preserve">e 2 punktis 8 nimetatud menetlustähtaja </w:t>
      </w:r>
      <w:r w:rsidRPr="00692912" w:rsidR="00CB08E5">
        <w:rPr>
          <w:rFonts w:ascii="Times New Roman" w:hAnsi="Times New Roman" w:cs="Times New Roman"/>
          <w:sz w:val="24"/>
          <w:szCs w:val="24"/>
        </w:rPr>
        <w:t xml:space="preserve">menetlusosalise avalduse alusel </w:t>
      </w:r>
      <w:r w:rsidRPr="00692912" w:rsidR="001F138A">
        <w:rPr>
          <w:rFonts w:ascii="Times New Roman" w:hAnsi="Times New Roman" w:cs="Times New Roman"/>
          <w:sz w:val="24"/>
          <w:szCs w:val="24"/>
        </w:rPr>
        <w:t xml:space="preserve">määrusega </w:t>
      </w:r>
      <w:r w:rsidRPr="00692912" w:rsidR="00CB08E5">
        <w:rPr>
          <w:rFonts w:ascii="Times New Roman" w:hAnsi="Times New Roman" w:cs="Times New Roman"/>
          <w:sz w:val="24"/>
          <w:szCs w:val="24"/>
        </w:rPr>
        <w:t>ennistada</w:t>
      </w:r>
      <w:r w:rsidRPr="00692912" w:rsidR="0031211F">
        <w:rPr>
          <w:rFonts w:ascii="Times New Roman" w:hAnsi="Times New Roman" w:cs="Times New Roman"/>
          <w:sz w:val="24"/>
          <w:szCs w:val="24"/>
        </w:rPr>
        <w:t xml:space="preserve">. </w:t>
      </w:r>
      <w:r w:rsidRPr="00692912" w:rsidR="00EC42B4">
        <w:rPr>
          <w:rFonts w:ascii="Times New Roman" w:hAnsi="Times New Roman" w:cs="Times New Roman"/>
          <w:sz w:val="24"/>
          <w:szCs w:val="24"/>
        </w:rPr>
        <w:t>Nimetatud menetlustähtaja ennistamisele kohaldatakse tsiviilkohtumenetluse seadustiku</w:t>
      </w:r>
      <w:r w:rsidRPr="00692912" w:rsidR="009F251B">
        <w:rPr>
          <w:rFonts w:ascii="Times New Roman" w:hAnsi="Times New Roman" w:cs="Times New Roman"/>
          <w:sz w:val="24"/>
          <w:szCs w:val="24"/>
        </w:rPr>
        <w:t xml:space="preserve"> §</w:t>
      </w:r>
      <w:r w:rsidRPr="00692912" w:rsidR="00D41CB6">
        <w:rPr>
          <w:rFonts w:ascii="Times New Roman" w:hAnsi="Times New Roman" w:cs="Times New Roman"/>
          <w:sz w:val="24"/>
          <w:szCs w:val="24"/>
        </w:rPr>
        <w:t>-s</w:t>
      </w:r>
      <w:r w:rsidRPr="00692912" w:rsidR="00AE1343">
        <w:rPr>
          <w:rFonts w:ascii="Times New Roman" w:hAnsi="Times New Roman" w:cs="Times New Roman"/>
          <w:sz w:val="24"/>
          <w:szCs w:val="24"/>
        </w:rPr>
        <w:t xml:space="preserve"> 67 ja</w:t>
      </w:r>
      <w:r w:rsidRPr="00692912" w:rsidR="00D41CB6">
        <w:rPr>
          <w:rFonts w:ascii="Times New Roman" w:hAnsi="Times New Roman" w:cs="Times New Roman"/>
          <w:sz w:val="24"/>
          <w:szCs w:val="24"/>
        </w:rPr>
        <w:t xml:space="preserve"> §</w:t>
      </w:r>
      <w:r w:rsidRPr="00692912" w:rsidR="00AE1343">
        <w:rPr>
          <w:rFonts w:ascii="Times New Roman" w:hAnsi="Times New Roman" w:cs="Times New Roman"/>
          <w:sz w:val="24"/>
          <w:szCs w:val="24"/>
        </w:rPr>
        <w:t xml:space="preserve"> 68</w:t>
      </w:r>
      <w:r w:rsidRPr="00692912" w:rsidR="00D74715">
        <w:rPr>
          <w:rFonts w:ascii="Times New Roman" w:hAnsi="Times New Roman" w:cs="Times New Roman"/>
          <w:sz w:val="24"/>
          <w:szCs w:val="24"/>
        </w:rPr>
        <w:t xml:space="preserve"> lõigetes 1–3 ja 5</w:t>
      </w:r>
      <w:r w:rsidRPr="00692912" w:rsidR="00360531">
        <w:rPr>
          <w:rFonts w:ascii="Times New Roman" w:hAnsi="Times New Roman" w:cs="Times New Roman"/>
          <w:sz w:val="24"/>
          <w:szCs w:val="24"/>
        </w:rPr>
        <w:t xml:space="preserve"> sätestatu</w:t>
      </w:r>
      <w:r w:rsidRPr="00692912" w:rsidR="00454BC4">
        <w:rPr>
          <w:rFonts w:ascii="Times New Roman" w:hAnsi="Times New Roman" w:cs="Times New Roman"/>
          <w:sz w:val="24"/>
          <w:szCs w:val="24"/>
        </w:rPr>
        <w:t>t</w:t>
      </w:r>
      <w:r w:rsidRPr="00692912" w:rsidR="009854DB">
        <w:rPr>
          <w:rFonts w:ascii="Times New Roman" w:hAnsi="Times New Roman" w:cs="Times New Roman"/>
          <w:sz w:val="24"/>
          <w:szCs w:val="24"/>
        </w:rPr>
        <w:t>.“;</w:t>
      </w:r>
    </w:p>
    <w:p w:rsidR="00DA407A" w:rsidP="000F5605" w:rsidRDefault="00DA407A" w14:paraId="000C4E42" w14:textId="77777777">
      <w:pPr>
        <w:pStyle w:val="Loendilik"/>
        <w:tabs>
          <w:tab w:val="left" w:pos="426"/>
        </w:tabs>
        <w:spacing w:after="0" w:line="240" w:lineRule="auto"/>
        <w:ind w:left="0"/>
        <w:jc w:val="both"/>
        <w:rPr>
          <w:rFonts w:ascii="Times New Roman" w:hAnsi="Times New Roman" w:cs="Times New Roman"/>
          <w:sz w:val="24"/>
          <w:szCs w:val="24"/>
        </w:rPr>
      </w:pPr>
    </w:p>
    <w:p w:rsidRPr="001C72EF" w:rsidR="00C86EEE" w:rsidP="00166DF7" w:rsidRDefault="00130F02" w14:paraId="231E802B" w14:textId="249AE2CC">
      <w:pPr>
        <w:pStyle w:val="Loendilik"/>
        <w:tabs>
          <w:tab w:val="left" w:pos="426"/>
        </w:tabs>
        <w:spacing w:after="0" w:line="240" w:lineRule="auto"/>
        <w:ind w:left="0"/>
        <w:jc w:val="both"/>
        <w:rPr>
          <w:rFonts w:ascii="Times New Roman" w:hAnsi="Times New Roman" w:cs="Times New Roman"/>
          <w:sz w:val="24"/>
          <w:szCs w:val="24"/>
        </w:rPr>
      </w:pPr>
      <w:r w:rsidRPr="762263F0" w:rsidR="00130F02">
        <w:rPr>
          <w:rFonts w:ascii="Times New Roman" w:hAnsi="Times New Roman" w:cs="Times New Roman"/>
          <w:b w:val="1"/>
          <w:bCs w:val="1"/>
          <w:sz w:val="24"/>
          <w:szCs w:val="24"/>
        </w:rPr>
        <w:t>2</w:t>
      </w:r>
      <w:r w:rsidRPr="762263F0" w:rsidR="00004869">
        <w:rPr>
          <w:rFonts w:ascii="Times New Roman" w:hAnsi="Times New Roman" w:cs="Times New Roman"/>
          <w:b w:val="1"/>
          <w:bCs w:val="1"/>
          <w:sz w:val="24"/>
          <w:szCs w:val="24"/>
        </w:rPr>
        <w:t>9</w:t>
      </w:r>
      <w:r w:rsidRPr="762263F0" w:rsidR="00130F02">
        <w:rPr>
          <w:rFonts w:ascii="Times New Roman" w:hAnsi="Times New Roman" w:cs="Times New Roman"/>
          <w:b w:val="1"/>
          <w:bCs w:val="1"/>
          <w:sz w:val="24"/>
          <w:szCs w:val="24"/>
        </w:rPr>
        <w:t>)</w:t>
      </w:r>
      <w:r w:rsidRPr="762263F0" w:rsidR="00130F02">
        <w:rPr>
          <w:rFonts w:ascii="Times New Roman" w:hAnsi="Times New Roman" w:cs="Times New Roman"/>
          <w:sz w:val="24"/>
          <w:szCs w:val="24"/>
        </w:rPr>
        <w:t xml:space="preserve"> </w:t>
      </w:r>
      <w:r w:rsidRPr="762263F0" w:rsidR="004F0883">
        <w:rPr>
          <w:rFonts w:ascii="Times New Roman" w:hAnsi="Times New Roman" w:cs="Times New Roman"/>
          <w:sz w:val="24"/>
          <w:szCs w:val="24"/>
        </w:rPr>
        <w:t xml:space="preserve">paragrahvi 28 </w:t>
      </w:r>
      <w:commentRangeStart w:id="1172910573"/>
      <w:r w:rsidRPr="762263F0" w:rsidR="00025FDD">
        <w:rPr>
          <w:rFonts w:ascii="Times New Roman" w:hAnsi="Times New Roman" w:cs="Times New Roman"/>
          <w:sz w:val="24"/>
          <w:szCs w:val="24"/>
        </w:rPr>
        <w:t>lõige 1</w:t>
      </w:r>
      <w:r w:rsidRPr="762263F0" w:rsidR="004F0883">
        <w:rPr>
          <w:rFonts w:ascii="Times New Roman" w:hAnsi="Times New Roman" w:cs="Times New Roman"/>
          <w:sz w:val="24"/>
          <w:szCs w:val="24"/>
        </w:rPr>
        <w:t xml:space="preserve"> muudetakse ja sõnastatakse</w:t>
      </w:r>
      <w:r w:rsidRPr="762263F0" w:rsidR="004912C1">
        <w:rPr>
          <w:rFonts w:ascii="Times New Roman" w:hAnsi="Times New Roman" w:cs="Times New Roman"/>
          <w:sz w:val="24"/>
          <w:szCs w:val="24"/>
        </w:rPr>
        <w:t xml:space="preserve"> </w:t>
      </w:r>
      <w:r w:rsidRPr="762263F0" w:rsidR="004F0883">
        <w:rPr>
          <w:rFonts w:ascii="Times New Roman" w:hAnsi="Times New Roman" w:cs="Times New Roman"/>
          <w:sz w:val="24"/>
          <w:szCs w:val="24"/>
        </w:rPr>
        <w:t>järgmiselt:</w:t>
      </w:r>
      <w:commentRangeEnd w:id="1172910573"/>
      <w:r>
        <w:rPr>
          <w:rStyle w:val="CommentReference"/>
        </w:rPr>
        <w:commentReference w:id="1172910573"/>
      </w:r>
    </w:p>
    <w:p w:rsidR="004F0883" w:rsidP="000F5605" w:rsidRDefault="004F0883" w14:paraId="7387CF06" w14:textId="19D66669">
      <w:pPr>
        <w:pStyle w:val="Loendilik"/>
        <w:tabs>
          <w:tab w:val="left" w:pos="426"/>
        </w:tabs>
        <w:spacing w:after="0" w:line="240" w:lineRule="auto"/>
        <w:ind w:left="0"/>
        <w:jc w:val="both"/>
        <w:rPr>
          <w:rFonts w:ascii="Times New Roman" w:hAnsi="Times New Roman" w:cs="Times New Roman"/>
          <w:sz w:val="24"/>
          <w:szCs w:val="24"/>
        </w:rPr>
      </w:pPr>
      <w:r w:rsidRPr="001C72EF">
        <w:rPr>
          <w:rFonts w:ascii="Times New Roman" w:hAnsi="Times New Roman" w:cs="Times New Roman"/>
          <w:sz w:val="24"/>
          <w:szCs w:val="24"/>
        </w:rPr>
        <w:t>„</w:t>
      </w:r>
      <w:r w:rsidRPr="001C72EF" w:rsidR="00025FDD">
        <w:rPr>
          <w:rFonts w:ascii="Times New Roman" w:hAnsi="Times New Roman" w:cs="Times New Roman"/>
          <w:sz w:val="24"/>
          <w:szCs w:val="24"/>
        </w:rPr>
        <w:t xml:space="preserve">(1) Avaldaja võib avalduse vastaspoole nõusolekuta tagasi võtta kuni käesoleva seaduse § </w:t>
      </w:r>
      <w:r w:rsidRPr="001C72EF" w:rsidR="00610F3A">
        <w:rPr>
          <w:rFonts w:ascii="Times New Roman" w:hAnsi="Times New Roman" w:cs="Times New Roman"/>
          <w:sz w:val="24"/>
          <w:szCs w:val="24"/>
        </w:rPr>
        <w:t>37</w:t>
      </w:r>
      <w:r w:rsidRPr="001C72EF" w:rsidR="00025FDD">
        <w:rPr>
          <w:rFonts w:ascii="Times New Roman" w:hAnsi="Times New Roman" w:cs="Times New Roman"/>
          <w:sz w:val="24"/>
          <w:szCs w:val="24"/>
        </w:rPr>
        <w:t xml:space="preserve"> lõike</w:t>
      </w:r>
      <w:r w:rsidRPr="001C72EF" w:rsidR="00610F3A">
        <w:rPr>
          <w:rFonts w:ascii="Times New Roman" w:hAnsi="Times New Roman" w:cs="Times New Roman"/>
          <w:sz w:val="24"/>
          <w:szCs w:val="24"/>
        </w:rPr>
        <w:t xml:space="preserve">s 3 </w:t>
      </w:r>
      <w:r w:rsidR="00624CCB">
        <w:rPr>
          <w:rFonts w:ascii="Times New Roman" w:hAnsi="Times New Roman" w:cs="Times New Roman"/>
          <w:sz w:val="24"/>
          <w:szCs w:val="24"/>
        </w:rPr>
        <w:t xml:space="preserve">vastaspoolele </w:t>
      </w:r>
      <w:r w:rsidRPr="00624CCB" w:rsidR="00624CCB">
        <w:rPr>
          <w:rFonts w:ascii="Times New Roman" w:hAnsi="Times New Roman" w:cs="Times New Roman"/>
          <w:sz w:val="24"/>
          <w:szCs w:val="24"/>
        </w:rPr>
        <w:t>nõude tunnistamiseks ning vastuväidete, tõendite, taotluste ja vastunõude esitamiseks</w:t>
      </w:r>
      <w:r w:rsidR="00624CCB">
        <w:rPr>
          <w:rFonts w:ascii="Times New Roman" w:hAnsi="Times New Roman" w:cs="Times New Roman"/>
          <w:sz w:val="24"/>
          <w:szCs w:val="24"/>
        </w:rPr>
        <w:t xml:space="preserve"> </w:t>
      </w:r>
      <w:r w:rsidRPr="001C72EF" w:rsidR="00025FDD">
        <w:rPr>
          <w:rFonts w:ascii="Times New Roman" w:hAnsi="Times New Roman" w:cs="Times New Roman"/>
          <w:sz w:val="24"/>
          <w:szCs w:val="24"/>
        </w:rPr>
        <w:t>määratud tähtaja lõpuni.“;</w:t>
      </w:r>
    </w:p>
    <w:p w:rsidRPr="00025FDD" w:rsidR="00025FDD" w:rsidP="000F5605" w:rsidRDefault="00025FDD" w14:paraId="6654CC4D" w14:textId="0CF21D8A">
      <w:pPr>
        <w:pStyle w:val="Loendilik"/>
        <w:tabs>
          <w:tab w:val="left" w:pos="426"/>
        </w:tabs>
        <w:spacing w:after="0" w:line="240" w:lineRule="auto"/>
        <w:ind w:left="0"/>
        <w:jc w:val="both"/>
        <w:rPr>
          <w:rFonts w:ascii="Times New Roman" w:hAnsi="Times New Roman" w:cs="Times New Roman"/>
          <w:sz w:val="24"/>
          <w:szCs w:val="24"/>
        </w:rPr>
      </w:pPr>
    </w:p>
    <w:p w:rsidRPr="00FB62E8" w:rsidR="004F0883" w:rsidP="000C0FFA" w:rsidRDefault="00004869" w14:paraId="0AAC2AC0" w14:textId="64FB7AA2">
      <w:pPr>
        <w:pStyle w:val="Loendilik"/>
        <w:tabs>
          <w:tab w:val="left" w:pos="426"/>
        </w:tabs>
        <w:spacing w:after="0" w:line="240" w:lineRule="auto"/>
        <w:ind w:left="0"/>
        <w:jc w:val="both"/>
        <w:rPr>
          <w:rFonts w:ascii="Times New Roman" w:hAnsi="Times New Roman" w:cs="Times New Roman"/>
          <w:sz w:val="24"/>
          <w:szCs w:val="24"/>
        </w:rPr>
      </w:pPr>
      <w:r>
        <w:rPr>
          <w:rFonts w:ascii="Times New Roman" w:hAnsi="Times New Roman" w:cs="Times New Roman"/>
          <w:b/>
          <w:bCs/>
          <w:sz w:val="24"/>
          <w:szCs w:val="24"/>
        </w:rPr>
        <w:t>30</w:t>
      </w:r>
      <w:r w:rsidRPr="00330A29" w:rsidR="00E0484A">
        <w:rPr>
          <w:rFonts w:ascii="Times New Roman" w:hAnsi="Times New Roman" w:cs="Times New Roman"/>
          <w:b/>
          <w:bCs/>
          <w:sz w:val="24"/>
          <w:szCs w:val="24"/>
        </w:rPr>
        <w:t>)</w:t>
      </w:r>
      <w:r w:rsidR="00E0484A">
        <w:rPr>
          <w:rFonts w:ascii="Times New Roman" w:hAnsi="Times New Roman" w:cs="Times New Roman"/>
          <w:sz w:val="24"/>
          <w:szCs w:val="24"/>
        </w:rPr>
        <w:t xml:space="preserve"> </w:t>
      </w:r>
      <w:r w:rsidRPr="00FB62E8" w:rsidR="00025FDD">
        <w:rPr>
          <w:rFonts w:ascii="Times New Roman" w:hAnsi="Times New Roman" w:cs="Times New Roman"/>
          <w:sz w:val="24"/>
          <w:szCs w:val="24"/>
        </w:rPr>
        <w:t>paragrahvi 28 lõike 2</w:t>
      </w:r>
      <w:r w:rsidR="00771A2E">
        <w:rPr>
          <w:rFonts w:ascii="Times New Roman" w:hAnsi="Times New Roman" w:cs="Times New Roman"/>
          <w:sz w:val="24"/>
          <w:szCs w:val="24"/>
        </w:rPr>
        <w:t xml:space="preserve"> teises lauses</w:t>
      </w:r>
      <w:r w:rsidRPr="00FB62E8" w:rsidR="00025FDD">
        <w:rPr>
          <w:rFonts w:ascii="Times New Roman" w:hAnsi="Times New Roman" w:cs="Times New Roman"/>
          <w:sz w:val="24"/>
          <w:szCs w:val="24"/>
        </w:rPr>
        <w:t xml:space="preserve"> asendatakse sõna</w:t>
      </w:r>
      <w:r w:rsidRPr="00FB62E8" w:rsidR="00F87840">
        <w:rPr>
          <w:rFonts w:ascii="Times New Roman" w:hAnsi="Times New Roman" w:cs="Times New Roman"/>
          <w:sz w:val="24"/>
          <w:szCs w:val="24"/>
        </w:rPr>
        <w:t>d</w:t>
      </w:r>
      <w:r w:rsidRPr="00FB62E8" w:rsidR="00025FDD">
        <w:rPr>
          <w:rFonts w:ascii="Times New Roman" w:hAnsi="Times New Roman" w:cs="Times New Roman"/>
          <w:sz w:val="24"/>
          <w:szCs w:val="24"/>
        </w:rPr>
        <w:t xml:space="preserve"> „kümne</w:t>
      </w:r>
      <w:r w:rsidRPr="00FB62E8" w:rsidR="00F87840">
        <w:rPr>
          <w:rFonts w:ascii="Times New Roman" w:hAnsi="Times New Roman" w:cs="Times New Roman"/>
          <w:sz w:val="24"/>
          <w:szCs w:val="24"/>
        </w:rPr>
        <w:t xml:space="preserve"> kalendripäeva</w:t>
      </w:r>
      <w:r w:rsidRPr="00FB62E8" w:rsidR="00025FDD">
        <w:rPr>
          <w:rFonts w:ascii="Times New Roman" w:hAnsi="Times New Roman" w:cs="Times New Roman"/>
          <w:sz w:val="24"/>
          <w:szCs w:val="24"/>
        </w:rPr>
        <w:t>“ sõna</w:t>
      </w:r>
      <w:r w:rsidRPr="00FB62E8" w:rsidR="00F87840">
        <w:rPr>
          <w:rFonts w:ascii="Times New Roman" w:hAnsi="Times New Roman" w:cs="Times New Roman"/>
          <w:sz w:val="24"/>
          <w:szCs w:val="24"/>
        </w:rPr>
        <w:t>dega</w:t>
      </w:r>
      <w:r w:rsidRPr="00FB62E8" w:rsidR="00025FDD">
        <w:rPr>
          <w:rFonts w:ascii="Times New Roman" w:hAnsi="Times New Roman" w:cs="Times New Roman"/>
          <w:sz w:val="24"/>
          <w:szCs w:val="24"/>
        </w:rPr>
        <w:t xml:space="preserve"> „viie</w:t>
      </w:r>
      <w:r w:rsidRPr="00FB62E8" w:rsidR="00F87840">
        <w:rPr>
          <w:rFonts w:ascii="Times New Roman" w:hAnsi="Times New Roman" w:cs="Times New Roman"/>
          <w:sz w:val="24"/>
          <w:szCs w:val="24"/>
        </w:rPr>
        <w:t xml:space="preserve"> tööpäeva</w:t>
      </w:r>
      <w:r w:rsidRPr="00FB62E8" w:rsidR="00025FDD">
        <w:rPr>
          <w:rFonts w:ascii="Times New Roman" w:hAnsi="Times New Roman" w:cs="Times New Roman"/>
          <w:sz w:val="24"/>
          <w:szCs w:val="24"/>
        </w:rPr>
        <w:t>“;</w:t>
      </w:r>
    </w:p>
    <w:p w:rsidRPr="00FB62E8" w:rsidR="00025FDD" w:rsidP="000F5605" w:rsidRDefault="00025FDD" w14:paraId="55EFD082" w14:textId="77777777">
      <w:pPr>
        <w:pStyle w:val="Loendilik"/>
        <w:tabs>
          <w:tab w:val="left" w:pos="426"/>
        </w:tabs>
        <w:spacing w:after="0" w:line="240" w:lineRule="auto"/>
        <w:ind w:left="0"/>
        <w:jc w:val="both"/>
        <w:rPr>
          <w:rFonts w:ascii="Times New Roman" w:hAnsi="Times New Roman" w:cs="Times New Roman"/>
          <w:sz w:val="24"/>
          <w:szCs w:val="24"/>
        </w:rPr>
      </w:pPr>
    </w:p>
    <w:p w:rsidRPr="00FB62E8" w:rsidR="00025FDD" w:rsidP="000C0FFA" w:rsidRDefault="00004869" w14:paraId="189B13D6" w14:textId="1E9C807B">
      <w:pPr>
        <w:pStyle w:val="Loendilik"/>
        <w:tabs>
          <w:tab w:val="left" w:pos="426"/>
        </w:tabs>
        <w:spacing w:after="0" w:line="240" w:lineRule="auto"/>
        <w:ind w:left="0"/>
        <w:jc w:val="both"/>
        <w:rPr>
          <w:rFonts w:ascii="Times New Roman" w:hAnsi="Times New Roman" w:cs="Times New Roman"/>
          <w:sz w:val="24"/>
          <w:szCs w:val="24"/>
        </w:rPr>
      </w:pPr>
      <w:r>
        <w:rPr>
          <w:rFonts w:ascii="Times New Roman" w:hAnsi="Times New Roman" w:cs="Times New Roman"/>
          <w:b/>
          <w:bCs/>
          <w:sz w:val="24"/>
          <w:szCs w:val="24"/>
        </w:rPr>
        <w:t>31</w:t>
      </w:r>
      <w:r w:rsidRPr="00330A29" w:rsidR="00D31233">
        <w:rPr>
          <w:rFonts w:ascii="Times New Roman" w:hAnsi="Times New Roman" w:cs="Times New Roman"/>
          <w:b/>
          <w:bCs/>
          <w:sz w:val="24"/>
          <w:szCs w:val="24"/>
        </w:rPr>
        <w:t>)</w:t>
      </w:r>
      <w:r w:rsidR="00D31233">
        <w:rPr>
          <w:rFonts w:ascii="Times New Roman" w:hAnsi="Times New Roman" w:cs="Times New Roman"/>
          <w:sz w:val="24"/>
          <w:szCs w:val="24"/>
        </w:rPr>
        <w:t xml:space="preserve"> </w:t>
      </w:r>
      <w:r w:rsidRPr="00FB62E8" w:rsidR="00025FDD">
        <w:rPr>
          <w:rFonts w:ascii="Times New Roman" w:hAnsi="Times New Roman" w:cs="Times New Roman"/>
          <w:sz w:val="24"/>
          <w:szCs w:val="24"/>
        </w:rPr>
        <w:t>seadus</w:t>
      </w:r>
      <w:r w:rsidR="006340CD">
        <w:rPr>
          <w:rFonts w:ascii="Times New Roman" w:hAnsi="Times New Roman" w:cs="Times New Roman"/>
          <w:sz w:val="24"/>
          <w:szCs w:val="24"/>
        </w:rPr>
        <w:t>t</w:t>
      </w:r>
      <w:r w:rsidRPr="00FB62E8" w:rsidR="00025FDD">
        <w:rPr>
          <w:rFonts w:ascii="Times New Roman" w:hAnsi="Times New Roman" w:cs="Times New Roman"/>
          <w:sz w:val="24"/>
          <w:szCs w:val="24"/>
        </w:rPr>
        <w:t xml:space="preserve"> täiendatakse §-ga 28</w:t>
      </w:r>
      <w:r w:rsidRPr="00FB62E8" w:rsidR="00025FDD">
        <w:rPr>
          <w:rFonts w:ascii="Times New Roman" w:hAnsi="Times New Roman" w:cs="Times New Roman"/>
          <w:sz w:val="24"/>
          <w:szCs w:val="24"/>
          <w:vertAlign w:val="superscript"/>
        </w:rPr>
        <w:t>1</w:t>
      </w:r>
      <w:r w:rsidRPr="00FB62E8" w:rsidR="00025FDD">
        <w:rPr>
          <w:rFonts w:ascii="Times New Roman" w:hAnsi="Times New Roman" w:cs="Times New Roman"/>
          <w:sz w:val="24"/>
          <w:szCs w:val="24"/>
        </w:rPr>
        <w:t xml:space="preserve"> järgmises sõnastuses:</w:t>
      </w:r>
    </w:p>
    <w:p w:rsidRPr="00A93A23" w:rsidR="00E45851" w:rsidP="000F5605" w:rsidRDefault="00025FDD" w14:paraId="3BA6A22B" w14:textId="23DBA884">
      <w:pPr>
        <w:pStyle w:val="Loendilik"/>
        <w:tabs>
          <w:tab w:val="left" w:pos="426"/>
        </w:tabs>
        <w:spacing w:after="0" w:line="240" w:lineRule="auto"/>
        <w:ind w:left="0"/>
        <w:jc w:val="both"/>
        <w:rPr>
          <w:rFonts w:ascii="Times New Roman" w:hAnsi="Times New Roman" w:cs="Times New Roman"/>
          <w:sz w:val="24"/>
          <w:szCs w:val="24"/>
        </w:rPr>
      </w:pPr>
      <w:r w:rsidRPr="00A93A23">
        <w:rPr>
          <w:rFonts w:ascii="Times New Roman" w:hAnsi="Times New Roman" w:cs="Times New Roman"/>
          <w:sz w:val="24"/>
          <w:szCs w:val="24"/>
        </w:rPr>
        <w:t>„</w:t>
      </w:r>
      <w:r w:rsidRPr="00A93A23">
        <w:rPr>
          <w:rFonts w:ascii="Times New Roman" w:hAnsi="Times New Roman" w:cs="Times New Roman"/>
          <w:b/>
          <w:bCs/>
          <w:sz w:val="24"/>
          <w:szCs w:val="24"/>
        </w:rPr>
        <w:t>§ 28</w:t>
      </w:r>
      <w:r w:rsidRPr="00A93A23">
        <w:rPr>
          <w:rFonts w:ascii="Times New Roman" w:hAnsi="Times New Roman" w:cs="Times New Roman"/>
          <w:b/>
          <w:bCs/>
          <w:sz w:val="24"/>
          <w:szCs w:val="24"/>
          <w:vertAlign w:val="superscript"/>
        </w:rPr>
        <w:t>1</w:t>
      </w:r>
      <w:r w:rsidRPr="00A93A23">
        <w:rPr>
          <w:rFonts w:ascii="Times New Roman" w:hAnsi="Times New Roman" w:cs="Times New Roman"/>
          <w:b/>
          <w:bCs/>
          <w:sz w:val="24"/>
          <w:szCs w:val="24"/>
        </w:rPr>
        <w:t>. Avaldusest loobumine</w:t>
      </w:r>
    </w:p>
    <w:p w:rsidRPr="00A93A23" w:rsidR="00E45851" w:rsidP="000F5605" w:rsidRDefault="00D212EE" w14:paraId="05E6CA49" w14:textId="66DF6561">
      <w:pPr>
        <w:pStyle w:val="Loendilik"/>
        <w:tabs>
          <w:tab w:val="left" w:pos="426"/>
        </w:tabs>
        <w:spacing w:after="0" w:line="240" w:lineRule="auto"/>
        <w:ind w:left="0"/>
        <w:jc w:val="both"/>
        <w:rPr>
          <w:rFonts w:ascii="Times New Roman" w:hAnsi="Times New Roman" w:cs="Times New Roman"/>
          <w:sz w:val="24"/>
          <w:szCs w:val="24"/>
        </w:rPr>
      </w:pPr>
      <w:r w:rsidRPr="00A93A23">
        <w:rPr>
          <w:rFonts w:ascii="Times New Roman" w:hAnsi="Times New Roman" w:cs="Times New Roman"/>
          <w:sz w:val="24"/>
          <w:szCs w:val="24"/>
        </w:rPr>
        <w:t>(1)</w:t>
      </w:r>
      <w:r w:rsidRPr="00A93A23">
        <w:rPr>
          <w:rFonts w:ascii="Times New Roman" w:hAnsi="Times New Roman" w:cs="Times New Roman"/>
          <w:b/>
          <w:bCs/>
          <w:sz w:val="24"/>
          <w:szCs w:val="24"/>
        </w:rPr>
        <w:t xml:space="preserve"> </w:t>
      </w:r>
      <w:r w:rsidRPr="00A93A23" w:rsidR="00025FDD">
        <w:rPr>
          <w:rFonts w:ascii="Times New Roman" w:hAnsi="Times New Roman" w:cs="Times New Roman"/>
          <w:sz w:val="24"/>
          <w:szCs w:val="24"/>
        </w:rPr>
        <w:t>Avaldaja võib</w:t>
      </w:r>
      <w:r w:rsidRPr="00A93A23" w:rsidR="00571308">
        <w:rPr>
          <w:rFonts w:ascii="Times New Roman" w:hAnsi="Times New Roman" w:cs="Times New Roman"/>
          <w:sz w:val="24"/>
          <w:szCs w:val="24"/>
        </w:rPr>
        <w:t xml:space="preserve"> avalduses</w:t>
      </w:r>
      <w:r w:rsidRPr="00A93A23" w:rsidR="00025FDD">
        <w:rPr>
          <w:rFonts w:ascii="Times New Roman" w:hAnsi="Times New Roman" w:cs="Times New Roman"/>
          <w:sz w:val="24"/>
          <w:szCs w:val="24"/>
        </w:rPr>
        <w:t xml:space="preserve"> </w:t>
      </w:r>
      <w:r w:rsidRPr="00A93A23" w:rsidR="00571308">
        <w:rPr>
          <w:rFonts w:ascii="Times New Roman" w:hAnsi="Times New Roman" w:cs="Times New Roman"/>
          <w:sz w:val="24"/>
          <w:szCs w:val="24"/>
        </w:rPr>
        <w:t>esitatud nõuetest osaliselt või täielikult</w:t>
      </w:r>
      <w:r w:rsidRPr="00A93A23" w:rsidR="00025FDD">
        <w:rPr>
          <w:rFonts w:ascii="Times New Roman" w:hAnsi="Times New Roman" w:cs="Times New Roman"/>
          <w:sz w:val="24"/>
          <w:szCs w:val="24"/>
        </w:rPr>
        <w:t xml:space="preserve"> loobuda kuni töövaidlusasjas tehtud otsuse jõustumiseni.</w:t>
      </w:r>
    </w:p>
    <w:p w:rsidRPr="00A93A23" w:rsidR="00E45851" w:rsidP="000F5605" w:rsidRDefault="00D212EE" w14:paraId="518522CF" w14:textId="3047B994">
      <w:pPr>
        <w:pStyle w:val="Loendilik"/>
        <w:tabs>
          <w:tab w:val="left" w:pos="426"/>
        </w:tabs>
        <w:spacing w:after="0" w:line="240" w:lineRule="auto"/>
        <w:ind w:left="0"/>
        <w:jc w:val="both"/>
        <w:rPr>
          <w:rFonts w:ascii="Times New Roman" w:hAnsi="Times New Roman" w:cs="Times New Roman"/>
          <w:sz w:val="24"/>
          <w:szCs w:val="24"/>
        </w:rPr>
      </w:pPr>
      <w:r w:rsidRPr="5B5D0416" w:rsidR="0133D57D">
        <w:rPr>
          <w:rFonts w:ascii="Times New Roman" w:hAnsi="Times New Roman" w:cs="Times New Roman"/>
          <w:sz w:val="24"/>
          <w:szCs w:val="24"/>
        </w:rPr>
        <w:t xml:space="preserve">(2) </w:t>
      </w:r>
      <w:commentRangeStart w:id="156492030"/>
      <w:r w:rsidRPr="5B5D0416" w:rsidR="446EBD5A">
        <w:rPr>
          <w:rFonts w:ascii="Times New Roman" w:hAnsi="Times New Roman" w:cs="Times New Roman"/>
          <w:sz w:val="24"/>
          <w:szCs w:val="24"/>
        </w:rPr>
        <w:t>Avalduses</w:t>
      </w:r>
      <w:r w:rsidRPr="5B5D0416" w:rsidR="47A53099">
        <w:rPr>
          <w:rFonts w:ascii="Times New Roman" w:hAnsi="Times New Roman" w:cs="Times New Roman"/>
          <w:sz w:val="24"/>
          <w:szCs w:val="24"/>
        </w:rPr>
        <w:t xml:space="preserve"> esitatud nõuetest osaline või täielik</w:t>
      </w:r>
      <w:r w:rsidRPr="5B5D0416" w:rsidR="446EBD5A">
        <w:rPr>
          <w:rFonts w:ascii="Times New Roman" w:hAnsi="Times New Roman" w:cs="Times New Roman"/>
          <w:sz w:val="24"/>
          <w:szCs w:val="24"/>
        </w:rPr>
        <w:t xml:space="preserve"> loobumine tehakse töövaidluskomisjonile teatavaks</w:t>
      </w:r>
      <w:commentRangeEnd w:id="156492030"/>
      <w:r>
        <w:rPr>
          <w:rStyle w:val="CommentReference"/>
        </w:rPr>
        <w:commentReference w:id="156492030"/>
      </w:r>
      <w:r w:rsidRPr="5B5D0416" w:rsidR="446EBD5A">
        <w:rPr>
          <w:rFonts w:ascii="Times New Roman" w:hAnsi="Times New Roman" w:cs="Times New Roman"/>
          <w:sz w:val="24"/>
          <w:szCs w:val="24"/>
        </w:rPr>
        <w:t xml:space="preserve"> kirjalikult või istungil suuliselt. Kui</w:t>
      </w:r>
      <w:r w:rsidRPr="5B5D0416" w:rsidR="65D2A356">
        <w:rPr>
          <w:rFonts w:ascii="Times New Roman" w:hAnsi="Times New Roman" w:cs="Times New Roman"/>
          <w:sz w:val="24"/>
          <w:szCs w:val="24"/>
        </w:rPr>
        <w:t xml:space="preserve"> </w:t>
      </w:r>
      <w:r w:rsidRPr="5B5D0416" w:rsidR="446EBD5A">
        <w:rPr>
          <w:rFonts w:ascii="Times New Roman" w:hAnsi="Times New Roman" w:cs="Times New Roman"/>
          <w:sz w:val="24"/>
          <w:szCs w:val="24"/>
        </w:rPr>
        <w:t>loobumise avaldus esitatakse kirjalikult või kui vastaspool puudub istungilt,</w:t>
      </w:r>
      <w:r w:rsidRPr="5B5D0416" w:rsidR="02059E51">
        <w:rPr>
          <w:rFonts w:ascii="Times New Roman" w:hAnsi="Times New Roman" w:cs="Times New Roman"/>
          <w:sz w:val="24"/>
          <w:szCs w:val="24"/>
        </w:rPr>
        <w:t xml:space="preserve"> teavitab töövaidluskomisjoni juhataja enne menetluse</w:t>
      </w:r>
      <w:r w:rsidRPr="5B5D0416" w:rsidR="32DB94CB">
        <w:rPr>
          <w:rFonts w:ascii="Times New Roman" w:hAnsi="Times New Roman" w:cs="Times New Roman"/>
          <w:sz w:val="24"/>
          <w:szCs w:val="24"/>
        </w:rPr>
        <w:t xml:space="preserve"> osalise või täieliku</w:t>
      </w:r>
      <w:r w:rsidRPr="5B5D0416" w:rsidR="02059E51">
        <w:rPr>
          <w:rFonts w:ascii="Times New Roman" w:hAnsi="Times New Roman" w:cs="Times New Roman"/>
          <w:sz w:val="24"/>
          <w:szCs w:val="24"/>
        </w:rPr>
        <w:t xml:space="preserve"> lõpetamise määruse tegemist vastaspoolt loobumise avalduse esitamisest, määrates vajaduse</w:t>
      </w:r>
      <w:r w:rsidRPr="5B5D0416" w:rsidR="1C0384B6">
        <w:rPr>
          <w:rFonts w:ascii="Times New Roman" w:hAnsi="Times New Roman" w:cs="Times New Roman"/>
          <w:sz w:val="24"/>
          <w:szCs w:val="24"/>
        </w:rPr>
        <w:t xml:space="preserve"> korra</w:t>
      </w:r>
      <w:r w:rsidRPr="5B5D0416" w:rsidR="02059E51">
        <w:rPr>
          <w:rFonts w:ascii="Times New Roman" w:hAnsi="Times New Roman" w:cs="Times New Roman"/>
          <w:sz w:val="24"/>
          <w:szCs w:val="24"/>
        </w:rPr>
        <w:t>l vastaspoolele vastamiseks tähtaja.</w:t>
      </w:r>
      <w:r w:rsidRPr="5B5D0416" w:rsidR="5DD6B20A">
        <w:rPr>
          <w:rFonts w:ascii="Times New Roman" w:hAnsi="Times New Roman" w:cs="Times New Roman"/>
          <w:sz w:val="24"/>
          <w:szCs w:val="24"/>
        </w:rPr>
        <w:t xml:space="preserve"> </w:t>
      </w:r>
    </w:p>
    <w:p w:rsidR="00025FDD" w:rsidP="00166DF7" w:rsidRDefault="00D212EE" w14:paraId="63B101B3" w14:textId="4B410BD2">
      <w:pPr>
        <w:pStyle w:val="Loendilik"/>
        <w:tabs>
          <w:tab w:val="left" w:pos="426"/>
        </w:tabs>
        <w:spacing w:after="0" w:line="240" w:lineRule="auto"/>
        <w:ind w:left="0"/>
        <w:jc w:val="both"/>
        <w:rPr>
          <w:rFonts w:ascii="Times New Roman" w:hAnsi="Times New Roman" w:cs="Times New Roman"/>
          <w:sz w:val="24"/>
          <w:szCs w:val="24"/>
        </w:rPr>
      </w:pPr>
      <w:r w:rsidRPr="5B5D0416" w:rsidR="0133D57D">
        <w:rPr>
          <w:rFonts w:ascii="Times New Roman" w:hAnsi="Times New Roman" w:cs="Times New Roman"/>
          <w:sz w:val="24"/>
          <w:szCs w:val="24"/>
        </w:rPr>
        <w:t xml:space="preserve">(3) </w:t>
      </w:r>
      <w:r w:rsidRPr="5B5D0416" w:rsidR="093CAE83">
        <w:rPr>
          <w:rFonts w:ascii="Times New Roman" w:hAnsi="Times New Roman" w:cs="Times New Roman"/>
          <w:sz w:val="24"/>
          <w:szCs w:val="24"/>
        </w:rPr>
        <w:t xml:space="preserve">Kui avalduses esitatud nõuetest loobutakse osaliselt, siis loobutud nõuete osas menetlus lõpetatakse ning ülejäänud nõuete osas menetlus jätkub. </w:t>
      </w:r>
      <w:commentRangeStart w:id="436334043"/>
      <w:r w:rsidRPr="5B5D0416" w:rsidR="2464B1C8">
        <w:rPr>
          <w:rFonts w:ascii="Times New Roman" w:hAnsi="Times New Roman" w:cs="Times New Roman"/>
          <w:sz w:val="24"/>
          <w:szCs w:val="24"/>
        </w:rPr>
        <w:t>Nõudest</w:t>
      </w:r>
      <w:r w:rsidRPr="5B5D0416" w:rsidR="446EBD5A">
        <w:rPr>
          <w:rFonts w:ascii="Times New Roman" w:hAnsi="Times New Roman" w:cs="Times New Roman"/>
          <w:sz w:val="24"/>
          <w:szCs w:val="24"/>
        </w:rPr>
        <w:t xml:space="preserve"> loobumine lahendatakse</w:t>
      </w:r>
      <w:commentRangeEnd w:id="436334043"/>
      <w:r>
        <w:rPr>
          <w:rStyle w:val="CommentReference"/>
        </w:rPr>
        <w:commentReference w:id="436334043"/>
      </w:r>
      <w:r w:rsidRPr="5B5D0416" w:rsidR="446EBD5A">
        <w:rPr>
          <w:rFonts w:ascii="Times New Roman" w:hAnsi="Times New Roman" w:cs="Times New Roman"/>
          <w:sz w:val="24"/>
          <w:szCs w:val="24"/>
        </w:rPr>
        <w:t xml:space="preserve"> töövaidluskomisjoni juhataja määrusega sama</w:t>
      </w:r>
      <w:r w:rsidRPr="5B5D0416" w:rsidR="1C0384B6">
        <w:rPr>
          <w:rFonts w:ascii="Times New Roman" w:hAnsi="Times New Roman" w:cs="Times New Roman"/>
          <w:sz w:val="24"/>
          <w:szCs w:val="24"/>
        </w:rPr>
        <w:t>s</w:t>
      </w:r>
      <w:r w:rsidRPr="5B5D0416" w:rsidR="446EBD5A">
        <w:rPr>
          <w:rFonts w:ascii="Times New Roman" w:hAnsi="Times New Roman" w:cs="Times New Roman"/>
          <w:sz w:val="24"/>
          <w:szCs w:val="24"/>
        </w:rPr>
        <w:t xml:space="preserve"> töövaidlusasja</w:t>
      </w:r>
      <w:r w:rsidRPr="5B5D0416" w:rsidR="1C0384B6">
        <w:rPr>
          <w:rFonts w:ascii="Times New Roman" w:hAnsi="Times New Roman" w:cs="Times New Roman"/>
          <w:sz w:val="24"/>
          <w:szCs w:val="24"/>
        </w:rPr>
        <w:t>s</w:t>
      </w:r>
      <w:r w:rsidRPr="5B5D0416" w:rsidR="0133D57D">
        <w:rPr>
          <w:rFonts w:ascii="Times New Roman" w:hAnsi="Times New Roman" w:cs="Times New Roman"/>
          <w:sz w:val="24"/>
          <w:szCs w:val="24"/>
        </w:rPr>
        <w:t>.“;</w:t>
      </w:r>
      <w:r w:rsidRPr="5B5D0416" w:rsidR="01DB5D0A">
        <w:rPr>
          <w:rFonts w:ascii="Times New Roman" w:hAnsi="Times New Roman" w:cs="Times New Roman"/>
          <w:sz w:val="24"/>
          <w:szCs w:val="24"/>
        </w:rPr>
        <w:t xml:space="preserve"> </w:t>
      </w:r>
    </w:p>
    <w:p w:rsidR="00D212EE" w:rsidP="000F5605" w:rsidRDefault="00D212EE" w14:paraId="6BDD87BE" w14:textId="77777777">
      <w:pPr>
        <w:pStyle w:val="Loendilik"/>
        <w:tabs>
          <w:tab w:val="left" w:pos="426"/>
        </w:tabs>
        <w:spacing w:after="0" w:line="240" w:lineRule="auto"/>
        <w:ind w:left="0"/>
        <w:jc w:val="both"/>
        <w:rPr>
          <w:rFonts w:ascii="Times New Roman" w:hAnsi="Times New Roman" w:cs="Times New Roman"/>
          <w:sz w:val="24"/>
          <w:szCs w:val="24"/>
        </w:rPr>
      </w:pPr>
    </w:p>
    <w:p w:rsidR="00D212EE" w:rsidDel="00EE45CE" w:rsidP="00FD78AF" w:rsidRDefault="00004869" w14:paraId="7C0F0F3C" w14:textId="5D13BB55">
      <w:pPr>
        <w:pStyle w:val="Loendilik"/>
        <w:tabs>
          <w:tab w:val="left" w:pos="426"/>
        </w:tabs>
        <w:spacing w:after="0" w:line="240" w:lineRule="auto"/>
        <w:ind w:left="0"/>
        <w:jc w:val="both"/>
        <w:rPr>
          <w:rFonts w:ascii="Times New Roman" w:hAnsi="Times New Roman" w:cs="Times New Roman"/>
          <w:sz w:val="24"/>
          <w:szCs w:val="24"/>
        </w:rPr>
      </w:pPr>
      <w:commentRangeStart w:id="549442263"/>
      <w:commentRangeStart w:id="800923343"/>
      <w:r w:rsidRPr="5B5D0416" w:rsidR="7F8296F6">
        <w:rPr>
          <w:rFonts w:ascii="Times New Roman" w:hAnsi="Times New Roman" w:cs="Times New Roman"/>
          <w:b w:val="1"/>
          <w:bCs w:val="1"/>
          <w:sz w:val="24"/>
          <w:szCs w:val="24"/>
        </w:rPr>
        <w:t>32</w:t>
      </w:r>
      <w:r w:rsidRPr="5B5D0416" w:rsidR="6E918272">
        <w:rPr>
          <w:rFonts w:ascii="Times New Roman" w:hAnsi="Times New Roman" w:cs="Times New Roman"/>
          <w:b w:val="1"/>
          <w:bCs w:val="1"/>
          <w:sz w:val="24"/>
          <w:szCs w:val="24"/>
        </w:rPr>
        <w:t>)</w:t>
      </w:r>
      <w:commentRangeEnd w:id="549442263"/>
      <w:r>
        <w:rPr>
          <w:rStyle w:val="CommentReference"/>
        </w:rPr>
        <w:commentReference w:id="549442263"/>
      </w:r>
      <w:commentRangeEnd w:id="800923343"/>
      <w:r>
        <w:rPr>
          <w:rStyle w:val="CommentReference"/>
        </w:rPr>
        <w:commentReference w:id="800923343"/>
      </w:r>
      <w:r w:rsidRPr="5B5D0416" w:rsidR="6E918272">
        <w:rPr>
          <w:rFonts w:ascii="Times New Roman" w:hAnsi="Times New Roman" w:cs="Times New Roman"/>
          <w:sz w:val="24"/>
          <w:szCs w:val="24"/>
        </w:rPr>
        <w:t xml:space="preserve"> </w:t>
      </w:r>
      <w:r w:rsidRPr="5B5D0416" w:rsidR="0133D57D">
        <w:rPr>
          <w:rFonts w:ascii="Times New Roman" w:hAnsi="Times New Roman" w:cs="Times New Roman"/>
          <w:sz w:val="24"/>
          <w:szCs w:val="24"/>
        </w:rPr>
        <w:t>paragrahvi 30 täiendatakse lõikega 4 järgmises sõnastuses:</w:t>
      </w:r>
    </w:p>
    <w:p w:rsidRPr="00EE45CE" w:rsidR="00D212EE" w:rsidP="000F5605" w:rsidRDefault="00D212EE" w14:paraId="43906BC9" w14:textId="5B6F1A54">
      <w:pPr>
        <w:pStyle w:val="Loendilik"/>
        <w:tabs>
          <w:tab w:val="left" w:pos="426"/>
        </w:tabs>
        <w:spacing w:after="0" w:line="240" w:lineRule="auto"/>
        <w:ind w:left="0"/>
        <w:jc w:val="both"/>
        <w:rPr>
          <w:rFonts w:ascii="Times New Roman" w:hAnsi="Times New Roman" w:cs="Times New Roman"/>
          <w:sz w:val="24"/>
          <w:szCs w:val="24"/>
        </w:rPr>
      </w:pPr>
      <w:r w:rsidRPr="00EE45CE" w:rsidDel="00EE45CE">
        <w:rPr>
          <w:rFonts w:ascii="Times New Roman" w:hAnsi="Times New Roman" w:cs="Times New Roman"/>
          <w:sz w:val="24"/>
          <w:szCs w:val="24"/>
        </w:rPr>
        <w:t>„(4) Avalduste liitmiseks ei peeta käimasolevas menetluses uute nõuete esitamist samade poolte vahel. Uue nõude esitamise korral võtab töövaidluskomisjoni juhataja nõude määrusega menetlusse käimasoleva</w:t>
      </w:r>
      <w:r w:rsidR="008E0E58">
        <w:rPr>
          <w:rFonts w:ascii="Times New Roman" w:hAnsi="Times New Roman" w:cs="Times New Roman"/>
          <w:sz w:val="24"/>
          <w:szCs w:val="24"/>
        </w:rPr>
        <w:t>s</w:t>
      </w:r>
      <w:r w:rsidRPr="00EE45CE" w:rsidDel="00EE45CE">
        <w:rPr>
          <w:rFonts w:ascii="Times New Roman" w:hAnsi="Times New Roman" w:cs="Times New Roman"/>
          <w:sz w:val="24"/>
          <w:szCs w:val="24"/>
        </w:rPr>
        <w:t xml:space="preserve"> </w:t>
      </w:r>
      <w:r w:rsidR="008E0E58">
        <w:rPr>
          <w:rFonts w:ascii="Times New Roman" w:hAnsi="Times New Roman" w:cs="Times New Roman"/>
          <w:sz w:val="24"/>
          <w:szCs w:val="24"/>
        </w:rPr>
        <w:t>asjas</w:t>
      </w:r>
      <w:r w:rsidRPr="00EE45CE" w:rsidDel="00EE45CE">
        <w:rPr>
          <w:rFonts w:ascii="Times New Roman" w:hAnsi="Times New Roman" w:cs="Times New Roman"/>
          <w:sz w:val="24"/>
          <w:szCs w:val="24"/>
        </w:rPr>
        <w:t>.“</w:t>
      </w:r>
      <w:r w:rsidRPr="00EE45CE">
        <w:rPr>
          <w:rFonts w:ascii="Times New Roman" w:hAnsi="Times New Roman" w:cs="Times New Roman"/>
          <w:sz w:val="24"/>
          <w:szCs w:val="24"/>
        </w:rPr>
        <w:t>;</w:t>
      </w:r>
    </w:p>
    <w:p w:rsidR="00D212EE" w:rsidP="000F5605" w:rsidRDefault="00D212EE" w14:paraId="44015349" w14:textId="77777777">
      <w:pPr>
        <w:pStyle w:val="Loendilik"/>
        <w:tabs>
          <w:tab w:val="left" w:pos="426"/>
        </w:tabs>
        <w:spacing w:after="0" w:line="240" w:lineRule="auto"/>
        <w:ind w:left="0"/>
        <w:jc w:val="both"/>
        <w:rPr>
          <w:rFonts w:ascii="Times New Roman" w:hAnsi="Times New Roman" w:cs="Times New Roman"/>
          <w:sz w:val="24"/>
          <w:szCs w:val="24"/>
        </w:rPr>
      </w:pPr>
    </w:p>
    <w:p w:rsidR="00D212EE" w:rsidP="00A20092" w:rsidRDefault="00004869" w14:paraId="64CA48FF" w14:textId="2DE31CEE">
      <w:pPr>
        <w:pStyle w:val="Loendilik"/>
        <w:tabs>
          <w:tab w:val="left" w:pos="426"/>
        </w:tabs>
        <w:spacing w:after="0" w:line="240" w:lineRule="auto"/>
        <w:ind w:left="0"/>
        <w:jc w:val="both"/>
        <w:rPr>
          <w:rFonts w:ascii="Times New Roman" w:hAnsi="Times New Roman" w:cs="Times New Roman"/>
          <w:sz w:val="24"/>
          <w:szCs w:val="24"/>
        </w:rPr>
      </w:pPr>
      <w:r>
        <w:rPr>
          <w:rFonts w:ascii="Times New Roman" w:hAnsi="Times New Roman" w:cs="Times New Roman"/>
          <w:b/>
          <w:bCs/>
          <w:sz w:val="24"/>
          <w:szCs w:val="24"/>
        </w:rPr>
        <w:t>33</w:t>
      </w:r>
      <w:r w:rsidRPr="00330A29" w:rsidR="00E94331">
        <w:rPr>
          <w:rFonts w:ascii="Times New Roman" w:hAnsi="Times New Roman" w:cs="Times New Roman"/>
          <w:b/>
          <w:bCs/>
          <w:sz w:val="24"/>
          <w:szCs w:val="24"/>
        </w:rPr>
        <w:t>)</w:t>
      </w:r>
      <w:r w:rsidR="00E94331">
        <w:rPr>
          <w:rFonts w:ascii="Times New Roman" w:hAnsi="Times New Roman" w:cs="Times New Roman"/>
          <w:sz w:val="24"/>
          <w:szCs w:val="24"/>
        </w:rPr>
        <w:t xml:space="preserve"> </w:t>
      </w:r>
      <w:r w:rsidR="00D212EE">
        <w:rPr>
          <w:rFonts w:ascii="Times New Roman" w:hAnsi="Times New Roman" w:cs="Times New Roman"/>
          <w:sz w:val="24"/>
          <w:szCs w:val="24"/>
        </w:rPr>
        <w:t>paragrahvi 32 lõike 1</w:t>
      </w:r>
      <w:r w:rsidR="0048214C">
        <w:rPr>
          <w:rFonts w:ascii="Times New Roman" w:hAnsi="Times New Roman" w:cs="Times New Roman"/>
          <w:sz w:val="24"/>
          <w:szCs w:val="24"/>
        </w:rPr>
        <w:t xml:space="preserve"> sissejuhatavast lauseosast</w:t>
      </w:r>
      <w:r w:rsidR="00D212EE">
        <w:rPr>
          <w:rFonts w:ascii="Times New Roman" w:hAnsi="Times New Roman" w:cs="Times New Roman"/>
          <w:sz w:val="24"/>
          <w:szCs w:val="24"/>
        </w:rPr>
        <w:t xml:space="preserve"> jäetakse välja sõnad „juhataja või sekretäri“;</w:t>
      </w:r>
    </w:p>
    <w:p w:rsidR="00610F3A" w:rsidP="000F5605" w:rsidRDefault="00610F3A" w14:paraId="5DAF3647" w14:textId="77777777">
      <w:pPr>
        <w:pStyle w:val="Loendilik"/>
        <w:tabs>
          <w:tab w:val="left" w:pos="426"/>
        </w:tabs>
        <w:spacing w:after="0" w:line="240" w:lineRule="auto"/>
        <w:ind w:left="0"/>
        <w:jc w:val="both"/>
        <w:rPr>
          <w:rFonts w:ascii="Times New Roman" w:hAnsi="Times New Roman" w:cs="Times New Roman"/>
          <w:sz w:val="24"/>
          <w:szCs w:val="24"/>
        </w:rPr>
      </w:pPr>
    </w:p>
    <w:p w:rsidR="00610F3A" w:rsidP="00134123" w:rsidRDefault="00004869" w14:paraId="68963D6E" w14:textId="1C34449D">
      <w:pPr>
        <w:pStyle w:val="Loendilik"/>
        <w:tabs>
          <w:tab w:val="left" w:pos="426"/>
        </w:tabs>
        <w:spacing w:after="0" w:line="240" w:lineRule="auto"/>
        <w:ind w:left="0"/>
        <w:jc w:val="both"/>
        <w:rPr>
          <w:rFonts w:ascii="Times New Roman" w:hAnsi="Times New Roman" w:cs="Times New Roman"/>
          <w:sz w:val="24"/>
          <w:szCs w:val="24"/>
        </w:rPr>
      </w:pPr>
      <w:r>
        <w:rPr>
          <w:rFonts w:ascii="Times New Roman" w:hAnsi="Times New Roman" w:cs="Times New Roman"/>
          <w:b/>
          <w:bCs/>
          <w:sz w:val="24"/>
          <w:szCs w:val="24"/>
        </w:rPr>
        <w:t>34</w:t>
      </w:r>
      <w:r w:rsidRPr="00330A29" w:rsidR="00C9549B">
        <w:rPr>
          <w:rFonts w:ascii="Times New Roman" w:hAnsi="Times New Roman" w:cs="Times New Roman"/>
          <w:b/>
          <w:bCs/>
          <w:sz w:val="24"/>
          <w:szCs w:val="24"/>
        </w:rPr>
        <w:t>)</w:t>
      </w:r>
      <w:r w:rsidR="00C9549B">
        <w:rPr>
          <w:rFonts w:ascii="Times New Roman" w:hAnsi="Times New Roman" w:cs="Times New Roman"/>
          <w:sz w:val="24"/>
          <w:szCs w:val="24"/>
        </w:rPr>
        <w:t xml:space="preserve"> </w:t>
      </w:r>
      <w:r w:rsidR="00610F3A">
        <w:rPr>
          <w:rFonts w:ascii="Times New Roman" w:hAnsi="Times New Roman" w:cs="Times New Roman"/>
          <w:sz w:val="24"/>
          <w:szCs w:val="24"/>
        </w:rPr>
        <w:t>paragrahvi 32 lõikes 2</w:t>
      </w:r>
      <w:r w:rsidR="006A49FF">
        <w:rPr>
          <w:rFonts w:ascii="Times New Roman" w:hAnsi="Times New Roman" w:cs="Times New Roman"/>
          <w:sz w:val="24"/>
          <w:szCs w:val="24"/>
        </w:rPr>
        <w:t xml:space="preserve"> ja </w:t>
      </w:r>
      <w:r w:rsidRPr="008E4F36" w:rsidR="006A49FF">
        <w:rPr>
          <w:rFonts w:ascii="Times New Roman" w:hAnsi="Times New Roman" w:cs="Times New Roman"/>
          <w:sz w:val="24"/>
          <w:szCs w:val="24"/>
        </w:rPr>
        <w:t>§ 49 lõikes 1</w:t>
      </w:r>
      <w:r w:rsidRPr="008E4F36" w:rsidR="00610F3A">
        <w:rPr>
          <w:rFonts w:ascii="Times New Roman" w:hAnsi="Times New Roman" w:cs="Times New Roman"/>
          <w:sz w:val="24"/>
          <w:szCs w:val="24"/>
        </w:rPr>
        <w:t xml:space="preserve"> asendatakse sõna „ja“ sõnaga „või“;</w:t>
      </w:r>
    </w:p>
    <w:p w:rsidR="00D212EE" w:rsidP="000F5605" w:rsidRDefault="00D212EE" w14:paraId="5A14F313" w14:textId="4E4E4BFB">
      <w:pPr>
        <w:pStyle w:val="Loendilik"/>
        <w:tabs>
          <w:tab w:val="left" w:pos="426"/>
        </w:tabs>
        <w:spacing w:after="0" w:line="240" w:lineRule="auto"/>
        <w:ind w:left="0"/>
        <w:jc w:val="both"/>
        <w:rPr>
          <w:rFonts w:ascii="Times New Roman" w:hAnsi="Times New Roman" w:cs="Times New Roman"/>
          <w:sz w:val="24"/>
          <w:szCs w:val="24"/>
        </w:rPr>
      </w:pPr>
    </w:p>
    <w:p w:rsidRPr="00853879" w:rsidR="00D212EE" w:rsidP="000C0FFA" w:rsidRDefault="00A84AFF" w14:paraId="2BC6637E" w14:textId="714FBE4B">
      <w:pPr>
        <w:pStyle w:val="Loendilik"/>
        <w:tabs>
          <w:tab w:val="left" w:pos="426"/>
        </w:tabs>
        <w:spacing w:after="0" w:line="240" w:lineRule="auto"/>
        <w:ind w:left="0"/>
        <w:jc w:val="both"/>
        <w:rPr>
          <w:rFonts w:ascii="Times New Roman" w:hAnsi="Times New Roman" w:cs="Times New Roman"/>
          <w:sz w:val="24"/>
          <w:szCs w:val="24"/>
        </w:rPr>
      </w:pPr>
      <w:commentRangeStart w:id="54493947"/>
      <w:r w:rsidRPr="5B5D0416" w:rsidR="7DFBCF57">
        <w:rPr>
          <w:rFonts w:ascii="Times New Roman" w:hAnsi="Times New Roman" w:cs="Times New Roman"/>
          <w:b w:val="1"/>
          <w:bCs w:val="1"/>
          <w:sz w:val="24"/>
          <w:szCs w:val="24"/>
        </w:rPr>
        <w:t>35</w:t>
      </w:r>
      <w:r w:rsidRPr="5B5D0416" w:rsidR="6B115F76">
        <w:rPr>
          <w:rFonts w:ascii="Times New Roman" w:hAnsi="Times New Roman" w:cs="Times New Roman"/>
          <w:b w:val="1"/>
          <w:bCs w:val="1"/>
          <w:sz w:val="24"/>
          <w:szCs w:val="24"/>
        </w:rPr>
        <w:t>)</w:t>
      </w:r>
      <w:commentRangeEnd w:id="54493947"/>
      <w:r>
        <w:rPr>
          <w:rStyle w:val="CommentReference"/>
        </w:rPr>
        <w:commentReference w:id="54493947"/>
      </w:r>
      <w:r w:rsidRPr="5B5D0416" w:rsidR="6B115F76">
        <w:rPr>
          <w:rFonts w:ascii="Times New Roman" w:hAnsi="Times New Roman" w:cs="Times New Roman"/>
          <w:sz w:val="24"/>
          <w:szCs w:val="24"/>
        </w:rPr>
        <w:t xml:space="preserve"> </w:t>
      </w:r>
      <w:r w:rsidRPr="5B5D0416" w:rsidR="0133D57D">
        <w:rPr>
          <w:rFonts w:ascii="Times New Roman" w:hAnsi="Times New Roman" w:cs="Times New Roman"/>
          <w:sz w:val="24"/>
          <w:szCs w:val="24"/>
        </w:rPr>
        <w:t>paragrahvi 32 lõi</w:t>
      </w:r>
      <w:r w:rsidRPr="5B5D0416" w:rsidR="7DAB8C16">
        <w:rPr>
          <w:rFonts w:ascii="Times New Roman" w:hAnsi="Times New Roman" w:cs="Times New Roman"/>
          <w:sz w:val="24"/>
          <w:szCs w:val="24"/>
        </w:rPr>
        <w:t>k</w:t>
      </w:r>
      <w:r w:rsidRPr="5B5D0416" w:rsidR="0133D57D">
        <w:rPr>
          <w:rFonts w:ascii="Times New Roman" w:hAnsi="Times New Roman" w:cs="Times New Roman"/>
          <w:sz w:val="24"/>
          <w:szCs w:val="24"/>
        </w:rPr>
        <w:t>e 3</w:t>
      </w:r>
      <w:r w:rsidRPr="5B5D0416" w:rsidR="7DAB8C16">
        <w:rPr>
          <w:rFonts w:ascii="Times New Roman" w:hAnsi="Times New Roman" w:cs="Times New Roman"/>
          <w:sz w:val="24"/>
          <w:szCs w:val="24"/>
        </w:rPr>
        <w:t xml:space="preserve"> teine lause</w:t>
      </w:r>
      <w:r w:rsidRPr="5B5D0416" w:rsidR="60EB90DA">
        <w:rPr>
          <w:rFonts w:ascii="Times New Roman" w:hAnsi="Times New Roman" w:cs="Times New Roman"/>
          <w:sz w:val="24"/>
          <w:szCs w:val="24"/>
        </w:rPr>
        <w:t xml:space="preserve"> muudetakse ja sõnastatakse</w:t>
      </w:r>
      <w:r w:rsidRPr="5B5D0416" w:rsidR="2EAC4D6B">
        <w:rPr>
          <w:rFonts w:ascii="Times New Roman" w:hAnsi="Times New Roman" w:cs="Times New Roman"/>
          <w:sz w:val="24"/>
          <w:szCs w:val="24"/>
        </w:rPr>
        <w:t xml:space="preserve"> </w:t>
      </w:r>
      <w:r w:rsidRPr="5B5D0416" w:rsidR="60EB90DA">
        <w:rPr>
          <w:rFonts w:ascii="Times New Roman" w:hAnsi="Times New Roman" w:cs="Times New Roman"/>
          <w:sz w:val="24"/>
          <w:szCs w:val="24"/>
        </w:rPr>
        <w:t>järgmiselt:</w:t>
      </w:r>
    </w:p>
    <w:p w:rsidR="00D212EE" w:rsidP="000F5605" w:rsidRDefault="00D212EE" w14:paraId="3367FA67" w14:textId="47FA85A8">
      <w:pPr>
        <w:pStyle w:val="Loendilik"/>
        <w:tabs>
          <w:tab w:val="left" w:pos="426"/>
        </w:tabs>
        <w:spacing w:after="0" w:line="240" w:lineRule="auto"/>
        <w:ind w:left="0"/>
        <w:jc w:val="both"/>
        <w:rPr>
          <w:rFonts w:ascii="Times New Roman" w:hAnsi="Times New Roman" w:cs="Times New Roman"/>
          <w:sz w:val="24"/>
          <w:szCs w:val="24"/>
        </w:rPr>
      </w:pPr>
      <w:r w:rsidRPr="00853879">
        <w:rPr>
          <w:rFonts w:ascii="Times New Roman" w:hAnsi="Times New Roman" w:cs="Times New Roman"/>
          <w:sz w:val="24"/>
          <w:szCs w:val="24"/>
        </w:rPr>
        <w:t xml:space="preserve">„Töövaidluskomisjoni juhataja võtab vastunõude </w:t>
      </w:r>
      <w:r w:rsidR="00154BC4">
        <w:rPr>
          <w:rFonts w:ascii="Times New Roman" w:hAnsi="Times New Roman" w:cs="Times New Roman"/>
          <w:sz w:val="24"/>
          <w:szCs w:val="24"/>
        </w:rPr>
        <w:t xml:space="preserve">käimasolevasse </w:t>
      </w:r>
      <w:r w:rsidRPr="00853879">
        <w:rPr>
          <w:rFonts w:ascii="Times New Roman" w:hAnsi="Times New Roman" w:cs="Times New Roman"/>
          <w:sz w:val="24"/>
          <w:szCs w:val="24"/>
        </w:rPr>
        <w:t xml:space="preserve">menetlusse </w:t>
      </w:r>
      <w:r w:rsidR="00154BC4">
        <w:rPr>
          <w:rFonts w:ascii="Times New Roman" w:hAnsi="Times New Roman" w:cs="Times New Roman"/>
          <w:sz w:val="24"/>
          <w:szCs w:val="24"/>
        </w:rPr>
        <w:t>määrusega</w:t>
      </w:r>
      <w:r w:rsidRPr="00853879">
        <w:rPr>
          <w:rFonts w:ascii="Times New Roman" w:hAnsi="Times New Roman" w:cs="Times New Roman"/>
          <w:sz w:val="24"/>
          <w:szCs w:val="24"/>
        </w:rPr>
        <w:t>.“;</w:t>
      </w:r>
    </w:p>
    <w:p w:rsidR="00D212EE" w:rsidP="000F5605" w:rsidRDefault="00D212EE" w14:paraId="7420C79C" w14:textId="77777777">
      <w:pPr>
        <w:pStyle w:val="Loendilik"/>
        <w:tabs>
          <w:tab w:val="left" w:pos="426"/>
        </w:tabs>
        <w:spacing w:after="0" w:line="240" w:lineRule="auto"/>
        <w:ind w:left="0"/>
        <w:jc w:val="both"/>
        <w:rPr>
          <w:rFonts w:ascii="Times New Roman" w:hAnsi="Times New Roman" w:cs="Times New Roman"/>
          <w:sz w:val="24"/>
          <w:szCs w:val="24"/>
        </w:rPr>
      </w:pPr>
    </w:p>
    <w:p w:rsidR="00155C7C" w:rsidP="00166DF7" w:rsidRDefault="006C3708" w14:paraId="1582A576" w14:textId="6DC7D281">
      <w:pPr>
        <w:pStyle w:val="Loendilik"/>
        <w:tabs>
          <w:tab w:val="left" w:pos="426"/>
        </w:tabs>
        <w:spacing w:after="0" w:line="240" w:lineRule="auto"/>
        <w:ind w:left="0"/>
        <w:jc w:val="both"/>
        <w:rPr>
          <w:rFonts w:ascii="Times New Roman" w:hAnsi="Times New Roman" w:cs="Times New Roman"/>
          <w:sz w:val="24"/>
          <w:szCs w:val="24"/>
        </w:rPr>
      </w:pPr>
      <w:r>
        <w:rPr>
          <w:rFonts w:ascii="Times New Roman" w:hAnsi="Times New Roman" w:cs="Times New Roman"/>
          <w:b/>
          <w:bCs/>
          <w:sz w:val="24"/>
          <w:szCs w:val="24"/>
        </w:rPr>
        <w:t>36</w:t>
      </w:r>
      <w:r w:rsidRPr="00330A29" w:rsidR="00B605DF">
        <w:rPr>
          <w:rFonts w:ascii="Times New Roman" w:hAnsi="Times New Roman" w:cs="Times New Roman"/>
          <w:b/>
          <w:bCs/>
          <w:sz w:val="24"/>
          <w:szCs w:val="24"/>
        </w:rPr>
        <w:t>)</w:t>
      </w:r>
      <w:r w:rsidR="00B605DF">
        <w:rPr>
          <w:rFonts w:ascii="Times New Roman" w:hAnsi="Times New Roman" w:cs="Times New Roman"/>
          <w:sz w:val="24"/>
          <w:szCs w:val="24"/>
        </w:rPr>
        <w:t xml:space="preserve"> </w:t>
      </w:r>
      <w:r w:rsidR="00155C7C">
        <w:rPr>
          <w:rFonts w:ascii="Times New Roman" w:hAnsi="Times New Roman" w:cs="Times New Roman"/>
          <w:sz w:val="24"/>
          <w:szCs w:val="24"/>
        </w:rPr>
        <w:t>paragrahvi 32 lõige 4 tunnistatakse kehtetuks;</w:t>
      </w:r>
    </w:p>
    <w:p w:rsidRPr="00815279" w:rsidR="00815279" w:rsidP="000F5605" w:rsidRDefault="00815279" w14:paraId="634AA75C" w14:textId="77777777">
      <w:pPr>
        <w:pStyle w:val="Loendilik"/>
        <w:tabs>
          <w:tab w:val="left" w:pos="426"/>
        </w:tabs>
        <w:spacing w:after="0" w:line="240" w:lineRule="auto"/>
        <w:ind w:left="0"/>
        <w:jc w:val="both"/>
        <w:rPr>
          <w:rFonts w:ascii="Times New Roman" w:hAnsi="Times New Roman" w:cs="Times New Roman"/>
          <w:sz w:val="24"/>
          <w:szCs w:val="24"/>
        </w:rPr>
      </w:pPr>
    </w:p>
    <w:p w:rsidRPr="00641C4F" w:rsidR="00155C7C" w:rsidP="00707645" w:rsidRDefault="00707645" w14:paraId="0B85A52A" w14:textId="40467467">
      <w:pPr>
        <w:pStyle w:val="Loendilik"/>
        <w:tabs>
          <w:tab w:val="left" w:pos="426"/>
        </w:tabs>
        <w:spacing w:after="0" w:line="240" w:lineRule="auto"/>
        <w:ind w:left="0"/>
        <w:jc w:val="both"/>
        <w:rPr>
          <w:rFonts w:ascii="Times New Roman" w:hAnsi="Times New Roman" w:cs="Times New Roman"/>
          <w:sz w:val="24"/>
          <w:szCs w:val="24"/>
        </w:rPr>
      </w:pPr>
      <w:r w:rsidRPr="5B5D0416" w:rsidR="6EE1C325">
        <w:rPr>
          <w:rFonts w:ascii="Times New Roman" w:hAnsi="Times New Roman" w:cs="Times New Roman"/>
          <w:b w:val="1"/>
          <w:bCs w:val="1"/>
          <w:sz w:val="24"/>
          <w:szCs w:val="24"/>
        </w:rPr>
        <w:t>3</w:t>
      </w:r>
      <w:r w:rsidRPr="5B5D0416" w:rsidR="0B1FD594">
        <w:rPr>
          <w:rFonts w:ascii="Times New Roman" w:hAnsi="Times New Roman" w:cs="Times New Roman"/>
          <w:b w:val="1"/>
          <w:bCs w:val="1"/>
          <w:sz w:val="24"/>
          <w:szCs w:val="24"/>
        </w:rPr>
        <w:t>7</w:t>
      </w:r>
      <w:r w:rsidRPr="5B5D0416" w:rsidR="6EE1C325">
        <w:rPr>
          <w:rFonts w:ascii="Times New Roman" w:hAnsi="Times New Roman" w:cs="Times New Roman"/>
          <w:b w:val="1"/>
          <w:bCs w:val="1"/>
          <w:sz w:val="24"/>
          <w:szCs w:val="24"/>
        </w:rPr>
        <w:t>)</w:t>
      </w:r>
      <w:r w:rsidRPr="5B5D0416" w:rsidR="6EE1C325">
        <w:rPr>
          <w:rFonts w:ascii="Times New Roman" w:hAnsi="Times New Roman" w:cs="Times New Roman"/>
          <w:sz w:val="24"/>
          <w:szCs w:val="24"/>
        </w:rPr>
        <w:t xml:space="preserve"> </w:t>
      </w:r>
      <w:r w:rsidRPr="5B5D0416" w:rsidR="688BD368">
        <w:rPr>
          <w:rFonts w:ascii="Times New Roman" w:hAnsi="Times New Roman" w:cs="Times New Roman"/>
          <w:sz w:val="24"/>
          <w:szCs w:val="24"/>
        </w:rPr>
        <w:t xml:space="preserve">paragrahvi 35 lõiget 1 täiendatakse </w:t>
      </w:r>
      <w:r w:rsidRPr="5B5D0416" w:rsidR="2A6B46C1">
        <w:rPr>
          <w:rFonts w:ascii="Times New Roman" w:hAnsi="Times New Roman" w:cs="Times New Roman"/>
          <w:sz w:val="24"/>
          <w:szCs w:val="24"/>
        </w:rPr>
        <w:t xml:space="preserve">pärast </w:t>
      </w:r>
      <w:r w:rsidRPr="5B5D0416" w:rsidR="5C9A9462">
        <w:rPr>
          <w:rFonts w:ascii="Times New Roman" w:hAnsi="Times New Roman" w:cs="Times New Roman"/>
          <w:sz w:val="24"/>
          <w:szCs w:val="24"/>
        </w:rPr>
        <w:t>sõna</w:t>
      </w:r>
      <w:r w:rsidRPr="5B5D0416" w:rsidR="2A6B46C1">
        <w:rPr>
          <w:rFonts w:ascii="Times New Roman" w:hAnsi="Times New Roman" w:cs="Times New Roman"/>
          <w:sz w:val="24"/>
          <w:szCs w:val="24"/>
        </w:rPr>
        <w:t xml:space="preserve"> „arvates“</w:t>
      </w:r>
      <w:r w:rsidRPr="5B5D0416" w:rsidR="688BD368">
        <w:rPr>
          <w:rFonts w:ascii="Times New Roman" w:hAnsi="Times New Roman" w:cs="Times New Roman"/>
          <w:sz w:val="24"/>
          <w:szCs w:val="24"/>
        </w:rPr>
        <w:t xml:space="preserve"> </w:t>
      </w:r>
      <w:r w:rsidRPr="5B5D0416" w:rsidR="7B940F5D">
        <w:rPr>
          <w:rFonts w:ascii="Times New Roman" w:hAnsi="Times New Roman" w:cs="Times New Roman"/>
          <w:sz w:val="24"/>
          <w:szCs w:val="24"/>
        </w:rPr>
        <w:t>tekstiosaga</w:t>
      </w:r>
      <w:r w:rsidRPr="5B5D0416" w:rsidR="3981887D">
        <w:rPr>
          <w:rFonts w:ascii="Times New Roman" w:hAnsi="Times New Roman" w:cs="Times New Roman"/>
          <w:sz w:val="24"/>
          <w:szCs w:val="24"/>
        </w:rPr>
        <w:t xml:space="preserve"> </w:t>
      </w:r>
      <w:commentRangeStart w:id="1245174024"/>
      <w:del w:author="Maarja-Liis Lall - JUSTDIGI" w:date="2025-10-29T11:13:17.699Z" w:id="1857231084">
        <w:r w:rsidRPr="5B5D0416" w:rsidDel="6EE1C325">
          <w:rPr>
            <w:rFonts w:ascii="Times New Roman" w:hAnsi="Times New Roman" w:cs="Times New Roman"/>
            <w:sz w:val="24"/>
            <w:szCs w:val="24"/>
          </w:rPr>
          <w:delText xml:space="preserve"> </w:delText>
        </w:r>
      </w:del>
      <w:commentRangeEnd w:id="1245174024"/>
      <w:r>
        <w:rPr>
          <w:rStyle w:val="CommentReference"/>
        </w:rPr>
        <w:commentReference w:id="1245174024"/>
      </w:r>
      <w:r w:rsidRPr="5B5D0416" w:rsidR="42D370E3">
        <w:rPr>
          <w:rFonts w:ascii="Times New Roman" w:hAnsi="Times New Roman" w:cs="Times New Roman"/>
          <w:sz w:val="24"/>
          <w:szCs w:val="24"/>
        </w:rPr>
        <w:t>„</w:t>
      </w:r>
      <w:r w:rsidRPr="5B5D0416" w:rsidR="5C7897FF">
        <w:rPr>
          <w:rFonts w:ascii="Times New Roman" w:hAnsi="Times New Roman" w:cs="Times New Roman"/>
          <w:sz w:val="24"/>
          <w:szCs w:val="24"/>
        </w:rPr>
        <w:t xml:space="preserve">, </w:t>
      </w:r>
      <w:r w:rsidRPr="5B5D0416" w:rsidR="2A6B46C1">
        <w:rPr>
          <w:rFonts w:ascii="Times New Roman" w:hAnsi="Times New Roman" w:cs="Times New Roman"/>
          <w:sz w:val="24"/>
          <w:szCs w:val="24"/>
        </w:rPr>
        <w:t>välja arvatud juhul</w:t>
      </w:r>
      <w:r w:rsidRPr="5B5D0416" w:rsidR="164A1D3A">
        <w:rPr>
          <w:rFonts w:ascii="Times New Roman" w:hAnsi="Times New Roman" w:cs="Times New Roman"/>
          <w:sz w:val="24"/>
          <w:szCs w:val="24"/>
        </w:rPr>
        <w:t>,</w:t>
      </w:r>
      <w:r w:rsidRPr="5B5D0416" w:rsidR="2A6B46C1">
        <w:rPr>
          <w:rFonts w:ascii="Times New Roman" w:hAnsi="Times New Roman" w:cs="Times New Roman"/>
          <w:sz w:val="24"/>
          <w:szCs w:val="24"/>
        </w:rPr>
        <w:t xml:space="preserve"> kui </w:t>
      </w:r>
      <w:r w:rsidRPr="5B5D0416" w:rsidR="776F6218">
        <w:rPr>
          <w:rFonts w:ascii="Times New Roman" w:hAnsi="Times New Roman" w:cs="Times New Roman"/>
          <w:sz w:val="24"/>
          <w:szCs w:val="24"/>
        </w:rPr>
        <w:t xml:space="preserve">töövaidluskomisjon </w:t>
      </w:r>
      <w:commentRangeStart w:id="524573136"/>
      <w:r w:rsidRPr="5B5D0416" w:rsidR="5FF09B97">
        <w:rPr>
          <w:rFonts w:ascii="Times New Roman" w:hAnsi="Times New Roman" w:cs="Times New Roman"/>
          <w:sz w:val="24"/>
          <w:szCs w:val="24"/>
        </w:rPr>
        <w:t>pikendab</w:t>
      </w:r>
      <w:commentRangeEnd w:id="524573136"/>
      <w:r>
        <w:rPr>
          <w:rStyle w:val="CommentReference"/>
        </w:rPr>
        <w:commentReference w:id="524573136"/>
      </w:r>
      <w:r w:rsidRPr="5B5D0416" w:rsidR="5FF09B97">
        <w:rPr>
          <w:rFonts w:ascii="Times New Roman" w:hAnsi="Times New Roman" w:cs="Times New Roman"/>
          <w:sz w:val="24"/>
          <w:szCs w:val="24"/>
        </w:rPr>
        <w:t xml:space="preserve"> menetlustähtaega</w:t>
      </w:r>
      <w:r w:rsidRPr="5B5D0416" w:rsidR="2A6B46C1">
        <w:rPr>
          <w:rFonts w:ascii="Times New Roman" w:hAnsi="Times New Roman" w:cs="Times New Roman"/>
          <w:sz w:val="24"/>
          <w:szCs w:val="24"/>
        </w:rPr>
        <w:t xml:space="preserve"> </w:t>
      </w:r>
      <w:r w:rsidRPr="5B5D0416" w:rsidR="2A6B46C1">
        <w:rPr>
          <w:rFonts w:ascii="Times New Roman" w:hAnsi="Times New Roman" w:cs="Times New Roman"/>
          <w:sz w:val="24"/>
          <w:szCs w:val="24"/>
        </w:rPr>
        <w:t>objektiivsete asjaolude</w:t>
      </w:r>
      <w:r w:rsidRPr="5B5D0416" w:rsidR="7B940F5D">
        <w:rPr>
          <w:rFonts w:ascii="Times New Roman" w:hAnsi="Times New Roman" w:cs="Times New Roman"/>
          <w:sz w:val="24"/>
          <w:szCs w:val="24"/>
        </w:rPr>
        <w:t xml:space="preserve"> tõttu</w:t>
      </w:r>
      <w:r w:rsidRPr="5B5D0416" w:rsidR="7BE46FDA">
        <w:rPr>
          <w:rFonts w:ascii="Times New Roman" w:hAnsi="Times New Roman" w:cs="Times New Roman"/>
          <w:sz w:val="24"/>
          <w:szCs w:val="24"/>
        </w:rPr>
        <w:t>“;</w:t>
      </w:r>
    </w:p>
    <w:p w:rsidR="00A35B75" w:rsidP="000F5605" w:rsidRDefault="00A35B75" w14:paraId="26E4A775" w14:textId="77777777">
      <w:pPr>
        <w:pStyle w:val="Loendilik"/>
        <w:tabs>
          <w:tab w:val="left" w:pos="426"/>
        </w:tabs>
        <w:spacing w:after="0" w:line="240" w:lineRule="auto"/>
        <w:ind w:left="0"/>
        <w:jc w:val="both"/>
        <w:rPr>
          <w:rFonts w:ascii="Times New Roman" w:hAnsi="Times New Roman" w:cs="Times New Roman"/>
          <w:sz w:val="24"/>
          <w:szCs w:val="24"/>
        </w:rPr>
      </w:pPr>
    </w:p>
    <w:p w:rsidRPr="00330A29" w:rsidR="00DA407A" w:rsidP="00166DF7" w:rsidRDefault="00C15BE5" w14:paraId="7D21091E" w14:textId="3832FE0A">
      <w:pPr>
        <w:pStyle w:val="Loendilik"/>
        <w:tabs>
          <w:tab w:val="left" w:pos="426"/>
        </w:tabs>
        <w:spacing w:after="0" w:line="240" w:lineRule="auto"/>
        <w:ind w:left="0"/>
        <w:jc w:val="both"/>
        <w:rPr>
          <w:rFonts w:ascii="Times New Roman" w:hAnsi="Times New Roman" w:cs="Times New Roman"/>
          <w:sz w:val="24"/>
          <w:szCs w:val="24"/>
        </w:rPr>
      </w:pPr>
      <w:r w:rsidRPr="00330A29">
        <w:rPr>
          <w:rFonts w:ascii="Times New Roman" w:hAnsi="Times New Roman" w:cs="Times New Roman"/>
          <w:b/>
          <w:bCs/>
          <w:sz w:val="24"/>
          <w:szCs w:val="24"/>
        </w:rPr>
        <w:t>3</w:t>
      </w:r>
      <w:r w:rsidRPr="00330A29" w:rsidR="006C3708">
        <w:rPr>
          <w:rFonts w:ascii="Times New Roman" w:hAnsi="Times New Roman" w:cs="Times New Roman"/>
          <w:b/>
          <w:bCs/>
          <w:sz w:val="24"/>
          <w:szCs w:val="24"/>
        </w:rPr>
        <w:t>8</w:t>
      </w:r>
      <w:r w:rsidRPr="00330A29">
        <w:rPr>
          <w:rFonts w:ascii="Times New Roman" w:hAnsi="Times New Roman" w:cs="Times New Roman"/>
          <w:b/>
          <w:bCs/>
          <w:sz w:val="24"/>
          <w:szCs w:val="24"/>
        </w:rPr>
        <w:t>)</w:t>
      </w:r>
      <w:r>
        <w:rPr>
          <w:rFonts w:ascii="Times New Roman" w:hAnsi="Times New Roman" w:cs="Times New Roman"/>
          <w:sz w:val="24"/>
          <w:szCs w:val="24"/>
        </w:rPr>
        <w:t xml:space="preserve"> </w:t>
      </w:r>
      <w:r w:rsidRPr="006C7530" w:rsidR="00293B5C">
        <w:rPr>
          <w:rFonts w:ascii="Times New Roman" w:hAnsi="Times New Roman" w:cs="Times New Roman"/>
          <w:sz w:val="24"/>
          <w:szCs w:val="24"/>
        </w:rPr>
        <w:t xml:space="preserve">paragrahvi 35 </w:t>
      </w:r>
      <w:r w:rsidRPr="006C7530" w:rsidR="001357B0">
        <w:rPr>
          <w:rFonts w:ascii="Times New Roman" w:hAnsi="Times New Roman" w:cs="Times New Roman"/>
          <w:sz w:val="24"/>
          <w:szCs w:val="24"/>
        </w:rPr>
        <w:t xml:space="preserve">täiendatakse lõikega 3 järgmises sõnastuses: </w:t>
      </w:r>
    </w:p>
    <w:p w:rsidR="00077C5A" w:rsidP="00E6294C" w:rsidRDefault="00830051" w14:paraId="2F7C9639" w14:textId="2DBB2C87">
      <w:pPr>
        <w:pStyle w:val="Loendilik"/>
        <w:tabs>
          <w:tab w:val="left" w:pos="426"/>
        </w:tabs>
        <w:spacing w:after="0" w:line="240" w:lineRule="auto"/>
        <w:ind w:left="0"/>
        <w:jc w:val="both"/>
      </w:pPr>
      <w:r w:rsidRPr="5B5D0416" w:rsidR="44EA65D6">
        <w:rPr>
          <w:rFonts w:ascii="Times New Roman" w:hAnsi="Times New Roman" w:cs="Times New Roman"/>
          <w:sz w:val="24"/>
          <w:szCs w:val="24"/>
        </w:rPr>
        <w:t>„</w:t>
      </w:r>
      <w:r w:rsidRPr="5B5D0416" w:rsidR="5C9A9462">
        <w:rPr>
          <w:rFonts w:ascii="Times New Roman" w:hAnsi="Times New Roman" w:cs="Times New Roman"/>
          <w:sz w:val="24"/>
          <w:szCs w:val="24"/>
        </w:rPr>
        <w:t xml:space="preserve">(3) </w:t>
      </w:r>
      <w:r w:rsidRPr="5B5D0416" w:rsidR="44EA65D6">
        <w:rPr>
          <w:rStyle w:val="cf01"/>
          <w:rFonts w:ascii="Times New Roman" w:hAnsi="Times New Roman" w:cs="Times New Roman"/>
          <w:sz w:val="24"/>
          <w:szCs w:val="24"/>
        </w:rPr>
        <w:t>Käesoleva paragrahvi lõigetes 1 ja 2 sätestatud juh</w:t>
      </w:r>
      <w:r w:rsidRPr="5B5D0416" w:rsidR="560D38ED">
        <w:rPr>
          <w:rStyle w:val="cf01"/>
          <w:rFonts w:ascii="Times New Roman" w:hAnsi="Times New Roman" w:cs="Times New Roman"/>
          <w:sz w:val="24"/>
          <w:szCs w:val="24"/>
        </w:rPr>
        <w:t>tudel</w:t>
      </w:r>
      <w:r w:rsidRPr="5B5D0416" w:rsidR="44EA65D6">
        <w:rPr>
          <w:rStyle w:val="cf01"/>
          <w:rFonts w:ascii="Times New Roman" w:hAnsi="Times New Roman" w:cs="Times New Roman"/>
          <w:sz w:val="24"/>
          <w:szCs w:val="24"/>
        </w:rPr>
        <w:t xml:space="preserve"> </w:t>
      </w:r>
      <w:commentRangeStart w:id="512014996"/>
      <w:r w:rsidRPr="5B5D0416" w:rsidR="44EA65D6">
        <w:rPr>
          <w:rStyle w:val="cf01"/>
          <w:rFonts w:ascii="Times New Roman" w:hAnsi="Times New Roman" w:cs="Times New Roman"/>
          <w:sz w:val="24"/>
          <w:szCs w:val="24"/>
        </w:rPr>
        <w:t>lõpetab</w:t>
      </w:r>
      <w:commentRangeEnd w:id="512014996"/>
      <w:r>
        <w:rPr>
          <w:rStyle w:val="CommentReference"/>
        </w:rPr>
        <w:commentReference w:id="512014996"/>
      </w:r>
      <w:r w:rsidRPr="5B5D0416" w:rsidR="44EA65D6">
        <w:rPr>
          <w:rStyle w:val="cf01"/>
          <w:rFonts w:ascii="Times New Roman" w:hAnsi="Times New Roman" w:cs="Times New Roman"/>
          <w:sz w:val="24"/>
          <w:szCs w:val="24"/>
        </w:rPr>
        <w:t xml:space="preserve"> töövaidluskomisjoni juhataja lepitusmenetluse määrusega.</w:t>
      </w:r>
      <w:r w:rsidRPr="5B5D0416" w:rsidR="20AD5B14">
        <w:rPr>
          <w:rStyle w:val="cf01"/>
          <w:rFonts w:ascii="Times New Roman" w:hAnsi="Times New Roman" w:cs="Times New Roman"/>
          <w:sz w:val="24"/>
          <w:szCs w:val="24"/>
        </w:rPr>
        <w:t xml:space="preserve"> Lepituskokkuleppe </w:t>
      </w:r>
      <w:r w:rsidRPr="5B5D0416" w:rsidR="433DFF37">
        <w:rPr>
          <w:rStyle w:val="cf01"/>
          <w:rFonts w:ascii="Times New Roman" w:hAnsi="Times New Roman" w:cs="Times New Roman"/>
          <w:sz w:val="24"/>
          <w:szCs w:val="24"/>
        </w:rPr>
        <w:t>sõlmimist kinnitavas määruses märgitakse lepituskokkuleppe tingimused.</w:t>
      </w:r>
      <w:r w:rsidRPr="5B5D0416" w:rsidR="44EA65D6">
        <w:rPr>
          <w:rStyle w:val="cf01"/>
          <w:rFonts w:ascii="Times New Roman" w:hAnsi="Times New Roman" w:cs="Times New Roman"/>
          <w:sz w:val="24"/>
          <w:szCs w:val="24"/>
        </w:rPr>
        <w:t>“</w:t>
      </w:r>
      <w:r w:rsidRPr="5B5D0416" w:rsidR="15196B23">
        <w:rPr>
          <w:rStyle w:val="cf01"/>
          <w:rFonts w:ascii="Times New Roman" w:hAnsi="Times New Roman" w:cs="Times New Roman"/>
          <w:sz w:val="24"/>
          <w:szCs w:val="24"/>
        </w:rPr>
        <w:t>;</w:t>
      </w:r>
      <w:r w:rsidRPr="5B5D0416" w:rsidR="43E6644B">
        <w:rPr>
          <w:rStyle w:val="cf01"/>
          <w:rFonts w:ascii="Times New Roman" w:hAnsi="Times New Roman" w:cs="Times New Roman"/>
          <w:sz w:val="24"/>
          <w:szCs w:val="24"/>
        </w:rPr>
        <w:t xml:space="preserve"> </w:t>
      </w:r>
    </w:p>
    <w:p w:rsidR="00B455D2" w:rsidP="000F5605" w:rsidRDefault="00B455D2" w14:paraId="4F34E132" w14:textId="77777777">
      <w:pPr>
        <w:pStyle w:val="Loendilik"/>
        <w:tabs>
          <w:tab w:val="left" w:pos="426"/>
        </w:tabs>
        <w:spacing w:after="0" w:line="240" w:lineRule="auto"/>
        <w:ind w:left="0"/>
        <w:jc w:val="both"/>
        <w:rPr>
          <w:rFonts w:ascii="Times New Roman" w:hAnsi="Times New Roman" w:cs="Times New Roman"/>
          <w:sz w:val="24"/>
          <w:szCs w:val="24"/>
        </w:rPr>
      </w:pPr>
    </w:p>
    <w:p w:rsidRPr="00845A2C" w:rsidR="00293B5C" w:rsidP="00166DF7" w:rsidRDefault="00EC3FC8" w14:paraId="7DEFE851" w14:textId="2B81ED2C">
      <w:pPr>
        <w:pStyle w:val="Loendilik"/>
        <w:tabs>
          <w:tab w:val="left" w:pos="426"/>
        </w:tabs>
        <w:spacing w:after="0" w:line="240" w:lineRule="auto"/>
        <w:ind w:left="0"/>
        <w:jc w:val="both"/>
        <w:rPr>
          <w:rFonts w:ascii="Times New Roman" w:hAnsi="Times New Roman" w:cs="Times New Roman"/>
          <w:sz w:val="24"/>
          <w:szCs w:val="24"/>
        </w:rPr>
      </w:pPr>
      <w:r w:rsidRPr="00166DF7">
        <w:rPr>
          <w:rFonts w:ascii="Times New Roman" w:hAnsi="Times New Roman" w:cs="Times New Roman"/>
          <w:b/>
          <w:bCs/>
          <w:sz w:val="24"/>
          <w:szCs w:val="24"/>
        </w:rPr>
        <w:t>3</w:t>
      </w:r>
      <w:r w:rsidR="006C3708">
        <w:rPr>
          <w:rFonts w:ascii="Times New Roman" w:hAnsi="Times New Roman" w:cs="Times New Roman"/>
          <w:b/>
          <w:bCs/>
          <w:sz w:val="24"/>
          <w:szCs w:val="24"/>
        </w:rPr>
        <w:t>9</w:t>
      </w:r>
      <w:r w:rsidRPr="00166DF7">
        <w:rPr>
          <w:rFonts w:ascii="Times New Roman" w:hAnsi="Times New Roman" w:cs="Times New Roman"/>
          <w:b/>
          <w:bCs/>
          <w:sz w:val="24"/>
          <w:szCs w:val="24"/>
        </w:rPr>
        <w:t>)</w:t>
      </w:r>
      <w:r w:rsidRPr="00584A23">
        <w:rPr>
          <w:rFonts w:ascii="Times New Roman" w:hAnsi="Times New Roman" w:cs="Times New Roman"/>
          <w:sz w:val="24"/>
          <w:szCs w:val="24"/>
        </w:rPr>
        <w:t xml:space="preserve"> </w:t>
      </w:r>
      <w:r w:rsidRPr="00584A23" w:rsidR="00572410">
        <w:rPr>
          <w:rFonts w:ascii="Times New Roman" w:hAnsi="Times New Roman" w:cs="Times New Roman"/>
          <w:sz w:val="24"/>
          <w:szCs w:val="24"/>
        </w:rPr>
        <w:t xml:space="preserve">paragrahvi 37 lõiget 2 täiendatakse pärast </w:t>
      </w:r>
      <w:r w:rsidRPr="00584A23" w:rsidR="000052AB">
        <w:rPr>
          <w:rFonts w:ascii="Times New Roman" w:hAnsi="Times New Roman" w:cs="Times New Roman"/>
          <w:sz w:val="24"/>
          <w:szCs w:val="24"/>
        </w:rPr>
        <w:t>sõna</w:t>
      </w:r>
      <w:r w:rsidRPr="00584A23" w:rsidR="00572410">
        <w:rPr>
          <w:rFonts w:ascii="Times New Roman" w:hAnsi="Times New Roman" w:cs="Times New Roman"/>
          <w:sz w:val="24"/>
          <w:szCs w:val="24"/>
        </w:rPr>
        <w:t xml:space="preserve"> „</w:t>
      </w:r>
      <w:r w:rsidRPr="00584A23" w:rsidR="00434CBF">
        <w:rPr>
          <w:rFonts w:ascii="Times New Roman" w:hAnsi="Times New Roman" w:cs="Times New Roman"/>
          <w:sz w:val="24"/>
          <w:szCs w:val="24"/>
        </w:rPr>
        <w:t>asjaolud</w:t>
      </w:r>
      <w:r w:rsidRPr="00584A23" w:rsidR="00572410">
        <w:rPr>
          <w:rFonts w:ascii="Times New Roman" w:hAnsi="Times New Roman" w:cs="Times New Roman"/>
          <w:sz w:val="24"/>
          <w:szCs w:val="24"/>
        </w:rPr>
        <w:t xml:space="preserve">“ </w:t>
      </w:r>
      <w:r w:rsidRPr="00584A23" w:rsidR="00C161E7">
        <w:rPr>
          <w:rFonts w:ascii="Times New Roman" w:hAnsi="Times New Roman" w:cs="Times New Roman"/>
          <w:sz w:val="24"/>
          <w:szCs w:val="24"/>
        </w:rPr>
        <w:t>tekstiosaga</w:t>
      </w:r>
      <w:r w:rsidRPr="00584A23" w:rsidR="001B06B6">
        <w:rPr>
          <w:rFonts w:ascii="Times New Roman" w:hAnsi="Times New Roman" w:cs="Times New Roman"/>
          <w:sz w:val="24"/>
          <w:szCs w:val="24"/>
        </w:rPr>
        <w:t xml:space="preserve"> </w:t>
      </w:r>
      <w:r w:rsidRPr="00584A23" w:rsidR="00572410">
        <w:rPr>
          <w:rFonts w:ascii="Times New Roman" w:hAnsi="Times New Roman" w:cs="Times New Roman"/>
          <w:sz w:val="24"/>
          <w:szCs w:val="24"/>
        </w:rPr>
        <w:t>„</w:t>
      </w:r>
      <w:r w:rsidRPr="00584A23" w:rsidR="008A27CF">
        <w:rPr>
          <w:rFonts w:ascii="Times New Roman" w:hAnsi="Times New Roman" w:cs="Times New Roman"/>
          <w:sz w:val="24"/>
          <w:szCs w:val="24"/>
        </w:rPr>
        <w:t xml:space="preserve">, </w:t>
      </w:r>
      <w:r w:rsidRPr="00584A23" w:rsidR="00572410">
        <w:rPr>
          <w:rFonts w:ascii="Times New Roman" w:hAnsi="Times New Roman" w:cs="Times New Roman"/>
          <w:sz w:val="24"/>
          <w:szCs w:val="24"/>
        </w:rPr>
        <w:t>kohalduva õiguse“;</w:t>
      </w:r>
    </w:p>
    <w:p w:rsidR="00572410" w:rsidP="000F5605" w:rsidRDefault="00572410" w14:paraId="2390263A" w14:textId="77777777">
      <w:pPr>
        <w:pStyle w:val="Loendilik"/>
        <w:tabs>
          <w:tab w:val="left" w:pos="426"/>
        </w:tabs>
        <w:spacing w:after="0" w:line="240" w:lineRule="auto"/>
        <w:ind w:left="0"/>
        <w:jc w:val="both"/>
        <w:rPr>
          <w:rFonts w:ascii="Times New Roman" w:hAnsi="Times New Roman" w:cs="Times New Roman"/>
          <w:sz w:val="24"/>
          <w:szCs w:val="24"/>
        </w:rPr>
      </w:pPr>
    </w:p>
    <w:p w:rsidR="00572410" w:rsidP="00166DF7" w:rsidRDefault="006C3708" w14:paraId="65D362D4" w14:textId="32747180">
      <w:pPr>
        <w:pStyle w:val="Loendilik"/>
        <w:tabs>
          <w:tab w:val="left" w:pos="426"/>
        </w:tabs>
        <w:spacing w:after="0" w:line="240" w:lineRule="auto"/>
        <w:ind w:left="0"/>
        <w:jc w:val="both"/>
        <w:rPr>
          <w:rFonts w:ascii="Times New Roman" w:hAnsi="Times New Roman" w:cs="Times New Roman"/>
          <w:sz w:val="24"/>
          <w:szCs w:val="24"/>
        </w:rPr>
      </w:pPr>
      <w:r>
        <w:rPr>
          <w:rFonts w:ascii="Times New Roman" w:hAnsi="Times New Roman" w:cs="Times New Roman"/>
          <w:b/>
          <w:bCs/>
          <w:sz w:val="24"/>
          <w:szCs w:val="24"/>
        </w:rPr>
        <w:t>40</w:t>
      </w:r>
      <w:r w:rsidRPr="00330A29" w:rsidR="00982FD2">
        <w:rPr>
          <w:rFonts w:ascii="Times New Roman" w:hAnsi="Times New Roman" w:cs="Times New Roman"/>
          <w:b/>
          <w:bCs/>
          <w:sz w:val="24"/>
          <w:szCs w:val="24"/>
        </w:rPr>
        <w:t>)</w:t>
      </w:r>
      <w:r w:rsidR="00982FD2">
        <w:rPr>
          <w:rFonts w:ascii="Times New Roman" w:hAnsi="Times New Roman" w:cs="Times New Roman"/>
          <w:sz w:val="24"/>
          <w:szCs w:val="24"/>
        </w:rPr>
        <w:t xml:space="preserve"> </w:t>
      </w:r>
      <w:r w:rsidR="00572410">
        <w:rPr>
          <w:rFonts w:ascii="Times New Roman" w:hAnsi="Times New Roman" w:cs="Times New Roman"/>
          <w:sz w:val="24"/>
          <w:szCs w:val="24"/>
        </w:rPr>
        <w:t>paragrahvi 37 lõikes</w:t>
      </w:r>
      <w:r w:rsidR="00C161E7">
        <w:rPr>
          <w:rFonts w:ascii="Times New Roman" w:hAnsi="Times New Roman" w:cs="Times New Roman"/>
          <w:sz w:val="24"/>
          <w:szCs w:val="24"/>
        </w:rPr>
        <w:t>t</w:t>
      </w:r>
      <w:r w:rsidR="00572410">
        <w:rPr>
          <w:rFonts w:ascii="Times New Roman" w:hAnsi="Times New Roman" w:cs="Times New Roman"/>
          <w:sz w:val="24"/>
          <w:szCs w:val="24"/>
        </w:rPr>
        <w:t xml:space="preserve"> 3 </w:t>
      </w:r>
      <w:r w:rsidR="00A65EF7">
        <w:rPr>
          <w:rFonts w:ascii="Times New Roman" w:hAnsi="Times New Roman" w:cs="Times New Roman"/>
          <w:sz w:val="24"/>
          <w:szCs w:val="24"/>
        </w:rPr>
        <w:t>jäetakse välja</w:t>
      </w:r>
      <w:r w:rsidR="00572410">
        <w:rPr>
          <w:rFonts w:ascii="Times New Roman" w:hAnsi="Times New Roman" w:cs="Times New Roman"/>
          <w:sz w:val="24"/>
          <w:szCs w:val="24"/>
        </w:rPr>
        <w:t xml:space="preserve"> sõnad „või sekretär“;</w:t>
      </w:r>
    </w:p>
    <w:p w:rsidR="004C0DEA" w:rsidP="000F5605" w:rsidRDefault="004C0DEA" w14:paraId="4087911C" w14:textId="77777777">
      <w:pPr>
        <w:pStyle w:val="Loendilik"/>
        <w:tabs>
          <w:tab w:val="left" w:pos="426"/>
        </w:tabs>
        <w:spacing w:after="0" w:line="240" w:lineRule="auto"/>
        <w:ind w:left="0"/>
        <w:jc w:val="both"/>
        <w:rPr>
          <w:rFonts w:ascii="Times New Roman" w:hAnsi="Times New Roman" w:cs="Times New Roman"/>
          <w:sz w:val="24"/>
          <w:szCs w:val="24"/>
        </w:rPr>
      </w:pPr>
    </w:p>
    <w:p w:rsidR="00572410" w:rsidP="00166DF7" w:rsidRDefault="006C3708" w14:paraId="1CCC786E" w14:textId="677463C0">
      <w:pPr>
        <w:pStyle w:val="Loendilik"/>
        <w:tabs>
          <w:tab w:val="left" w:pos="426"/>
        </w:tabs>
        <w:spacing w:after="0" w:line="240" w:lineRule="auto"/>
        <w:ind w:left="0"/>
        <w:jc w:val="both"/>
        <w:rPr>
          <w:rFonts w:ascii="Times New Roman" w:hAnsi="Times New Roman" w:cs="Times New Roman"/>
          <w:sz w:val="24"/>
          <w:szCs w:val="24"/>
        </w:rPr>
      </w:pPr>
      <w:r w:rsidRPr="5B5D0416" w:rsidR="0B1FD594">
        <w:rPr>
          <w:rFonts w:ascii="Times New Roman" w:hAnsi="Times New Roman" w:cs="Times New Roman"/>
          <w:b w:val="1"/>
          <w:bCs w:val="1"/>
          <w:sz w:val="24"/>
          <w:szCs w:val="24"/>
        </w:rPr>
        <w:t>41</w:t>
      </w:r>
      <w:r w:rsidRPr="5B5D0416" w:rsidR="75438D29">
        <w:rPr>
          <w:rFonts w:ascii="Times New Roman" w:hAnsi="Times New Roman" w:cs="Times New Roman"/>
          <w:b w:val="1"/>
          <w:bCs w:val="1"/>
          <w:sz w:val="24"/>
          <w:szCs w:val="24"/>
        </w:rPr>
        <w:t>)</w:t>
      </w:r>
      <w:r w:rsidRPr="5B5D0416" w:rsidR="75438D29">
        <w:rPr>
          <w:rFonts w:ascii="Times New Roman" w:hAnsi="Times New Roman" w:cs="Times New Roman"/>
          <w:sz w:val="24"/>
          <w:szCs w:val="24"/>
        </w:rPr>
        <w:t xml:space="preserve"> </w:t>
      </w:r>
      <w:r w:rsidRPr="5B5D0416" w:rsidR="647860BC">
        <w:rPr>
          <w:rFonts w:ascii="Times New Roman" w:hAnsi="Times New Roman" w:cs="Times New Roman"/>
          <w:sz w:val="24"/>
          <w:szCs w:val="24"/>
        </w:rPr>
        <w:t xml:space="preserve">paragrahvi 37 </w:t>
      </w:r>
      <w:r w:rsidRPr="5B5D0416" w:rsidR="056748B2">
        <w:rPr>
          <w:rFonts w:ascii="Times New Roman" w:hAnsi="Times New Roman" w:cs="Times New Roman"/>
          <w:sz w:val="24"/>
          <w:szCs w:val="24"/>
        </w:rPr>
        <w:t xml:space="preserve">lõiget 3 </w:t>
      </w:r>
      <w:r w:rsidRPr="5B5D0416" w:rsidR="056748B2">
        <w:rPr>
          <w:rFonts w:ascii="Times New Roman" w:hAnsi="Times New Roman" w:cs="Times New Roman"/>
          <w:sz w:val="24"/>
          <w:szCs w:val="24"/>
        </w:rPr>
        <w:t>täiendatakse</w:t>
      </w:r>
      <w:r w:rsidRPr="5B5D0416" w:rsidR="2827CCB4">
        <w:rPr>
          <w:rFonts w:ascii="Times New Roman" w:hAnsi="Times New Roman" w:cs="Times New Roman"/>
          <w:sz w:val="24"/>
          <w:szCs w:val="24"/>
        </w:rPr>
        <w:t xml:space="preserve"> </w:t>
      </w:r>
      <w:r w:rsidRPr="5B5D0416" w:rsidR="41D26DF8">
        <w:rPr>
          <w:rFonts w:ascii="Times New Roman" w:hAnsi="Times New Roman" w:cs="Times New Roman"/>
          <w:sz w:val="24"/>
          <w:szCs w:val="24"/>
        </w:rPr>
        <w:t xml:space="preserve">teise </w:t>
      </w:r>
      <w:r w:rsidRPr="5B5D0416" w:rsidR="05262985">
        <w:rPr>
          <w:rFonts w:ascii="Times New Roman" w:hAnsi="Times New Roman" w:cs="Times New Roman"/>
          <w:sz w:val="24"/>
          <w:szCs w:val="24"/>
        </w:rPr>
        <w:t>ja kolmanda lausega järgmises sõnastuses:</w:t>
      </w:r>
    </w:p>
    <w:p w:rsidR="004C0DEA" w:rsidP="000F5605" w:rsidRDefault="004C0DEA" w14:paraId="44DE19BE" w14:textId="763A8CBE">
      <w:pPr>
        <w:pStyle w:val="Loendilik"/>
        <w:tabs>
          <w:tab w:val="left" w:pos="426"/>
        </w:tabs>
        <w:spacing w:after="0" w:line="240" w:lineRule="auto"/>
        <w:ind w:left="0"/>
        <w:jc w:val="both"/>
        <w:rPr>
          <w:rFonts w:ascii="Times New Roman" w:hAnsi="Times New Roman" w:cs="Times New Roman"/>
          <w:sz w:val="24"/>
          <w:szCs w:val="24"/>
        </w:rPr>
      </w:pPr>
      <w:r w:rsidRPr="5B5D0416" w:rsidR="647860BC">
        <w:rPr>
          <w:rFonts w:ascii="Times New Roman" w:hAnsi="Times New Roman" w:cs="Times New Roman"/>
          <w:sz w:val="24"/>
          <w:szCs w:val="24"/>
        </w:rPr>
        <w:t>„</w:t>
      </w:r>
      <w:r w:rsidRPr="5B5D0416" w:rsidR="65DFC5F8">
        <w:rPr>
          <w:rFonts w:ascii="Times New Roman" w:hAnsi="Times New Roman" w:cs="Times New Roman"/>
          <w:sz w:val="24"/>
          <w:szCs w:val="24"/>
        </w:rPr>
        <w:t>Töövaidluskomisjon võib t</w:t>
      </w:r>
      <w:r w:rsidRPr="5B5D0416" w:rsidR="7E37C72F">
        <w:rPr>
          <w:rFonts w:ascii="Times New Roman" w:hAnsi="Times New Roman" w:cs="Times New Roman"/>
          <w:sz w:val="24"/>
          <w:szCs w:val="24"/>
        </w:rPr>
        <w:t>ähtaega</w:t>
      </w:r>
      <w:r w:rsidRPr="5B5D0416" w:rsidR="20DB955D">
        <w:rPr>
          <w:rFonts w:ascii="Times New Roman" w:hAnsi="Times New Roman" w:cs="Times New Roman"/>
          <w:sz w:val="24"/>
          <w:szCs w:val="24"/>
        </w:rPr>
        <w:t xml:space="preserve"> </w:t>
      </w:r>
      <w:r w:rsidRPr="5B5D0416" w:rsidR="647860BC">
        <w:rPr>
          <w:rFonts w:ascii="Times New Roman" w:hAnsi="Times New Roman" w:cs="Times New Roman"/>
          <w:sz w:val="24"/>
          <w:szCs w:val="24"/>
        </w:rPr>
        <w:t>poole põhistatud avalduse alusel või omal algatusel mõjuval põhjusel pikendada. Kui</w:t>
      </w:r>
      <w:r w:rsidRPr="5B5D0416" w:rsidR="647860BC">
        <w:rPr>
          <w:rFonts w:ascii="Times New Roman" w:hAnsi="Times New Roman" w:cs="Times New Roman"/>
          <w:sz w:val="24"/>
          <w:szCs w:val="24"/>
        </w:rPr>
        <w:t xml:space="preserve"> menetlustoiming jääb õigel ajal tegemata, kohaldatakse tsiviilkohtumenetluse </w:t>
      </w:r>
      <w:commentRangeStart w:id="601100349"/>
      <w:r w:rsidRPr="5B5D0416" w:rsidR="647860BC">
        <w:rPr>
          <w:rFonts w:ascii="Times New Roman" w:hAnsi="Times New Roman" w:cs="Times New Roman"/>
          <w:sz w:val="24"/>
          <w:szCs w:val="24"/>
        </w:rPr>
        <w:t>seadus</w:t>
      </w:r>
      <w:ins w:author="Maarja-Liis Lall - JUSTDIGI" w:date="2025-11-13T19:49:25.295Z" w:id="238999025">
        <w:r w:rsidRPr="5B5D0416" w:rsidR="4E47A4D3">
          <w:rPr>
            <w:rFonts w:ascii="Times New Roman" w:hAnsi="Times New Roman" w:cs="Times New Roman"/>
            <w:sz w:val="24"/>
            <w:szCs w:val="24"/>
          </w:rPr>
          <w:t>tiku</w:t>
        </w:r>
      </w:ins>
      <w:del w:author="Maarja-Liis Lall - JUSTDIGI" w:date="2025-11-13T19:49:23.988Z" w:id="906356800">
        <w:r w:rsidRPr="5B5D0416" w:rsidDel="647860BC">
          <w:rPr>
            <w:rFonts w:ascii="Times New Roman" w:hAnsi="Times New Roman" w:cs="Times New Roman"/>
            <w:sz w:val="24"/>
            <w:szCs w:val="24"/>
          </w:rPr>
          <w:delText>e</w:delText>
        </w:r>
      </w:del>
      <w:commentRangeEnd w:id="601100349"/>
      <w:r>
        <w:rPr>
          <w:rStyle w:val="CommentReference"/>
        </w:rPr>
        <w:commentReference w:id="601100349"/>
      </w:r>
      <w:r w:rsidRPr="5B5D0416" w:rsidR="647860BC">
        <w:rPr>
          <w:rFonts w:ascii="Times New Roman" w:hAnsi="Times New Roman" w:cs="Times New Roman"/>
          <w:sz w:val="24"/>
          <w:szCs w:val="24"/>
        </w:rPr>
        <w:t xml:space="preserve"> </w:t>
      </w:r>
      <w:commentRangeStart w:id="1093036447"/>
      <w:r w:rsidRPr="5B5D0416" w:rsidR="647860BC">
        <w:rPr>
          <w:rFonts w:ascii="Times New Roman" w:hAnsi="Times New Roman" w:cs="Times New Roman"/>
          <w:sz w:val="24"/>
          <w:szCs w:val="24"/>
        </w:rPr>
        <w:t>§-s 66 sätestatut</w:t>
      </w:r>
      <w:commentRangeEnd w:id="1093036447"/>
      <w:r>
        <w:rPr>
          <w:rStyle w:val="CommentReference"/>
        </w:rPr>
        <w:commentReference w:id="1093036447"/>
      </w:r>
      <w:r w:rsidRPr="5B5D0416" w:rsidR="647860BC">
        <w:rPr>
          <w:rFonts w:ascii="Times New Roman" w:hAnsi="Times New Roman" w:cs="Times New Roman"/>
          <w:sz w:val="24"/>
          <w:szCs w:val="24"/>
        </w:rPr>
        <w:t>.“;</w:t>
      </w:r>
    </w:p>
    <w:p w:rsidR="001F660E" w:rsidP="000F5605" w:rsidRDefault="001F660E" w14:paraId="40C0DA1D" w14:textId="77777777">
      <w:pPr>
        <w:pStyle w:val="Loendilik"/>
        <w:tabs>
          <w:tab w:val="left" w:pos="426"/>
        </w:tabs>
        <w:spacing w:after="0" w:line="240" w:lineRule="auto"/>
        <w:ind w:left="0"/>
        <w:jc w:val="both"/>
        <w:rPr>
          <w:rFonts w:ascii="Times New Roman" w:hAnsi="Times New Roman" w:cs="Times New Roman"/>
          <w:sz w:val="24"/>
          <w:szCs w:val="24"/>
        </w:rPr>
      </w:pPr>
    </w:p>
    <w:p w:rsidR="004C0DEA" w:rsidP="00925F4A" w:rsidRDefault="00AE2D59" w14:paraId="3FC18A34" w14:textId="340B837E">
      <w:pPr>
        <w:pStyle w:val="Loendilik"/>
        <w:spacing w:after="0" w:line="240" w:lineRule="auto"/>
        <w:ind w:left="0"/>
        <w:jc w:val="both"/>
        <w:rPr>
          <w:rFonts w:ascii="Times New Roman" w:hAnsi="Times New Roman" w:cs="Times New Roman"/>
          <w:sz w:val="24"/>
          <w:szCs w:val="24"/>
        </w:rPr>
      </w:pPr>
      <w:r>
        <w:rPr>
          <w:rFonts w:ascii="Times New Roman" w:hAnsi="Times New Roman" w:cs="Times New Roman"/>
          <w:b/>
          <w:bCs/>
          <w:sz w:val="24"/>
          <w:szCs w:val="24"/>
        </w:rPr>
        <w:t>42</w:t>
      </w:r>
      <w:r w:rsidRPr="00330A29" w:rsidR="00A2252C">
        <w:rPr>
          <w:rFonts w:ascii="Times New Roman" w:hAnsi="Times New Roman" w:cs="Times New Roman"/>
          <w:b/>
          <w:bCs/>
          <w:sz w:val="24"/>
          <w:szCs w:val="24"/>
        </w:rPr>
        <w:t>)</w:t>
      </w:r>
      <w:r w:rsidR="00A2252C">
        <w:rPr>
          <w:rFonts w:ascii="Times New Roman" w:hAnsi="Times New Roman" w:cs="Times New Roman"/>
          <w:sz w:val="24"/>
          <w:szCs w:val="24"/>
        </w:rPr>
        <w:t xml:space="preserve"> </w:t>
      </w:r>
      <w:r w:rsidR="00372121">
        <w:rPr>
          <w:rFonts w:ascii="Times New Roman" w:hAnsi="Times New Roman" w:cs="Times New Roman"/>
          <w:sz w:val="24"/>
          <w:szCs w:val="24"/>
        </w:rPr>
        <w:t xml:space="preserve">paragrahvi 37 lõige 4 muudetakse ja sõnastatakse järgmiselt: </w:t>
      </w:r>
    </w:p>
    <w:p w:rsidR="00372121" w:rsidP="00925F4A" w:rsidRDefault="00372121" w14:paraId="0EB05565" w14:textId="15EF8F7F">
      <w:pPr>
        <w:pStyle w:val="Loendilik"/>
        <w:spacing w:after="0" w:line="240" w:lineRule="auto"/>
        <w:ind w:left="0"/>
        <w:jc w:val="both"/>
        <w:rPr>
          <w:rFonts w:ascii="Times New Roman" w:hAnsi="Times New Roman" w:cs="Times New Roman"/>
          <w:sz w:val="24"/>
          <w:szCs w:val="24"/>
        </w:rPr>
      </w:pPr>
      <w:r w:rsidRPr="5B5D0416" w:rsidR="424EACC4">
        <w:rPr>
          <w:rFonts w:ascii="Times New Roman" w:hAnsi="Times New Roman" w:cs="Times New Roman"/>
          <w:sz w:val="24"/>
          <w:szCs w:val="24"/>
        </w:rPr>
        <w:t xml:space="preserve">„(4) Töövaidluskomisjon </w:t>
      </w:r>
      <w:commentRangeStart w:id="378783649"/>
      <w:r w:rsidRPr="5B5D0416" w:rsidR="424EACC4">
        <w:rPr>
          <w:rFonts w:ascii="Times New Roman" w:hAnsi="Times New Roman" w:cs="Times New Roman"/>
          <w:sz w:val="24"/>
          <w:szCs w:val="24"/>
        </w:rPr>
        <w:t>saadab</w:t>
      </w:r>
      <w:commentRangeEnd w:id="378783649"/>
      <w:r>
        <w:rPr>
          <w:rStyle w:val="CommentReference"/>
        </w:rPr>
        <w:commentReference w:id="378783649"/>
      </w:r>
      <w:r w:rsidRPr="5B5D0416" w:rsidR="424EACC4">
        <w:rPr>
          <w:rFonts w:ascii="Times New Roman" w:hAnsi="Times New Roman" w:cs="Times New Roman"/>
          <w:sz w:val="24"/>
          <w:szCs w:val="24"/>
        </w:rPr>
        <w:t xml:space="preserve"> vastaspoolele avalduse ja selle lisade ärakirjad.“;</w:t>
      </w:r>
    </w:p>
    <w:p w:rsidRPr="001F660E" w:rsidR="001F660E" w:rsidP="000F5605" w:rsidRDefault="001F660E" w14:paraId="6B8E3F3A" w14:textId="77777777">
      <w:pPr>
        <w:pStyle w:val="Loendilik"/>
        <w:tabs>
          <w:tab w:val="left" w:pos="426"/>
        </w:tabs>
        <w:spacing w:after="0" w:line="240" w:lineRule="auto"/>
        <w:ind w:left="360"/>
        <w:jc w:val="both"/>
        <w:rPr>
          <w:rFonts w:ascii="Times New Roman" w:hAnsi="Times New Roman" w:cs="Times New Roman"/>
          <w:sz w:val="24"/>
          <w:szCs w:val="24"/>
        </w:rPr>
      </w:pPr>
    </w:p>
    <w:p w:rsidRPr="0047324E" w:rsidR="004C0DEA" w:rsidP="004C21B1" w:rsidRDefault="00AE2D59" w14:paraId="3FE48010" w14:textId="29585C4A">
      <w:pPr>
        <w:pStyle w:val="Loendilik"/>
        <w:tabs>
          <w:tab w:val="left" w:pos="426"/>
        </w:tabs>
        <w:spacing w:after="0" w:line="240" w:lineRule="auto"/>
        <w:ind w:left="0"/>
        <w:jc w:val="both"/>
        <w:rPr>
          <w:rFonts w:ascii="Times New Roman" w:hAnsi="Times New Roman" w:cs="Times New Roman"/>
          <w:sz w:val="24"/>
          <w:szCs w:val="24"/>
        </w:rPr>
      </w:pPr>
      <w:r>
        <w:rPr>
          <w:rFonts w:ascii="Times New Roman" w:hAnsi="Times New Roman" w:cs="Times New Roman"/>
          <w:b/>
          <w:bCs/>
          <w:sz w:val="24"/>
          <w:szCs w:val="24"/>
        </w:rPr>
        <w:lastRenderedPageBreak/>
        <w:t>43</w:t>
      </w:r>
      <w:r w:rsidRPr="00330A29" w:rsidR="00C94DAE">
        <w:rPr>
          <w:rFonts w:ascii="Times New Roman" w:hAnsi="Times New Roman" w:cs="Times New Roman"/>
          <w:b/>
          <w:bCs/>
          <w:sz w:val="24"/>
          <w:szCs w:val="24"/>
        </w:rPr>
        <w:t>)</w:t>
      </w:r>
      <w:r w:rsidR="00C94DAE">
        <w:rPr>
          <w:rFonts w:ascii="Times New Roman" w:hAnsi="Times New Roman" w:cs="Times New Roman"/>
          <w:sz w:val="24"/>
          <w:szCs w:val="24"/>
        </w:rPr>
        <w:t xml:space="preserve"> </w:t>
      </w:r>
      <w:r w:rsidRPr="0047324E" w:rsidR="004C0DEA">
        <w:rPr>
          <w:rFonts w:ascii="Times New Roman" w:hAnsi="Times New Roman" w:cs="Times New Roman"/>
          <w:sz w:val="24"/>
          <w:szCs w:val="24"/>
        </w:rPr>
        <w:t xml:space="preserve">paragrahvi 38 </w:t>
      </w:r>
      <w:r w:rsidR="001D4978">
        <w:rPr>
          <w:rFonts w:ascii="Times New Roman" w:hAnsi="Times New Roman" w:cs="Times New Roman"/>
          <w:sz w:val="24"/>
          <w:szCs w:val="24"/>
        </w:rPr>
        <w:t xml:space="preserve">lõikes 1 asendatakse </w:t>
      </w:r>
      <w:r w:rsidR="002E294F">
        <w:rPr>
          <w:rFonts w:ascii="Times New Roman" w:hAnsi="Times New Roman" w:cs="Times New Roman"/>
          <w:sz w:val="24"/>
          <w:szCs w:val="24"/>
        </w:rPr>
        <w:t>sõnad</w:t>
      </w:r>
      <w:r w:rsidR="001D4978">
        <w:rPr>
          <w:rFonts w:ascii="Times New Roman" w:hAnsi="Times New Roman" w:cs="Times New Roman"/>
          <w:sz w:val="24"/>
          <w:szCs w:val="24"/>
        </w:rPr>
        <w:t xml:space="preserve"> </w:t>
      </w:r>
      <w:r w:rsidR="00743A05">
        <w:rPr>
          <w:rFonts w:ascii="Times New Roman" w:hAnsi="Times New Roman" w:cs="Times New Roman"/>
          <w:sz w:val="24"/>
          <w:szCs w:val="24"/>
        </w:rPr>
        <w:t xml:space="preserve">„arvates selle saamisest töövaidluskomisjonis“ </w:t>
      </w:r>
      <w:r w:rsidR="002E294F">
        <w:rPr>
          <w:rFonts w:ascii="Times New Roman" w:hAnsi="Times New Roman" w:cs="Times New Roman"/>
          <w:sz w:val="24"/>
          <w:szCs w:val="24"/>
        </w:rPr>
        <w:t>sõnadega</w:t>
      </w:r>
      <w:r w:rsidR="00743A05">
        <w:rPr>
          <w:rFonts w:ascii="Times New Roman" w:hAnsi="Times New Roman" w:cs="Times New Roman"/>
          <w:sz w:val="24"/>
          <w:szCs w:val="24"/>
        </w:rPr>
        <w:t xml:space="preserve"> „alates menetlusse võtmisest</w:t>
      </w:r>
      <w:r w:rsidR="00EC6B6B">
        <w:rPr>
          <w:rFonts w:ascii="Times New Roman" w:hAnsi="Times New Roman" w:cs="Times New Roman"/>
          <w:sz w:val="24"/>
          <w:szCs w:val="24"/>
        </w:rPr>
        <w:t>“;</w:t>
      </w:r>
    </w:p>
    <w:p w:rsidRPr="0047324E" w:rsidR="004C0DEA" w:rsidP="000F5605" w:rsidRDefault="004C0DEA" w14:paraId="43F2339E" w14:textId="77777777">
      <w:pPr>
        <w:pStyle w:val="Loendilik"/>
        <w:tabs>
          <w:tab w:val="left" w:pos="426"/>
        </w:tabs>
        <w:spacing w:after="0" w:line="240" w:lineRule="auto"/>
        <w:ind w:left="0"/>
        <w:jc w:val="both"/>
        <w:rPr>
          <w:rFonts w:ascii="Times New Roman" w:hAnsi="Times New Roman" w:cs="Times New Roman"/>
          <w:sz w:val="24"/>
          <w:szCs w:val="24"/>
        </w:rPr>
      </w:pPr>
    </w:p>
    <w:p w:rsidR="004C0DEA" w:rsidP="009823F7" w:rsidRDefault="00AE2D59" w14:paraId="04CE18A0" w14:textId="3DD9450C">
      <w:pPr>
        <w:pStyle w:val="Loendilik"/>
        <w:tabs>
          <w:tab w:val="left" w:pos="426"/>
        </w:tabs>
        <w:spacing w:after="0" w:line="240" w:lineRule="auto"/>
        <w:ind w:left="0"/>
        <w:jc w:val="both"/>
        <w:rPr>
          <w:rFonts w:ascii="Times New Roman" w:hAnsi="Times New Roman" w:cs="Times New Roman"/>
          <w:sz w:val="24"/>
          <w:szCs w:val="24"/>
        </w:rPr>
      </w:pPr>
      <w:r>
        <w:rPr>
          <w:rFonts w:ascii="Times New Roman" w:hAnsi="Times New Roman" w:cs="Times New Roman"/>
          <w:b/>
          <w:bCs/>
          <w:sz w:val="24"/>
          <w:szCs w:val="24"/>
        </w:rPr>
        <w:t>44</w:t>
      </w:r>
      <w:r w:rsidRPr="00330A29" w:rsidR="003D6D41">
        <w:rPr>
          <w:rFonts w:ascii="Times New Roman" w:hAnsi="Times New Roman" w:cs="Times New Roman"/>
          <w:b/>
          <w:bCs/>
          <w:sz w:val="24"/>
          <w:szCs w:val="24"/>
        </w:rPr>
        <w:t>)</w:t>
      </w:r>
      <w:r w:rsidR="003D6D41">
        <w:rPr>
          <w:rFonts w:ascii="Times New Roman" w:hAnsi="Times New Roman" w:cs="Times New Roman"/>
          <w:sz w:val="24"/>
          <w:szCs w:val="24"/>
        </w:rPr>
        <w:t xml:space="preserve"> </w:t>
      </w:r>
      <w:r w:rsidRPr="0047324E" w:rsidR="00077C5A">
        <w:rPr>
          <w:rFonts w:ascii="Times New Roman" w:hAnsi="Times New Roman" w:cs="Times New Roman"/>
          <w:sz w:val="24"/>
          <w:szCs w:val="24"/>
        </w:rPr>
        <w:t>paragrahvi 38 lõige 2</w:t>
      </w:r>
      <w:r w:rsidR="007D4C3D">
        <w:rPr>
          <w:rFonts w:ascii="Times New Roman" w:hAnsi="Times New Roman" w:cs="Times New Roman"/>
          <w:sz w:val="24"/>
          <w:szCs w:val="24"/>
        </w:rPr>
        <w:t xml:space="preserve"> muudetakse ja</w:t>
      </w:r>
      <w:r w:rsidRPr="0047324E" w:rsidR="00077C5A">
        <w:rPr>
          <w:rFonts w:ascii="Times New Roman" w:hAnsi="Times New Roman" w:cs="Times New Roman"/>
          <w:sz w:val="24"/>
          <w:szCs w:val="24"/>
        </w:rPr>
        <w:t xml:space="preserve"> </w:t>
      </w:r>
      <w:r w:rsidR="0002649F">
        <w:rPr>
          <w:rFonts w:ascii="Times New Roman" w:hAnsi="Times New Roman" w:cs="Times New Roman"/>
          <w:sz w:val="24"/>
          <w:szCs w:val="24"/>
        </w:rPr>
        <w:t>sõnastataks</w:t>
      </w:r>
      <w:r w:rsidR="007D4C3D">
        <w:rPr>
          <w:rFonts w:ascii="Times New Roman" w:hAnsi="Times New Roman" w:cs="Times New Roman"/>
          <w:sz w:val="24"/>
          <w:szCs w:val="24"/>
        </w:rPr>
        <w:t>e</w:t>
      </w:r>
      <w:r w:rsidR="0002649F">
        <w:rPr>
          <w:rFonts w:ascii="Times New Roman" w:hAnsi="Times New Roman" w:cs="Times New Roman"/>
          <w:sz w:val="24"/>
          <w:szCs w:val="24"/>
        </w:rPr>
        <w:t xml:space="preserve"> </w:t>
      </w:r>
      <w:r w:rsidR="005F12D5">
        <w:rPr>
          <w:rFonts w:ascii="Times New Roman" w:hAnsi="Times New Roman" w:cs="Times New Roman"/>
          <w:sz w:val="24"/>
          <w:szCs w:val="24"/>
        </w:rPr>
        <w:t>järgmiselt</w:t>
      </w:r>
      <w:r w:rsidR="0002649F">
        <w:rPr>
          <w:rFonts w:ascii="Times New Roman" w:hAnsi="Times New Roman" w:cs="Times New Roman"/>
          <w:sz w:val="24"/>
          <w:szCs w:val="24"/>
        </w:rPr>
        <w:t>:</w:t>
      </w:r>
    </w:p>
    <w:p w:rsidR="00757268" w:rsidP="000F5605" w:rsidRDefault="00374F7F" w14:paraId="1A70FD37" w14:textId="533A9FBF">
      <w:pPr>
        <w:pStyle w:val="Loendilik"/>
        <w:tabs>
          <w:tab w:val="left" w:pos="426"/>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t>
      </w:r>
      <w:r w:rsidR="00877A00">
        <w:rPr>
          <w:rFonts w:ascii="Times New Roman" w:hAnsi="Times New Roman" w:cs="Times New Roman"/>
          <w:sz w:val="24"/>
          <w:szCs w:val="24"/>
        </w:rPr>
        <w:t xml:space="preserve">(2) </w:t>
      </w:r>
      <w:r w:rsidRPr="0002649F" w:rsidR="0002649F">
        <w:rPr>
          <w:rFonts w:ascii="Times New Roman" w:hAnsi="Times New Roman" w:cs="Times New Roman"/>
          <w:sz w:val="24"/>
          <w:szCs w:val="24"/>
        </w:rPr>
        <w:t>Istungi aja muutmisele</w:t>
      </w:r>
      <w:r w:rsidR="00A13C0F">
        <w:rPr>
          <w:rFonts w:ascii="Times New Roman" w:hAnsi="Times New Roman" w:cs="Times New Roman"/>
          <w:sz w:val="24"/>
          <w:szCs w:val="24"/>
        </w:rPr>
        <w:t xml:space="preserve"> ja tühistamisele</w:t>
      </w:r>
      <w:r w:rsidRPr="0002649F" w:rsidR="0002649F">
        <w:rPr>
          <w:rFonts w:ascii="Times New Roman" w:hAnsi="Times New Roman" w:cs="Times New Roman"/>
          <w:sz w:val="24"/>
          <w:szCs w:val="24"/>
        </w:rPr>
        <w:t xml:space="preserve"> kohaldatakse tsiviilkohtumenetluse seadustiku §</w:t>
      </w:r>
      <w:r w:rsidR="004D02F8">
        <w:rPr>
          <w:rFonts w:ascii="Times New Roman" w:hAnsi="Times New Roman" w:cs="Times New Roman"/>
          <w:sz w:val="24"/>
          <w:szCs w:val="24"/>
        </w:rPr>
        <w:t> </w:t>
      </w:r>
      <w:r w:rsidRPr="0002649F" w:rsidR="0002649F">
        <w:rPr>
          <w:rFonts w:ascii="Times New Roman" w:hAnsi="Times New Roman" w:cs="Times New Roman"/>
          <w:sz w:val="24"/>
          <w:szCs w:val="24"/>
        </w:rPr>
        <w:t xml:space="preserve">352 lõiget 1. Uus istung </w:t>
      </w:r>
      <w:r w:rsidR="001F4D61">
        <w:rPr>
          <w:rFonts w:ascii="Times New Roman" w:hAnsi="Times New Roman" w:cs="Times New Roman"/>
          <w:sz w:val="24"/>
          <w:szCs w:val="24"/>
        </w:rPr>
        <w:t>peetakse</w:t>
      </w:r>
      <w:r w:rsidR="00CA4FF2">
        <w:rPr>
          <w:rFonts w:ascii="Times New Roman" w:hAnsi="Times New Roman" w:cs="Times New Roman"/>
          <w:sz w:val="24"/>
          <w:szCs w:val="24"/>
        </w:rPr>
        <w:t xml:space="preserve"> </w:t>
      </w:r>
      <w:r w:rsidRPr="0002649F" w:rsidR="0002649F">
        <w:rPr>
          <w:rFonts w:ascii="Times New Roman" w:hAnsi="Times New Roman" w:cs="Times New Roman"/>
          <w:sz w:val="24"/>
          <w:szCs w:val="24"/>
        </w:rPr>
        <w:t xml:space="preserve">30 kalendripäeva jooksul arvates eelmise istungi toimumise päevast, välja arvatud juhul, kui see pole objektiivsete asjaolude </w:t>
      </w:r>
      <w:r w:rsidR="004D02F8">
        <w:rPr>
          <w:rFonts w:ascii="Times New Roman" w:hAnsi="Times New Roman" w:cs="Times New Roman"/>
          <w:sz w:val="24"/>
          <w:szCs w:val="24"/>
        </w:rPr>
        <w:t>tõttu</w:t>
      </w:r>
      <w:r w:rsidRPr="0002649F" w:rsidR="0002649F">
        <w:rPr>
          <w:rFonts w:ascii="Times New Roman" w:hAnsi="Times New Roman" w:cs="Times New Roman"/>
          <w:sz w:val="24"/>
          <w:szCs w:val="24"/>
        </w:rPr>
        <w:t xml:space="preserve"> võimalik.</w:t>
      </w:r>
      <w:r w:rsidR="004335FA">
        <w:rPr>
          <w:rFonts w:ascii="Times New Roman" w:hAnsi="Times New Roman" w:cs="Times New Roman"/>
          <w:sz w:val="24"/>
          <w:szCs w:val="24"/>
        </w:rPr>
        <w:t xml:space="preserve"> </w:t>
      </w:r>
      <w:r w:rsidRPr="00B84166" w:rsidR="00BA20F3">
        <w:rPr>
          <w:rFonts w:ascii="Times New Roman" w:hAnsi="Times New Roman" w:cs="Times New Roman"/>
          <w:sz w:val="24"/>
          <w:szCs w:val="24"/>
        </w:rPr>
        <w:t>Istungi tühistamise</w:t>
      </w:r>
      <w:r w:rsidR="00D7405A">
        <w:rPr>
          <w:rFonts w:ascii="Times New Roman" w:hAnsi="Times New Roman" w:cs="Times New Roman"/>
          <w:sz w:val="24"/>
          <w:szCs w:val="24"/>
        </w:rPr>
        <w:t xml:space="preserve"> või</w:t>
      </w:r>
      <w:r w:rsidRPr="00B84166" w:rsidR="00BA20F3">
        <w:rPr>
          <w:rFonts w:ascii="Times New Roman" w:hAnsi="Times New Roman" w:cs="Times New Roman"/>
          <w:sz w:val="24"/>
          <w:szCs w:val="24"/>
        </w:rPr>
        <w:t xml:space="preserve"> istungiaja muutmise otsuse teeb töövaidluskomisjoni juhataja viivitamata määrusega ja teavitab sellest menetlusosalisi</w:t>
      </w:r>
      <w:r w:rsidR="005D6B74">
        <w:rPr>
          <w:rFonts w:ascii="Times New Roman" w:hAnsi="Times New Roman" w:cs="Times New Roman"/>
          <w:sz w:val="24"/>
          <w:szCs w:val="24"/>
        </w:rPr>
        <w:t>.</w:t>
      </w:r>
      <w:r w:rsidR="009E35D0">
        <w:rPr>
          <w:rFonts w:ascii="Times New Roman" w:hAnsi="Times New Roman" w:cs="Times New Roman"/>
          <w:sz w:val="24"/>
          <w:szCs w:val="24"/>
        </w:rPr>
        <w:t>“;</w:t>
      </w:r>
    </w:p>
    <w:p w:rsidR="00077C5A" w:rsidP="000F5605" w:rsidRDefault="00077C5A" w14:paraId="018AB374" w14:textId="77777777">
      <w:pPr>
        <w:pStyle w:val="Loendilik"/>
        <w:tabs>
          <w:tab w:val="left" w:pos="426"/>
        </w:tabs>
        <w:spacing w:after="0" w:line="240" w:lineRule="auto"/>
        <w:ind w:left="0"/>
        <w:jc w:val="both"/>
        <w:rPr>
          <w:rFonts w:ascii="Times New Roman" w:hAnsi="Times New Roman" w:cs="Times New Roman"/>
          <w:sz w:val="24"/>
          <w:szCs w:val="24"/>
        </w:rPr>
      </w:pPr>
    </w:p>
    <w:p w:rsidR="00077C5A" w:rsidP="009823F7" w:rsidRDefault="00AE2D59" w14:paraId="69BA812A" w14:textId="0B0F39AF">
      <w:pPr>
        <w:pStyle w:val="Loendilik"/>
        <w:tabs>
          <w:tab w:val="left" w:pos="426"/>
        </w:tabs>
        <w:spacing w:after="0" w:line="240" w:lineRule="auto"/>
        <w:ind w:left="0"/>
        <w:jc w:val="both"/>
        <w:rPr>
          <w:rFonts w:ascii="Times New Roman" w:hAnsi="Times New Roman" w:cs="Times New Roman"/>
          <w:sz w:val="24"/>
          <w:szCs w:val="24"/>
        </w:rPr>
      </w:pPr>
      <w:r w:rsidRPr="5B5D0416" w:rsidR="00DA0AB8">
        <w:rPr>
          <w:rFonts w:ascii="Times New Roman" w:hAnsi="Times New Roman" w:cs="Times New Roman"/>
          <w:b w:val="1"/>
          <w:bCs w:val="1"/>
          <w:sz w:val="24"/>
          <w:szCs w:val="24"/>
        </w:rPr>
        <w:t>45</w:t>
      </w:r>
      <w:r w:rsidRPr="5B5D0416" w:rsidR="7D87D3DC">
        <w:rPr>
          <w:rFonts w:ascii="Times New Roman" w:hAnsi="Times New Roman" w:cs="Times New Roman"/>
          <w:b w:val="1"/>
          <w:bCs w:val="1"/>
          <w:sz w:val="24"/>
          <w:szCs w:val="24"/>
        </w:rPr>
        <w:t>)</w:t>
      </w:r>
      <w:r w:rsidRPr="5B5D0416" w:rsidR="7D87D3DC">
        <w:rPr>
          <w:rFonts w:ascii="Times New Roman" w:hAnsi="Times New Roman" w:cs="Times New Roman"/>
          <w:sz w:val="24"/>
          <w:szCs w:val="24"/>
        </w:rPr>
        <w:t xml:space="preserve"> </w:t>
      </w:r>
      <w:r w:rsidRPr="5B5D0416" w:rsidR="28EF8082">
        <w:rPr>
          <w:rFonts w:ascii="Times New Roman" w:hAnsi="Times New Roman" w:cs="Times New Roman"/>
          <w:sz w:val="24"/>
          <w:szCs w:val="24"/>
        </w:rPr>
        <w:t>paragrahvi 40 pealkirjast jäetakse välja sõna „Rahaliste“;</w:t>
      </w:r>
    </w:p>
    <w:p w:rsidR="006E61D9" w:rsidP="000F5605" w:rsidRDefault="006E61D9" w14:paraId="299702AB" w14:textId="60C1C327">
      <w:pPr>
        <w:pStyle w:val="Loendilik"/>
        <w:tabs>
          <w:tab w:val="left" w:pos="426"/>
        </w:tabs>
        <w:spacing w:after="0" w:line="240" w:lineRule="auto"/>
        <w:ind w:left="0"/>
        <w:jc w:val="both"/>
        <w:rPr>
          <w:rFonts w:ascii="Times New Roman" w:hAnsi="Times New Roman" w:cs="Times New Roman"/>
          <w:sz w:val="24"/>
          <w:szCs w:val="24"/>
        </w:rPr>
      </w:pPr>
    </w:p>
    <w:p w:rsidR="00571308" w:rsidP="00400776" w:rsidRDefault="00AE2D59" w14:paraId="6F3DBC32" w14:textId="62249323">
      <w:pPr>
        <w:pStyle w:val="Loendilik"/>
        <w:tabs>
          <w:tab w:val="left" w:pos="426"/>
        </w:tabs>
        <w:spacing w:after="0" w:line="240" w:lineRule="auto"/>
        <w:ind w:left="0"/>
        <w:jc w:val="both"/>
        <w:rPr>
          <w:rFonts w:ascii="Times New Roman" w:hAnsi="Times New Roman" w:cs="Times New Roman"/>
          <w:sz w:val="24"/>
          <w:szCs w:val="24"/>
        </w:rPr>
      </w:pPr>
      <w:r>
        <w:rPr>
          <w:rFonts w:ascii="Times New Roman" w:hAnsi="Times New Roman" w:cs="Times New Roman"/>
          <w:b/>
          <w:bCs/>
          <w:sz w:val="24"/>
          <w:szCs w:val="24"/>
        </w:rPr>
        <w:t>46</w:t>
      </w:r>
      <w:r w:rsidRPr="00330A29" w:rsidR="00AB1BC2">
        <w:rPr>
          <w:rFonts w:ascii="Times New Roman" w:hAnsi="Times New Roman" w:cs="Times New Roman"/>
          <w:b/>
          <w:bCs/>
          <w:sz w:val="24"/>
          <w:szCs w:val="24"/>
        </w:rPr>
        <w:t>)</w:t>
      </w:r>
      <w:r w:rsidR="00AB1BC2">
        <w:rPr>
          <w:rFonts w:ascii="Times New Roman" w:hAnsi="Times New Roman" w:cs="Times New Roman"/>
          <w:sz w:val="24"/>
          <w:szCs w:val="24"/>
        </w:rPr>
        <w:t xml:space="preserve"> </w:t>
      </w:r>
      <w:r w:rsidR="00571308">
        <w:rPr>
          <w:rFonts w:ascii="Times New Roman" w:hAnsi="Times New Roman" w:cs="Times New Roman"/>
          <w:sz w:val="24"/>
          <w:szCs w:val="24"/>
        </w:rPr>
        <w:t xml:space="preserve">paragrahvi 40 </w:t>
      </w:r>
      <w:r w:rsidR="00AC77D5">
        <w:rPr>
          <w:rFonts w:ascii="Times New Roman" w:hAnsi="Times New Roman" w:cs="Times New Roman"/>
          <w:sz w:val="24"/>
          <w:szCs w:val="24"/>
        </w:rPr>
        <w:t>lõige 1</w:t>
      </w:r>
      <w:r w:rsidR="00A40B78">
        <w:rPr>
          <w:rFonts w:ascii="Times New Roman" w:hAnsi="Times New Roman" w:cs="Times New Roman"/>
          <w:sz w:val="24"/>
          <w:szCs w:val="24"/>
        </w:rPr>
        <w:t xml:space="preserve"> muudetakse ja</w:t>
      </w:r>
      <w:r w:rsidR="00AC77D5">
        <w:rPr>
          <w:rFonts w:ascii="Times New Roman" w:hAnsi="Times New Roman" w:cs="Times New Roman"/>
          <w:sz w:val="24"/>
          <w:szCs w:val="24"/>
        </w:rPr>
        <w:t xml:space="preserve"> sõnastatakse</w:t>
      </w:r>
      <w:r w:rsidR="005110AF">
        <w:rPr>
          <w:rFonts w:ascii="Times New Roman" w:hAnsi="Times New Roman" w:cs="Times New Roman"/>
          <w:sz w:val="24"/>
          <w:szCs w:val="24"/>
        </w:rPr>
        <w:t xml:space="preserve"> </w:t>
      </w:r>
      <w:r w:rsidR="00033ED7">
        <w:rPr>
          <w:rFonts w:ascii="Times New Roman" w:hAnsi="Times New Roman" w:cs="Times New Roman"/>
          <w:sz w:val="24"/>
          <w:szCs w:val="24"/>
        </w:rPr>
        <w:t>järgmiselt</w:t>
      </w:r>
      <w:r w:rsidR="00AC77D5">
        <w:rPr>
          <w:rFonts w:ascii="Times New Roman" w:hAnsi="Times New Roman" w:cs="Times New Roman"/>
          <w:sz w:val="24"/>
          <w:szCs w:val="24"/>
        </w:rPr>
        <w:t>:</w:t>
      </w:r>
    </w:p>
    <w:p w:rsidR="007C3810" w:rsidP="000F5605" w:rsidRDefault="313E8266" w14:paraId="3518AEC1" w14:textId="4B2511D7">
      <w:pPr>
        <w:tabs>
          <w:tab w:val="left" w:pos="426"/>
        </w:tabs>
        <w:spacing w:after="0" w:line="240" w:lineRule="auto"/>
        <w:jc w:val="both"/>
        <w:rPr>
          <w:rFonts w:ascii="Times New Roman" w:hAnsi="Times New Roman" w:cs="Times New Roman"/>
          <w:sz w:val="24"/>
          <w:szCs w:val="24"/>
        </w:rPr>
      </w:pPr>
      <w:r w:rsidRPr="4967BB86">
        <w:rPr>
          <w:rFonts w:ascii="Times New Roman" w:hAnsi="Times New Roman" w:cs="Times New Roman"/>
          <w:sz w:val="24"/>
          <w:szCs w:val="24"/>
        </w:rPr>
        <w:t>„(1)</w:t>
      </w:r>
      <w:r w:rsidRPr="4967BB86" w:rsidR="16C4422E">
        <w:rPr>
          <w:rFonts w:ascii="Times New Roman" w:hAnsi="Times New Roman" w:cs="Times New Roman"/>
          <w:sz w:val="24"/>
          <w:szCs w:val="24"/>
        </w:rPr>
        <w:t xml:space="preserve"> </w:t>
      </w:r>
      <w:r w:rsidRPr="4967BB86" w:rsidR="4109094C">
        <w:rPr>
          <w:rFonts w:ascii="Times New Roman" w:hAnsi="Times New Roman" w:cs="Times New Roman"/>
          <w:sz w:val="24"/>
          <w:szCs w:val="24"/>
        </w:rPr>
        <w:t>Töövaidluskomisjoni juhataja võib omal algatusel või poole taotlusel menetleda avaldust kirjalikus menetluses, kui:</w:t>
      </w:r>
    </w:p>
    <w:p w:rsidR="007C3810" w:rsidP="000F5605" w:rsidRDefault="4109094C" w14:paraId="0F0BA816" w14:textId="77777777">
      <w:pPr>
        <w:tabs>
          <w:tab w:val="left" w:pos="426"/>
        </w:tabs>
        <w:spacing w:after="0" w:line="240" w:lineRule="auto"/>
        <w:jc w:val="both"/>
        <w:rPr>
          <w:rFonts w:ascii="Times New Roman" w:hAnsi="Times New Roman" w:cs="Times New Roman"/>
          <w:sz w:val="24"/>
          <w:szCs w:val="24"/>
        </w:rPr>
      </w:pPr>
      <w:r w:rsidRPr="4967BB86">
        <w:rPr>
          <w:rFonts w:ascii="Times New Roman" w:hAnsi="Times New Roman" w:cs="Times New Roman"/>
          <w:sz w:val="24"/>
          <w:szCs w:val="24"/>
        </w:rPr>
        <w:t>1) nõuete kogusumma ei ületa 8000 eurot</w:t>
      </w:r>
      <w:r w:rsidRPr="4967BB86" w:rsidR="20F6206D">
        <w:rPr>
          <w:rFonts w:ascii="Times New Roman" w:hAnsi="Times New Roman" w:cs="Times New Roman"/>
          <w:sz w:val="24"/>
          <w:szCs w:val="24"/>
        </w:rPr>
        <w:t xml:space="preserve"> või</w:t>
      </w:r>
    </w:p>
    <w:p w:rsidRPr="00167AE7" w:rsidR="00474157" w:rsidP="000F5605" w:rsidRDefault="4109094C" w14:paraId="676FFC7D" w14:textId="2E0D9F74">
      <w:pPr>
        <w:tabs>
          <w:tab w:val="left" w:pos="426"/>
        </w:tabs>
        <w:spacing w:after="0" w:line="240" w:lineRule="auto"/>
        <w:jc w:val="both"/>
        <w:rPr>
          <w:rFonts w:ascii="Times New Roman" w:hAnsi="Times New Roman" w:cs="Times New Roman"/>
          <w:sz w:val="24"/>
          <w:szCs w:val="24"/>
        </w:rPr>
      </w:pPr>
      <w:r w:rsidRPr="5B5D0416" w:rsidR="23619744">
        <w:rPr>
          <w:rFonts w:ascii="Times New Roman" w:hAnsi="Times New Roman" w:cs="Times New Roman"/>
          <w:sz w:val="24"/>
          <w:szCs w:val="24"/>
        </w:rPr>
        <w:t xml:space="preserve">2) </w:t>
      </w:r>
      <w:commentRangeStart w:id="673089724"/>
      <w:r w:rsidRPr="5B5D0416" w:rsidR="23619744">
        <w:rPr>
          <w:rFonts w:ascii="Times New Roman" w:hAnsi="Times New Roman" w:cs="Times New Roman"/>
          <w:sz w:val="24"/>
          <w:szCs w:val="24"/>
        </w:rPr>
        <w:t>vaidluse asjaolud on selged</w:t>
      </w:r>
      <w:commentRangeEnd w:id="673089724"/>
      <w:r>
        <w:rPr>
          <w:rStyle w:val="CommentReference"/>
        </w:rPr>
        <w:commentReference w:id="673089724"/>
      </w:r>
      <w:r w:rsidRPr="5B5D0416" w:rsidR="23619744">
        <w:rPr>
          <w:rFonts w:ascii="Times New Roman" w:hAnsi="Times New Roman" w:cs="Times New Roman"/>
          <w:sz w:val="24"/>
          <w:szCs w:val="24"/>
        </w:rPr>
        <w:t xml:space="preserve"> ning poolte isiklik ilmumine avalduse aluseks olevate asjaolude selgitamiseks ei ole töövaidluskomisjoni juhataja hinnangul vajalik.</w:t>
      </w:r>
      <w:r w:rsidRPr="5B5D0416" w:rsidR="445E1403">
        <w:rPr>
          <w:rFonts w:ascii="Times New Roman" w:hAnsi="Times New Roman" w:cs="Times New Roman"/>
          <w:sz w:val="24"/>
          <w:szCs w:val="24"/>
        </w:rPr>
        <w:t>“;</w:t>
      </w:r>
    </w:p>
    <w:p w:rsidRPr="00571308" w:rsidR="00571308" w:rsidP="000F5605" w:rsidRDefault="00571308" w14:paraId="2140ABAA" w14:textId="77777777">
      <w:pPr>
        <w:pStyle w:val="Loendilik"/>
        <w:tabs>
          <w:tab w:val="left" w:pos="426"/>
        </w:tabs>
        <w:spacing w:after="0" w:line="240" w:lineRule="auto"/>
        <w:ind w:left="0"/>
        <w:jc w:val="both"/>
        <w:rPr>
          <w:rFonts w:ascii="Times New Roman" w:hAnsi="Times New Roman" w:cs="Times New Roman"/>
          <w:sz w:val="24"/>
          <w:szCs w:val="24"/>
        </w:rPr>
      </w:pPr>
    </w:p>
    <w:p w:rsidR="00A65EF7" w:rsidP="00840D34" w:rsidRDefault="00AE2D59" w14:paraId="062D4016" w14:textId="302D9822">
      <w:pPr>
        <w:pStyle w:val="Loendilik"/>
        <w:tabs>
          <w:tab w:val="left" w:pos="426"/>
        </w:tabs>
        <w:spacing w:after="0" w:line="240" w:lineRule="auto"/>
        <w:ind w:left="0"/>
        <w:jc w:val="both"/>
        <w:rPr>
          <w:rFonts w:ascii="Times New Roman" w:hAnsi="Times New Roman" w:cs="Times New Roman"/>
          <w:sz w:val="24"/>
          <w:szCs w:val="24"/>
        </w:rPr>
      </w:pPr>
      <w:commentRangeStart w:id="1488975612"/>
      <w:r w:rsidRPr="5B5D0416" w:rsidR="00DA0AB8">
        <w:rPr>
          <w:rFonts w:ascii="Times New Roman" w:hAnsi="Times New Roman" w:cs="Times New Roman"/>
          <w:b w:val="1"/>
          <w:bCs w:val="1"/>
          <w:sz w:val="24"/>
          <w:szCs w:val="24"/>
        </w:rPr>
        <w:t>47</w:t>
      </w:r>
      <w:r w:rsidRPr="5B5D0416" w:rsidR="686E2476">
        <w:rPr>
          <w:rFonts w:ascii="Times New Roman" w:hAnsi="Times New Roman" w:cs="Times New Roman"/>
          <w:b w:val="1"/>
          <w:bCs w:val="1"/>
          <w:sz w:val="24"/>
          <w:szCs w:val="24"/>
        </w:rPr>
        <w:t>)</w:t>
      </w:r>
      <w:r w:rsidRPr="5B5D0416" w:rsidR="686E2476">
        <w:rPr>
          <w:rFonts w:ascii="Times New Roman" w:hAnsi="Times New Roman" w:cs="Times New Roman"/>
          <w:sz w:val="24"/>
          <w:szCs w:val="24"/>
        </w:rPr>
        <w:t xml:space="preserve"> </w:t>
      </w:r>
      <w:commentRangeEnd w:id="1488975612"/>
      <w:r>
        <w:rPr>
          <w:rStyle w:val="CommentReference"/>
        </w:rPr>
        <w:commentReference w:id="1488975612"/>
      </w:r>
      <w:r w:rsidRPr="5B5D0416" w:rsidR="6EA71E78">
        <w:rPr>
          <w:rFonts w:ascii="Times New Roman" w:hAnsi="Times New Roman" w:cs="Times New Roman"/>
          <w:sz w:val="24"/>
          <w:szCs w:val="24"/>
        </w:rPr>
        <w:t>paragrahvi 41 lõi</w:t>
      </w:r>
      <w:r w:rsidRPr="5B5D0416" w:rsidR="4CBE6AE7">
        <w:rPr>
          <w:rFonts w:ascii="Times New Roman" w:hAnsi="Times New Roman" w:cs="Times New Roman"/>
          <w:sz w:val="24"/>
          <w:szCs w:val="24"/>
        </w:rPr>
        <w:t>ge</w:t>
      </w:r>
      <w:r w:rsidRPr="5B5D0416" w:rsidR="6EA71E78">
        <w:rPr>
          <w:rFonts w:ascii="Times New Roman" w:hAnsi="Times New Roman" w:cs="Times New Roman"/>
          <w:sz w:val="24"/>
          <w:szCs w:val="24"/>
        </w:rPr>
        <w:t xml:space="preserve"> 1</w:t>
      </w:r>
      <w:r w:rsidRPr="5B5D0416" w:rsidR="4CBE6AE7">
        <w:rPr>
          <w:rFonts w:ascii="Times New Roman" w:hAnsi="Times New Roman" w:cs="Times New Roman"/>
          <w:sz w:val="24"/>
          <w:szCs w:val="24"/>
        </w:rPr>
        <w:t xml:space="preserve"> muudetakse ja sõnastatakse järgmiselt:</w:t>
      </w:r>
    </w:p>
    <w:p w:rsidR="00C254C7" w:rsidP="000F5605" w:rsidRDefault="00A65EF7" w14:paraId="2D3C86AC" w14:textId="6D49E8F2">
      <w:pPr>
        <w:tabs>
          <w:tab w:val="left" w:pos="426"/>
        </w:tabs>
        <w:spacing w:after="0" w:line="240" w:lineRule="auto"/>
        <w:jc w:val="both"/>
        <w:rPr>
          <w:rFonts w:ascii="Times New Roman" w:hAnsi="Times New Roman" w:cs="Times New Roman"/>
          <w:sz w:val="24"/>
          <w:szCs w:val="24"/>
        </w:rPr>
      </w:pPr>
      <w:r w:rsidRPr="00B43FAE">
        <w:rPr>
          <w:rFonts w:ascii="Times New Roman" w:hAnsi="Times New Roman" w:cs="Times New Roman"/>
          <w:sz w:val="24"/>
          <w:szCs w:val="24"/>
        </w:rPr>
        <w:t>„(1)</w:t>
      </w:r>
      <w:r w:rsidRPr="005D7497" w:rsidR="005D7497">
        <w:t xml:space="preserve"> </w:t>
      </w:r>
      <w:r w:rsidRPr="00B43FAE" w:rsidR="005D7497">
        <w:rPr>
          <w:rFonts w:ascii="Times New Roman" w:hAnsi="Times New Roman" w:cs="Times New Roman"/>
          <w:sz w:val="24"/>
          <w:szCs w:val="24"/>
        </w:rPr>
        <w:t>Töövaidluskomisjoni istungi toimumise ajast ja kohast teavitamiseks toimetakse menetlusosalistele kutsed kätte.</w:t>
      </w:r>
      <w:r w:rsidR="00840D34">
        <w:rPr>
          <w:rFonts w:ascii="Times New Roman" w:hAnsi="Times New Roman" w:cs="Times New Roman"/>
          <w:sz w:val="24"/>
          <w:szCs w:val="24"/>
        </w:rPr>
        <w:t>“;</w:t>
      </w:r>
    </w:p>
    <w:p w:rsidRPr="00330A29" w:rsidR="00DA407A" w:rsidP="000F5605" w:rsidRDefault="00DA407A" w14:paraId="7757851C" w14:textId="77777777">
      <w:pPr>
        <w:tabs>
          <w:tab w:val="left" w:pos="426"/>
        </w:tabs>
        <w:spacing w:after="0" w:line="240" w:lineRule="auto"/>
        <w:jc w:val="both"/>
        <w:rPr>
          <w:rFonts w:ascii="Times New Roman" w:hAnsi="Times New Roman" w:cs="Times New Roman"/>
          <w:sz w:val="24"/>
          <w:szCs w:val="24"/>
        </w:rPr>
      </w:pPr>
    </w:p>
    <w:p w:rsidR="00571308" w:rsidP="00E32A59" w:rsidRDefault="005479B8" w14:paraId="3DB8062F" w14:textId="04C48AD5">
      <w:pPr>
        <w:pStyle w:val="Loendilik"/>
        <w:tabs>
          <w:tab w:val="left" w:pos="426"/>
        </w:tabs>
        <w:spacing w:after="0" w:line="240" w:lineRule="auto"/>
        <w:ind w:left="0"/>
        <w:jc w:val="both"/>
        <w:rPr>
          <w:rFonts w:ascii="Times New Roman" w:hAnsi="Times New Roman" w:cs="Times New Roman"/>
          <w:sz w:val="24"/>
          <w:szCs w:val="24"/>
        </w:rPr>
      </w:pPr>
      <w:r w:rsidRPr="5B5D0416" w:rsidR="5D36328F">
        <w:rPr>
          <w:rFonts w:ascii="Times New Roman" w:hAnsi="Times New Roman" w:cs="Times New Roman"/>
          <w:b w:val="1"/>
          <w:bCs w:val="1"/>
          <w:sz w:val="24"/>
          <w:szCs w:val="24"/>
        </w:rPr>
        <w:t>4</w:t>
      </w:r>
      <w:r w:rsidRPr="5B5D0416" w:rsidR="794AEF48">
        <w:rPr>
          <w:rFonts w:ascii="Times New Roman" w:hAnsi="Times New Roman" w:cs="Times New Roman"/>
          <w:b w:val="1"/>
          <w:bCs w:val="1"/>
          <w:sz w:val="24"/>
          <w:szCs w:val="24"/>
        </w:rPr>
        <w:t>8</w:t>
      </w:r>
      <w:r w:rsidRPr="5B5D0416" w:rsidR="5D36328F">
        <w:rPr>
          <w:rFonts w:ascii="Times New Roman" w:hAnsi="Times New Roman" w:cs="Times New Roman"/>
          <w:b w:val="1"/>
          <w:bCs w:val="1"/>
          <w:sz w:val="24"/>
          <w:szCs w:val="24"/>
        </w:rPr>
        <w:t>)</w:t>
      </w:r>
      <w:r w:rsidRPr="5B5D0416" w:rsidR="5D36328F">
        <w:rPr>
          <w:rFonts w:ascii="Times New Roman" w:hAnsi="Times New Roman" w:cs="Times New Roman"/>
          <w:sz w:val="24"/>
          <w:szCs w:val="24"/>
        </w:rPr>
        <w:t xml:space="preserve"> </w:t>
      </w:r>
      <w:r w:rsidRPr="5B5D0416" w:rsidR="1BD8466B">
        <w:rPr>
          <w:rFonts w:ascii="Times New Roman" w:hAnsi="Times New Roman" w:cs="Times New Roman"/>
          <w:sz w:val="24"/>
          <w:szCs w:val="24"/>
        </w:rPr>
        <w:t>paragrahvi 42 lõige 2</w:t>
      </w:r>
      <w:r w:rsidRPr="5B5D0416" w:rsidR="3AB965DD">
        <w:rPr>
          <w:rFonts w:ascii="Times New Roman" w:hAnsi="Times New Roman" w:cs="Times New Roman"/>
          <w:sz w:val="24"/>
          <w:szCs w:val="24"/>
        </w:rPr>
        <w:t xml:space="preserve"> muudetakse ja</w:t>
      </w:r>
      <w:r w:rsidRPr="5B5D0416" w:rsidR="1BD8466B">
        <w:rPr>
          <w:rFonts w:ascii="Times New Roman" w:hAnsi="Times New Roman" w:cs="Times New Roman"/>
          <w:sz w:val="24"/>
          <w:szCs w:val="24"/>
        </w:rPr>
        <w:t xml:space="preserve"> sõnastatakse järgmiselt:</w:t>
      </w:r>
    </w:p>
    <w:p w:rsidR="00B60F82" w:rsidP="000F5605" w:rsidRDefault="00B60F82" w14:paraId="741FF80A" w14:textId="6860DF6D">
      <w:pPr>
        <w:pStyle w:val="Loendilik"/>
        <w:tabs>
          <w:tab w:val="left" w:pos="426"/>
        </w:tabs>
        <w:spacing w:after="0" w:line="240" w:lineRule="auto"/>
        <w:ind w:left="0"/>
        <w:jc w:val="both"/>
        <w:rPr>
          <w:rFonts w:ascii="Times New Roman" w:hAnsi="Times New Roman" w:cs="Times New Roman"/>
          <w:sz w:val="24"/>
          <w:szCs w:val="24"/>
        </w:rPr>
      </w:pPr>
      <w:r w:rsidRPr="5B5D0416" w:rsidR="1BD8466B">
        <w:rPr>
          <w:rFonts w:ascii="Times New Roman" w:hAnsi="Times New Roman" w:cs="Times New Roman"/>
          <w:sz w:val="24"/>
          <w:szCs w:val="24"/>
        </w:rPr>
        <w:t xml:space="preserve">„(2) </w:t>
      </w:r>
      <w:r w:rsidRPr="5B5D0416" w:rsidR="1BD8466B">
        <w:rPr>
          <w:rFonts w:ascii="Times New Roman" w:hAnsi="Times New Roman" w:cs="Times New Roman"/>
          <w:sz w:val="24"/>
          <w:szCs w:val="24"/>
        </w:rPr>
        <w:t>Kui välismaala</w:t>
      </w:r>
      <w:r w:rsidRPr="5B5D0416" w:rsidR="2C5CEECC">
        <w:rPr>
          <w:rFonts w:ascii="Times New Roman" w:hAnsi="Times New Roman" w:cs="Times New Roman"/>
          <w:sz w:val="24"/>
          <w:szCs w:val="24"/>
        </w:rPr>
        <w:t>sest töötaja</w:t>
      </w:r>
      <w:r w:rsidRPr="5B5D0416" w:rsidR="1BD8466B">
        <w:rPr>
          <w:rFonts w:ascii="Times New Roman" w:hAnsi="Times New Roman" w:cs="Times New Roman"/>
          <w:sz w:val="24"/>
          <w:szCs w:val="24"/>
        </w:rPr>
        <w:t xml:space="preserve"> on töövaidluse läbivaatamise ajaks Eestist välja saadetud või saadetakse Eestist välja töövaidluse läbivaatamise kestel, vaadatakse </w:t>
      </w:r>
      <w:r w:rsidRPr="5B5D0416" w:rsidR="4991640C">
        <w:rPr>
          <w:rFonts w:ascii="Times New Roman" w:hAnsi="Times New Roman" w:cs="Times New Roman"/>
          <w:sz w:val="24"/>
          <w:szCs w:val="24"/>
        </w:rPr>
        <w:t xml:space="preserve">istungi toimumise korral </w:t>
      </w:r>
      <w:r w:rsidRPr="5B5D0416" w:rsidR="1BD8466B">
        <w:rPr>
          <w:rFonts w:ascii="Times New Roman" w:hAnsi="Times New Roman" w:cs="Times New Roman"/>
          <w:sz w:val="24"/>
          <w:szCs w:val="24"/>
        </w:rPr>
        <w:t>töövaidlusasi läbi tema kohalolekuta</w:t>
      </w:r>
      <w:r w:rsidRPr="5B5D0416" w:rsidR="1BD8466B">
        <w:rPr>
          <w:rFonts w:ascii="Times New Roman" w:hAnsi="Times New Roman" w:cs="Times New Roman"/>
          <w:sz w:val="24"/>
          <w:szCs w:val="24"/>
        </w:rPr>
        <w:t>.“;</w:t>
      </w:r>
    </w:p>
    <w:p w:rsidR="00B60F82" w:rsidP="000F5605" w:rsidRDefault="00B60F82" w14:paraId="61F9070B" w14:textId="77777777">
      <w:pPr>
        <w:pStyle w:val="Loendilik"/>
        <w:tabs>
          <w:tab w:val="left" w:pos="426"/>
        </w:tabs>
        <w:spacing w:after="0" w:line="240" w:lineRule="auto"/>
        <w:ind w:left="0"/>
        <w:jc w:val="both"/>
        <w:rPr>
          <w:rFonts w:ascii="Times New Roman" w:hAnsi="Times New Roman" w:cs="Times New Roman"/>
          <w:sz w:val="24"/>
          <w:szCs w:val="24"/>
        </w:rPr>
      </w:pPr>
    </w:p>
    <w:p w:rsidR="00B60F82" w:rsidP="00E32A59" w:rsidRDefault="00941737" w14:paraId="1A5DFC5A" w14:textId="030ECC53">
      <w:pPr>
        <w:pStyle w:val="Loendilik"/>
        <w:tabs>
          <w:tab w:val="left" w:pos="426"/>
        </w:tabs>
        <w:spacing w:after="0" w:line="240" w:lineRule="auto"/>
        <w:ind w:left="0"/>
        <w:jc w:val="both"/>
        <w:rPr>
          <w:rFonts w:ascii="Times New Roman" w:hAnsi="Times New Roman" w:cs="Times New Roman"/>
          <w:sz w:val="24"/>
          <w:szCs w:val="24"/>
        </w:rPr>
      </w:pPr>
      <w:r w:rsidRPr="00E32A59">
        <w:rPr>
          <w:rFonts w:ascii="Times New Roman" w:hAnsi="Times New Roman" w:cs="Times New Roman"/>
          <w:b/>
          <w:bCs/>
          <w:sz w:val="24"/>
          <w:szCs w:val="24"/>
        </w:rPr>
        <w:t>4</w:t>
      </w:r>
      <w:r w:rsidR="009A5FFF">
        <w:rPr>
          <w:rFonts w:ascii="Times New Roman" w:hAnsi="Times New Roman" w:cs="Times New Roman"/>
          <w:b/>
          <w:bCs/>
          <w:sz w:val="24"/>
          <w:szCs w:val="24"/>
        </w:rPr>
        <w:t>9</w:t>
      </w:r>
      <w:r w:rsidRPr="00E32A59">
        <w:rPr>
          <w:rFonts w:ascii="Times New Roman" w:hAnsi="Times New Roman" w:cs="Times New Roman"/>
          <w:b/>
          <w:bCs/>
          <w:sz w:val="24"/>
          <w:szCs w:val="24"/>
        </w:rPr>
        <w:t>)</w:t>
      </w:r>
      <w:r>
        <w:rPr>
          <w:rFonts w:ascii="Times New Roman" w:hAnsi="Times New Roman" w:cs="Times New Roman"/>
          <w:sz w:val="24"/>
          <w:szCs w:val="24"/>
        </w:rPr>
        <w:t xml:space="preserve"> </w:t>
      </w:r>
      <w:r w:rsidR="00D12978">
        <w:rPr>
          <w:rFonts w:ascii="Times New Roman" w:hAnsi="Times New Roman" w:cs="Times New Roman"/>
          <w:sz w:val="24"/>
          <w:szCs w:val="24"/>
        </w:rPr>
        <w:t>paragrahvi 42 lõi</w:t>
      </w:r>
      <w:r w:rsidR="001327ED">
        <w:rPr>
          <w:rFonts w:ascii="Times New Roman" w:hAnsi="Times New Roman" w:cs="Times New Roman"/>
          <w:sz w:val="24"/>
          <w:szCs w:val="24"/>
        </w:rPr>
        <w:t>kes</w:t>
      </w:r>
      <w:r w:rsidR="00D12978">
        <w:rPr>
          <w:rFonts w:ascii="Times New Roman" w:hAnsi="Times New Roman" w:cs="Times New Roman"/>
          <w:sz w:val="24"/>
          <w:szCs w:val="24"/>
        </w:rPr>
        <w:t xml:space="preserve"> 6 </w:t>
      </w:r>
      <w:r w:rsidR="001327ED">
        <w:rPr>
          <w:rFonts w:ascii="Times New Roman" w:hAnsi="Times New Roman" w:cs="Times New Roman"/>
          <w:sz w:val="24"/>
          <w:szCs w:val="24"/>
        </w:rPr>
        <w:t>asendatakse</w:t>
      </w:r>
      <w:r w:rsidR="00D12978">
        <w:rPr>
          <w:rFonts w:ascii="Times New Roman" w:hAnsi="Times New Roman" w:cs="Times New Roman"/>
          <w:sz w:val="24"/>
          <w:szCs w:val="24"/>
        </w:rPr>
        <w:t xml:space="preserve"> sõna „kirjaliku“ sõnadega „kirjalikku taasesitamist võimaldavas vormis“;</w:t>
      </w:r>
    </w:p>
    <w:p w:rsidR="00D12978" w:rsidP="000F5605" w:rsidRDefault="00D12978" w14:paraId="1FF6F890" w14:textId="77777777">
      <w:pPr>
        <w:pStyle w:val="Loendilik"/>
        <w:tabs>
          <w:tab w:val="left" w:pos="426"/>
        </w:tabs>
        <w:spacing w:after="0" w:line="240" w:lineRule="auto"/>
        <w:ind w:left="0"/>
        <w:jc w:val="both"/>
        <w:rPr>
          <w:rFonts w:ascii="Times New Roman" w:hAnsi="Times New Roman" w:cs="Times New Roman"/>
          <w:sz w:val="24"/>
          <w:szCs w:val="24"/>
        </w:rPr>
      </w:pPr>
    </w:p>
    <w:p w:rsidR="00D12978" w:rsidP="00746256" w:rsidRDefault="00151399" w14:paraId="7A24F29D" w14:textId="69C12F71">
      <w:pPr>
        <w:pStyle w:val="Loendilik"/>
        <w:tabs>
          <w:tab w:val="left" w:pos="426"/>
        </w:tabs>
        <w:spacing w:after="0" w:line="240" w:lineRule="auto"/>
        <w:ind w:left="0"/>
        <w:jc w:val="both"/>
        <w:rPr>
          <w:rFonts w:ascii="Times New Roman" w:hAnsi="Times New Roman" w:cs="Times New Roman"/>
          <w:sz w:val="24"/>
          <w:szCs w:val="24"/>
        </w:rPr>
      </w:pPr>
      <w:r w:rsidRPr="762263F0" w:rsidR="00151399">
        <w:rPr>
          <w:rFonts w:ascii="Times New Roman" w:hAnsi="Times New Roman" w:cs="Times New Roman"/>
          <w:b w:val="1"/>
          <w:bCs w:val="1"/>
          <w:sz w:val="24"/>
          <w:szCs w:val="24"/>
        </w:rPr>
        <w:t>50</w:t>
      </w:r>
      <w:r w:rsidRPr="762263F0" w:rsidR="00C371B0">
        <w:rPr>
          <w:rFonts w:ascii="Times New Roman" w:hAnsi="Times New Roman" w:cs="Times New Roman"/>
          <w:b w:val="1"/>
          <w:bCs w:val="1"/>
          <w:sz w:val="24"/>
          <w:szCs w:val="24"/>
        </w:rPr>
        <w:t>)</w:t>
      </w:r>
      <w:r w:rsidRPr="762263F0" w:rsidR="00C371B0">
        <w:rPr>
          <w:rFonts w:ascii="Times New Roman" w:hAnsi="Times New Roman" w:cs="Times New Roman"/>
          <w:sz w:val="24"/>
          <w:szCs w:val="24"/>
        </w:rPr>
        <w:t xml:space="preserve"> </w:t>
      </w:r>
      <w:r w:rsidRPr="762263F0" w:rsidR="00D12978">
        <w:rPr>
          <w:rFonts w:ascii="Times New Roman" w:hAnsi="Times New Roman" w:cs="Times New Roman"/>
          <w:sz w:val="24"/>
          <w:szCs w:val="24"/>
        </w:rPr>
        <w:t>paragrahvi 42</w:t>
      </w:r>
      <w:r w:rsidRPr="762263F0" w:rsidR="00D12978">
        <w:rPr>
          <w:rFonts w:ascii="Times New Roman" w:hAnsi="Times New Roman" w:cs="Times New Roman"/>
          <w:sz w:val="24"/>
          <w:szCs w:val="24"/>
          <w:vertAlign w:val="superscript"/>
        </w:rPr>
        <w:t>1</w:t>
      </w:r>
      <w:r w:rsidRPr="762263F0" w:rsidR="00D12978">
        <w:rPr>
          <w:rFonts w:ascii="Times New Roman" w:hAnsi="Times New Roman" w:cs="Times New Roman"/>
          <w:sz w:val="24"/>
          <w:szCs w:val="24"/>
        </w:rPr>
        <w:t xml:space="preserve"> lõi</w:t>
      </w:r>
      <w:r w:rsidRPr="762263F0" w:rsidR="00481EEB">
        <w:rPr>
          <w:rFonts w:ascii="Times New Roman" w:hAnsi="Times New Roman" w:cs="Times New Roman"/>
          <w:sz w:val="24"/>
          <w:szCs w:val="24"/>
        </w:rPr>
        <w:t>kes</w:t>
      </w:r>
      <w:r w:rsidRPr="762263F0" w:rsidR="00D12978">
        <w:rPr>
          <w:rFonts w:ascii="Times New Roman" w:hAnsi="Times New Roman" w:cs="Times New Roman"/>
          <w:sz w:val="24"/>
          <w:szCs w:val="24"/>
        </w:rPr>
        <w:t xml:space="preserve"> 1 </w:t>
      </w:r>
      <w:r w:rsidRPr="762263F0" w:rsidR="00481EEB">
        <w:rPr>
          <w:rFonts w:ascii="Times New Roman" w:hAnsi="Times New Roman" w:cs="Times New Roman"/>
          <w:sz w:val="24"/>
          <w:szCs w:val="24"/>
        </w:rPr>
        <w:t xml:space="preserve">asendatakse </w:t>
      </w:r>
      <w:r w:rsidRPr="762263F0" w:rsidR="00E51440">
        <w:rPr>
          <w:rFonts w:ascii="Times New Roman" w:hAnsi="Times New Roman" w:cs="Times New Roman"/>
          <w:sz w:val="24"/>
          <w:szCs w:val="24"/>
        </w:rPr>
        <w:t>tekstiosa</w:t>
      </w:r>
      <w:r w:rsidRPr="762263F0" w:rsidR="00D12978">
        <w:rPr>
          <w:rFonts w:ascii="Times New Roman" w:hAnsi="Times New Roman" w:cs="Times New Roman"/>
          <w:sz w:val="24"/>
          <w:szCs w:val="24"/>
        </w:rPr>
        <w:t xml:space="preserve"> „</w:t>
      </w:r>
      <w:r w:rsidRPr="762263F0" w:rsidR="00530C4B">
        <w:rPr>
          <w:rFonts w:ascii="Times New Roman" w:hAnsi="Times New Roman" w:cs="Times New Roman"/>
          <w:sz w:val="24"/>
          <w:szCs w:val="24"/>
        </w:rPr>
        <w:t>menetlusosalisel või tema esindajal</w:t>
      </w:r>
      <w:del w:author="Maarja-Liis Lall - JUSTDIGI" w:date="2025-10-29T10:03:03.215Z" w:id="572527249">
        <w:r w:rsidRPr="762263F0" w:rsidDel="00530C4B">
          <w:rPr>
            <w:rFonts w:ascii="Times New Roman" w:hAnsi="Times New Roman" w:cs="Times New Roman"/>
            <w:sz w:val="24"/>
            <w:szCs w:val="24"/>
          </w:rPr>
          <w:delText xml:space="preserve"> või tunnistajal</w:delText>
        </w:r>
      </w:del>
      <w:r w:rsidRPr="762263F0" w:rsidR="00530C4B">
        <w:rPr>
          <w:rFonts w:ascii="Times New Roman" w:hAnsi="Times New Roman" w:cs="Times New Roman"/>
          <w:sz w:val="24"/>
          <w:szCs w:val="24"/>
        </w:rPr>
        <w:t>“</w:t>
      </w:r>
      <w:r w:rsidRPr="762263F0" w:rsidR="00D12978">
        <w:rPr>
          <w:rFonts w:ascii="Times New Roman" w:hAnsi="Times New Roman" w:cs="Times New Roman"/>
          <w:sz w:val="24"/>
          <w:szCs w:val="24"/>
        </w:rPr>
        <w:t xml:space="preserve"> </w:t>
      </w:r>
      <w:r w:rsidRPr="762263F0" w:rsidR="00E51440">
        <w:rPr>
          <w:rFonts w:ascii="Times New Roman" w:hAnsi="Times New Roman" w:cs="Times New Roman"/>
          <w:sz w:val="24"/>
          <w:szCs w:val="24"/>
        </w:rPr>
        <w:t>tekstiosaga</w:t>
      </w:r>
      <w:r w:rsidRPr="762263F0" w:rsidR="00D12978">
        <w:rPr>
          <w:rFonts w:ascii="Times New Roman" w:hAnsi="Times New Roman" w:cs="Times New Roman"/>
          <w:sz w:val="24"/>
          <w:szCs w:val="24"/>
        </w:rPr>
        <w:t xml:space="preserve"> „</w:t>
      </w:r>
      <w:r w:rsidRPr="762263F0" w:rsidR="00071EF2">
        <w:rPr>
          <w:rFonts w:ascii="Times New Roman" w:hAnsi="Times New Roman" w:cs="Times New Roman"/>
          <w:sz w:val="24"/>
          <w:szCs w:val="24"/>
        </w:rPr>
        <w:t>töövaidluskomisjoni liikmel, menetlusosalisel, menetlusosalise esindajal</w:t>
      </w:r>
      <w:del w:author="Maarja-Liis Lall - JUSTDIGI" w:date="2025-10-29T10:03:00.271Z" w:id="554214179">
        <w:r w:rsidRPr="762263F0" w:rsidDel="00071EF2">
          <w:rPr>
            <w:rFonts w:ascii="Times New Roman" w:hAnsi="Times New Roman" w:cs="Times New Roman"/>
            <w:sz w:val="24"/>
            <w:szCs w:val="24"/>
          </w:rPr>
          <w:delText xml:space="preserve"> </w:delText>
        </w:r>
      </w:del>
      <w:del w:author="Maarja-Liis Lall - JUSTDIGI" w:date="2025-10-29T10:02:59.032Z" w:id="1002704876">
        <w:r w:rsidRPr="762263F0" w:rsidDel="00071EF2">
          <w:rPr>
            <w:rFonts w:ascii="Times New Roman" w:hAnsi="Times New Roman" w:cs="Times New Roman"/>
            <w:sz w:val="24"/>
            <w:szCs w:val="24"/>
          </w:rPr>
          <w:delText>või tunnistajal</w:delText>
        </w:r>
      </w:del>
      <w:r w:rsidRPr="762263F0" w:rsidR="00071EF2">
        <w:rPr>
          <w:rFonts w:ascii="Times New Roman" w:hAnsi="Times New Roman" w:cs="Times New Roman"/>
          <w:sz w:val="24"/>
          <w:szCs w:val="24"/>
        </w:rPr>
        <w:t>“</w:t>
      </w:r>
      <w:r w:rsidRPr="762263F0" w:rsidR="00D12978">
        <w:rPr>
          <w:rFonts w:ascii="Times New Roman" w:hAnsi="Times New Roman" w:cs="Times New Roman"/>
          <w:sz w:val="24"/>
          <w:szCs w:val="24"/>
        </w:rPr>
        <w:t>;</w:t>
      </w:r>
    </w:p>
    <w:p w:rsidR="00D12978" w:rsidP="000F5605" w:rsidRDefault="00D12978" w14:paraId="15110698" w14:textId="77777777">
      <w:pPr>
        <w:pStyle w:val="Loendilik"/>
        <w:tabs>
          <w:tab w:val="left" w:pos="426"/>
        </w:tabs>
        <w:spacing w:after="0" w:line="240" w:lineRule="auto"/>
        <w:ind w:left="0"/>
        <w:jc w:val="both"/>
        <w:rPr>
          <w:rFonts w:ascii="Times New Roman" w:hAnsi="Times New Roman" w:cs="Times New Roman"/>
          <w:sz w:val="24"/>
          <w:szCs w:val="24"/>
        </w:rPr>
      </w:pPr>
    </w:p>
    <w:p w:rsidR="00D12978" w:rsidP="00E32A59" w:rsidRDefault="009A5FFF" w14:paraId="37430281" w14:textId="3345F119">
      <w:pPr>
        <w:pStyle w:val="Loendilik"/>
        <w:tabs>
          <w:tab w:val="left" w:pos="426"/>
        </w:tabs>
        <w:spacing w:after="0" w:line="240" w:lineRule="auto"/>
        <w:ind w:left="0"/>
        <w:jc w:val="both"/>
        <w:rPr>
          <w:rFonts w:ascii="Times New Roman" w:hAnsi="Times New Roman" w:cs="Times New Roman"/>
          <w:sz w:val="24"/>
          <w:szCs w:val="24"/>
        </w:rPr>
      </w:pPr>
      <w:r>
        <w:rPr>
          <w:rFonts w:ascii="Times New Roman" w:hAnsi="Times New Roman" w:cs="Times New Roman"/>
          <w:b/>
          <w:bCs/>
          <w:sz w:val="24"/>
          <w:szCs w:val="24"/>
        </w:rPr>
        <w:t>5</w:t>
      </w:r>
      <w:r w:rsidR="00151399">
        <w:rPr>
          <w:rFonts w:ascii="Times New Roman" w:hAnsi="Times New Roman" w:cs="Times New Roman"/>
          <w:b/>
          <w:bCs/>
          <w:sz w:val="24"/>
          <w:szCs w:val="24"/>
        </w:rPr>
        <w:t>1</w:t>
      </w:r>
      <w:r w:rsidRPr="00330A29" w:rsidR="008556A6">
        <w:rPr>
          <w:rFonts w:ascii="Times New Roman" w:hAnsi="Times New Roman" w:cs="Times New Roman"/>
          <w:b/>
          <w:bCs/>
          <w:sz w:val="24"/>
          <w:szCs w:val="24"/>
        </w:rPr>
        <w:t>)</w:t>
      </w:r>
      <w:r w:rsidR="008556A6">
        <w:rPr>
          <w:rFonts w:ascii="Times New Roman" w:hAnsi="Times New Roman" w:cs="Times New Roman"/>
          <w:sz w:val="24"/>
          <w:szCs w:val="24"/>
        </w:rPr>
        <w:t xml:space="preserve"> </w:t>
      </w:r>
      <w:r w:rsidR="00D12978">
        <w:rPr>
          <w:rFonts w:ascii="Times New Roman" w:hAnsi="Times New Roman" w:cs="Times New Roman"/>
          <w:sz w:val="24"/>
          <w:szCs w:val="24"/>
        </w:rPr>
        <w:t>seadus</w:t>
      </w:r>
      <w:r w:rsidR="006340CD">
        <w:rPr>
          <w:rFonts w:ascii="Times New Roman" w:hAnsi="Times New Roman" w:cs="Times New Roman"/>
          <w:sz w:val="24"/>
          <w:szCs w:val="24"/>
        </w:rPr>
        <w:t>t</w:t>
      </w:r>
      <w:r w:rsidR="00D12978">
        <w:rPr>
          <w:rFonts w:ascii="Times New Roman" w:hAnsi="Times New Roman" w:cs="Times New Roman"/>
          <w:sz w:val="24"/>
          <w:szCs w:val="24"/>
        </w:rPr>
        <w:t xml:space="preserve"> täiendatakse §-ga 42</w:t>
      </w:r>
      <w:r w:rsidRPr="00D12978" w:rsidR="00D12978">
        <w:rPr>
          <w:rFonts w:ascii="Times New Roman" w:hAnsi="Times New Roman" w:cs="Times New Roman"/>
          <w:sz w:val="24"/>
          <w:szCs w:val="24"/>
          <w:vertAlign w:val="superscript"/>
        </w:rPr>
        <w:t>2</w:t>
      </w:r>
      <w:r w:rsidR="00D12978">
        <w:rPr>
          <w:rFonts w:ascii="Times New Roman" w:hAnsi="Times New Roman" w:cs="Times New Roman"/>
          <w:sz w:val="24"/>
          <w:szCs w:val="24"/>
        </w:rPr>
        <w:t xml:space="preserve"> järgmises sõnastuses</w:t>
      </w:r>
      <w:r w:rsidR="00066972">
        <w:rPr>
          <w:rFonts w:ascii="Times New Roman" w:hAnsi="Times New Roman" w:cs="Times New Roman"/>
          <w:sz w:val="24"/>
          <w:szCs w:val="24"/>
        </w:rPr>
        <w:t>:</w:t>
      </w:r>
      <w:r w:rsidR="00705791">
        <w:rPr>
          <w:rFonts w:ascii="Times New Roman" w:hAnsi="Times New Roman" w:cs="Times New Roman"/>
          <w:sz w:val="24"/>
          <w:szCs w:val="24"/>
        </w:rPr>
        <w:t xml:space="preserve"> </w:t>
      </w:r>
    </w:p>
    <w:p w:rsidR="00352F48" w:rsidP="000F5605" w:rsidRDefault="00D12978" w14:paraId="107A25BB" w14:textId="5CAF2F0F">
      <w:pPr>
        <w:pStyle w:val="Loendilik"/>
        <w:tabs>
          <w:tab w:val="left" w:pos="426"/>
        </w:tabs>
        <w:spacing w:after="0" w:line="240" w:lineRule="auto"/>
        <w:ind w:left="0"/>
        <w:jc w:val="both"/>
        <w:rPr>
          <w:rFonts w:ascii="Times New Roman" w:hAnsi="Times New Roman" w:cs="Times New Roman"/>
          <w:sz w:val="24"/>
          <w:szCs w:val="24"/>
        </w:rPr>
      </w:pPr>
      <w:r w:rsidRPr="5EEB799E" w:rsidR="00D12978">
        <w:rPr>
          <w:rFonts w:ascii="Times New Roman" w:hAnsi="Times New Roman" w:cs="Times New Roman"/>
          <w:sz w:val="24"/>
          <w:szCs w:val="24"/>
        </w:rPr>
        <w:t>„</w:t>
      </w:r>
      <w:r w:rsidRPr="5EEB799E" w:rsidR="00D12978">
        <w:rPr>
          <w:rFonts w:ascii="Times New Roman" w:hAnsi="Times New Roman" w:cs="Times New Roman"/>
          <w:b w:val="1"/>
          <w:bCs w:val="1"/>
          <w:sz w:val="24"/>
          <w:szCs w:val="24"/>
        </w:rPr>
        <w:t>§ 42</w:t>
      </w:r>
      <w:r w:rsidRPr="5EEB799E" w:rsidR="00D12978">
        <w:rPr>
          <w:rFonts w:ascii="Times New Roman" w:hAnsi="Times New Roman" w:cs="Times New Roman"/>
          <w:b w:val="1"/>
          <w:bCs w:val="1"/>
          <w:sz w:val="24"/>
          <w:szCs w:val="24"/>
          <w:vertAlign w:val="superscript"/>
        </w:rPr>
        <w:t>2</w:t>
      </w:r>
      <w:r w:rsidRPr="5EEB799E" w:rsidR="00D12978">
        <w:rPr>
          <w:rFonts w:ascii="Times New Roman" w:hAnsi="Times New Roman" w:cs="Times New Roman"/>
          <w:b w:val="1"/>
          <w:bCs w:val="1"/>
          <w:sz w:val="24"/>
          <w:szCs w:val="24"/>
        </w:rPr>
        <w:t>. Tagaseljaotsuse tegemine nõudele vastamata jätmise korral</w:t>
      </w:r>
    </w:p>
    <w:p w:rsidR="5EEB799E" w:rsidP="5EEB799E" w:rsidRDefault="5EEB799E" w14:paraId="3D6FD230" w14:textId="0375C25F">
      <w:pPr>
        <w:pStyle w:val="Loendilik"/>
        <w:tabs>
          <w:tab w:val="left" w:leader="none" w:pos="426"/>
        </w:tabs>
        <w:spacing w:after="0" w:line="240" w:lineRule="auto"/>
        <w:ind w:left="0"/>
        <w:jc w:val="both"/>
        <w:rPr>
          <w:ins w:author="Maarja-Liis Lall - JUSTDIGI" w:date="2025-11-05T14:11:59.252Z" w16du:dateUtc="2025-11-05T14:11:59.252Z" w:id="1100583249"/>
          <w:rFonts w:ascii="Times New Roman" w:hAnsi="Times New Roman" w:cs="Times New Roman"/>
          <w:sz w:val="24"/>
          <w:szCs w:val="24"/>
        </w:rPr>
      </w:pPr>
    </w:p>
    <w:p w:rsidR="002B4070" w:rsidP="000F5605" w:rsidRDefault="00D12978" w14:paraId="30C4080F" w14:textId="4EF0BF08">
      <w:pPr>
        <w:pStyle w:val="Loendilik"/>
        <w:tabs>
          <w:tab w:val="left" w:pos="426"/>
        </w:tabs>
        <w:spacing w:after="0" w:line="240" w:lineRule="auto"/>
        <w:ind w:left="0"/>
        <w:jc w:val="both"/>
        <w:rPr>
          <w:ins w:author="Maarja-Liis Lall - JUSTDIGI" w:date="2025-11-05T14:11:56.83Z" w16du:dateUtc="2025-11-05T14:11:56.83Z" w:id="744511791"/>
          <w:rFonts w:ascii="Times New Roman" w:hAnsi="Times New Roman" w:cs="Times New Roman"/>
          <w:sz w:val="24"/>
          <w:szCs w:val="24"/>
        </w:rPr>
      </w:pPr>
      <w:r w:rsidRPr="5EEB799E" w:rsidR="00D12978">
        <w:rPr>
          <w:rFonts w:ascii="Times New Roman" w:hAnsi="Times New Roman" w:cs="Times New Roman"/>
          <w:sz w:val="24"/>
          <w:szCs w:val="24"/>
        </w:rPr>
        <w:t xml:space="preserve">(1) </w:t>
      </w:r>
      <w:r w:rsidRPr="5EEB799E" w:rsidR="00D12978">
        <w:rPr>
          <w:rFonts w:ascii="Times New Roman" w:hAnsi="Times New Roman" w:cs="Times New Roman"/>
          <w:sz w:val="24"/>
          <w:szCs w:val="24"/>
        </w:rPr>
        <w:t xml:space="preserve">Töövaidluskomisjon </w:t>
      </w:r>
      <w:r w:rsidRPr="5EEB799E" w:rsidR="00D12978">
        <w:rPr>
          <w:rFonts w:ascii="Times New Roman" w:hAnsi="Times New Roman" w:cs="Times New Roman"/>
          <w:sz w:val="24"/>
          <w:szCs w:val="24"/>
        </w:rPr>
        <w:t xml:space="preserve">võib </w:t>
      </w:r>
      <w:r w:rsidRPr="5EEB799E" w:rsidR="00D12978">
        <w:rPr>
          <w:rFonts w:ascii="Times New Roman" w:hAnsi="Times New Roman" w:cs="Times New Roman"/>
          <w:sz w:val="24"/>
          <w:szCs w:val="24"/>
        </w:rPr>
        <w:t>avaldaja</w:t>
      </w:r>
      <w:r w:rsidRPr="5EEB799E" w:rsidR="00D12978">
        <w:rPr>
          <w:rFonts w:ascii="Times New Roman" w:hAnsi="Times New Roman" w:cs="Times New Roman"/>
          <w:sz w:val="24"/>
          <w:szCs w:val="24"/>
        </w:rPr>
        <w:t xml:space="preserve"> nõusolekul </w:t>
      </w:r>
      <w:r w:rsidRPr="5EEB799E" w:rsidR="00D12978">
        <w:rPr>
          <w:rFonts w:ascii="Times New Roman" w:hAnsi="Times New Roman" w:cs="Times New Roman"/>
          <w:sz w:val="24"/>
          <w:szCs w:val="24"/>
        </w:rPr>
        <w:t>avalduse</w:t>
      </w:r>
      <w:r w:rsidRPr="5EEB799E" w:rsidR="00D12978">
        <w:rPr>
          <w:rFonts w:ascii="Times New Roman" w:hAnsi="Times New Roman" w:cs="Times New Roman"/>
          <w:sz w:val="24"/>
          <w:szCs w:val="24"/>
        </w:rPr>
        <w:t xml:space="preserve"> </w:t>
      </w:r>
      <w:r w:rsidRPr="5EEB799E" w:rsidR="00D12978">
        <w:rPr>
          <w:rFonts w:ascii="Times New Roman" w:hAnsi="Times New Roman" w:cs="Times New Roman"/>
          <w:sz w:val="24"/>
          <w:szCs w:val="24"/>
        </w:rPr>
        <w:t>tagaseljaotsusega</w:t>
      </w:r>
      <w:r w:rsidRPr="5EEB799E" w:rsidR="00D12978">
        <w:rPr>
          <w:rFonts w:ascii="Times New Roman" w:hAnsi="Times New Roman" w:cs="Times New Roman"/>
          <w:sz w:val="24"/>
          <w:szCs w:val="24"/>
        </w:rPr>
        <w:t xml:space="preserve"> rahuldada avalduses märgitud ja asjaoludega õiguslikult põhjendatud ulatuses, kui </w:t>
      </w:r>
      <w:r w:rsidRPr="5EEB799E" w:rsidR="00D12978">
        <w:rPr>
          <w:rFonts w:ascii="Times New Roman" w:hAnsi="Times New Roman" w:cs="Times New Roman"/>
          <w:sz w:val="24"/>
          <w:szCs w:val="24"/>
        </w:rPr>
        <w:t>vastaspool</w:t>
      </w:r>
      <w:r w:rsidRPr="5EEB799E" w:rsidR="00D12978">
        <w:rPr>
          <w:rFonts w:ascii="Times New Roman" w:hAnsi="Times New Roman" w:cs="Times New Roman"/>
          <w:sz w:val="24"/>
          <w:szCs w:val="24"/>
        </w:rPr>
        <w:t xml:space="preserve">, kellele </w:t>
      </w:r>
      <w:r w:rsidRPr="5EEB799E" w:rsidR="00D12978">
        <w:rPr>
          <w:rFonts w:ascii="Times New Roman" w:hAnsi="Times New Roman" w:cs="Times New Roman"/>
          <w:sz w:val="24"/>
          <w:szCs w:val="24"/>
        </w:rPr>
        <w:t>töövaidluskomisjon</w:t>
      </w:r>
      <w:r w:rsidRPr="5EEB799E" w:rsidR="00D12978">
        <w:rPr>
          <w:rFonts w:ascii="Times New Roman" w:hAnsi="Times New Roman" w:cs="Times New Roman"/>
          <w:sz w:val="24"/>
          <w:szCs w:val="24"/>
        </w:rPr>
        <w:t xml:space="preserve"> on määranud vastamise tähtaja, ei ole tähtaegselt vastanud</w:t>
      </w:r>
      <w:r w:rsidRPr="5EEB799E" w:rsidR="00FD1D77">
        <w:rPr>
          <w:rFonts w:ascii="Times New Roman" w:hAnsi="Times New Roman" w:cs="Times New Roman"/>
          <w:sz w:val="24"/>
          <w:szCs w:val="24"/>
        </w:rPr>
        <w:t xml:space="preserve"> või istungile ilmunud</w:t>
      </w:r>
      <w:r w:rsidRPr="5EEB799E" w:rsidR="00D12978">
        <w:rPr>
          <w:rFonts w:ascii="Times New Roman" w:hAnsi="Times New Roman" w:cs="Times New Roman"/>
          <w:sz w:val="24"/>
          <w:szCs w:val="24"/>
        </w:rPr>
        <w:t xml:space="preserve">, isegi kui </w:t>
      </w:r>
      <w:r w:rsidRPr="5EEB799E" w:rsidR="002B4070">
        <w:rPr>
          <w:rFonts w:ascii="Times New Roman" w:hAnsi="Times New Roman" w:cs="Times New Roman"/>
          <w:sz w:val="24"/>
          <w:szCs w:val="24"/>
        </w:rPr>
        <w:t>avaldus</w:t>
      </w:r>
      <w:r w:rsidRPr="5EEB799E" w:rsidR="00D12978">
        <w:rPr>
          <w:rFonts w:ascii="Times New Roman" w:hAnsi="Times New Roman" w:cs="Times New Roman"/>
          <w:sz w:val="24"/>
          <w:szCs w:val="24"/>
        </w:rPr>
        <w:t xml:space="preserve"> toimetati kätte avalikult. Sel juhul loetakse </w:t>
      </w:r>
      <w:r w:rsidRPr="5EEB799E" w:rsidR="002B4070">
        <w:rPr>
          <w:rFonts w:ascii="Times New Roman" w:hAnsi="Times New Roman" w:cs="Times New Roman"/>
          <w:sz w:val="24"/>
          <w:szCs w:val="24"/>
        </w:rPr>
        <w:t>avaldaja</w:t>
      </w:r>
      <w:r w:rsidRPr="5EEB799E" w:rsidR="00D12978">
        <w:rPr>
          <w:rFonts w:ascii="Times New Roman" w:hAnsi="Times New Roman" w:cs="Times New Roman"/>
          <w:sz w:val="24"/>
          <w:szCs w:val="24"/>
        </w:rPr>
        <w:t xml:space="preserve"> esitatud faktilised väited </w:t>
      </w:r>
      <w:r w:rsidRPr="5EEB799E" w:rsidR="002B4070">
        <w:rPr>
          <w:rFonts w:ascii="Times New Roman" w:hAnsi="Times New Roman" w:cs="Times New Roman"/>
          <w:sz w:val="24"/>
          <w:szCs w:val="24"/>
        </w:rPr>
        <w:t>vastaspoole</w:t>
      </w:r>
      <w:r w:rsidRPr="5EEB799E" w:rsidR="00D12978">
        <w:rPr>
          <w:rFonts w:ascii="Times New Roman" w:hAnsi="Times New Roman" w:cs="Times New Roman"/>
          <w:sz w:val="24"/>
          <w:szCs w:val="24"/>
        </w:rPr>
        <w:t xml:space="preserve"> poolt omaksvõetuks.</w:t>
      </w:r>
    </w:p>
    <w:p w:rsidR="5EEB799E" w:rsidP="5EEB799E" w:rsidRDefault="5EEB799E" w14:paraId="375D9689" w14:textId="0C8B38D1">
      <w:pPr>
        <w:pStyle w:val="Loendilik"/>
        <w:tabs>
          <w:tab w:val="left" w:leader="none" w:pos="426"/>
        </w:tabs>
        <w:spacing w:after="0" w:line="240" w:lineRule="auto"/>
        <w:ind w:left="0"/>
        <w:jc w:val="both"/>
        <w:rPr>
          <w:rFonts w:ascii="Times New Roman" w:hAnsi="Times New Roman" w:cs="Times New Roman"/>
          <w:sz w:val="24"/>
          <w:szCs w:val="24"/>
        </w:rPr>
      </w:pPr>
    </w:p>
    <w:p w:rsidR="00352F48" w:rsidP="000F5605" w:rsidRDefault="00D12978" w14:paraId="103110D8" w14:textId="1C8ACDC7">
      <w:pPr>
        <w:pStyle w:val="Loendilik"/>
        <w:tabs>
          <w:tab w:val="left" w:pos="426"/>
        </w:tabs>
        <w:spacing w:after="0" w:line="240" w:lineRule="auto"/>
        <w:ind w:left="0"/>
        <w:jc w:val="both"/>
        <w:rPr>
          <w:ins w:author="Maarja-Liis Lall - JUSTDIGI" w:date="2025-11-05T14:11:55.607Z" w16du:dateUtc="2025-11-05T14:11:55.607Z" w:id="65477975"/>
          <w:rFonts w:ascii="Times New Roman" w:hAnsi="Times New Roman" w:cs="Times New Roman"/>
          <w:sz w:val="24"/>
          <w:szCs w:val="24"/>
        </w:rPr>
      </w:pPr>
      <w:r w:rsidRPr="5EEB799E" w:rsidR="00D12978">
        <w:rPr>
          <w:rFonts w:ascii="Times New Roman" w:hAnsi="Times New Roman" w:cs="Times New Roman"/>
          <w:sz w:val="24"/>
          <w:szCs w:val="24"/>
        </w:rPr>
        <w:t xml:space="preserve">(2) Käesoleva paragrahvi lõikes 1 sätestatud </w:t>
      </w:r>
      <w:r w:rsidRPr="5EEB799E" w:rsidR="002B4070">
        <w:rPr>
          <w:rFonts w:ascii="Times New Roman" w:hAnsi="Times New Roman" w:cs="Times New Roman"/>
          <w:sz w:val="24"/>
          <w:szCs w:val="24"/>
        </w:rPr>
        <w:t>avaldaja</w:t>
      </w:r>
      <w:r w:rsidRPr="5EEB799E" w:rsidR="00D12978">
        <w:rPr>
          <w:rFonts w:ascii="Times New Roman" w:hAnsi="Times New Roman" w:cs="Times New Roman"/>
          <w:sz w:val="24"/>
          <w:szCs w:val="24"/>
        </w:rPr>
        <w:t xml:space="preserve"> nõusolekut eeldatakse, kui </w:t>
      </w:r>
      <w:r w:rsidRPr="5EEB799E" w:rsidR="002B4070">
        <w:rPr>
          <w:rFonts w:ascii="Times New Roman" w:hAnsi="Times New Roman" w:cs="Times New Roman"/>
          <w:sz w:val="24"/>
          <w:szCs w:val="24"/>
        </w:rPr>
        <w:t>avaldaja</w:t>
      </w:r>
      <w:r w:rsidRPr="5EEB799E" w:rsidR="00D12978">
        <w:rPr>
          <w:rFonts w:ascii="Times New Roman" w:hAnsi="Times New Roman" w:cs="Times New Roman"/>
          <w:sz w:val="24"/>
          <w:szCs w:val="24"/>
        </w:rPr>
        <w:t xml:space="preserve"> ei ole </w:t>
      </w:r>
      <w:r w:rsidRPr="5EEB799E" w:rsidR="002B4070">
        <w:rPr>
          <w:rFonts w:ascii="Times New Roman" w:hAnsi="Times New Roman" w:cs="Times New Roman"/>
          <w:sz w:val="24"/>
          <w:szCs w:val="24"/>
        </w:rPr>
        <w:t>töövaidluskomisjonile</w:t>
      </w:r>
      <w:r w:rsidRPr="5EEB799E" w:rsidR="00D12978">
        <w:rPr>
          <w:rFonts w:ascii="Times New Roman" w:hAnsi="Times New Roman" w:cs="Times New Roman"/>
          <w:sz w:val="24"/>
          <w:szCs w:val="24"/>
        </w:rPr>
        <w:t xml:space="preserve"> teatanud, et ta ei soovi </w:t>
      </w:r>
      <w:r w:rsidRPr="5EEB799E" w:rsidR="00D12978">
        <w:rPr>
          <w:rFonts w:ascii="Times New Roman" w:hAnsi="Times New Roman" w:cs="Times New Roman"/>
          <w:sz w:val="24"/>
          <w:szCs w:val="24"/>
        </w:rPr>
        <w:t>tagaseljaotsuse</w:t>
      </w:r>
      <w:r w:rsidRPr="5EEB799E" w:rsidR="00D12978">
        <w:rPr>
          <w:rFonts w:ascii="Times New Roman" w:hAnsi="Times New Roman" w:cs="Times New Roman"/>
          <w:sz w:val="24"/>
          <w:szCs w:val="24"/>
        </w:rPr>
        <w:t xml:space="preserve"> tegemist.</w:t>
      </w:r>
    </w:p>
    <w:p w:rsidR="5EEB799E" w:rsidP="5EEB799E" w:rsidRDefault="5EEB799E" w14:paraId="56AD5413" w14:textId="7C2F1E32">
      <w:pPr>
        <w:pStyle w:val="Loendilik"/>
        <w:tabs>
          <w:tab w:val="left" w:leader="none" w:pos="426"/>
        </w:tabs>
        <w:spacing w:after="0" w:line="240" w:lineRule="auto"/>
        <w:ind w:left="0"/>
        <w:jc w:val="both"/>
        <w:rPr>
          <w:rFonts w:ascii="Times New Roman" w:hAnsi="Times New Roman" w:cs="Times New Roman"/>
          <w:sz w:val="24"/>
          <w:szCs w:val="24"/>
        </w:rPr>
      </w:pPr>
    </w:p>
    <w:p w:rsidR="00352F48" w:rsidP="000F5605" w:rsidRDefault="00D12978" w14:paraId="0D6A83A9" w14:textId="210C405F">
      <w:pPr>
        <w:pStyle w:val="Loendilik"/>
        <w:tabs>
          <w:tab w:val="left" w:pos="426"/>
        </w:tabs>
        <w:spacing w:after="0" w:line="240" w:lineRule="auto"/>
        <w:ind w:left="0"/>
        <w:jc w:val="both"/>
        <w:rPr>
          <w:ins w:author="Maarja-Liis Lall - JUSTDIGI" w:date="2025-11-05T14:11:54.225Z" w16du:dateUtc="2025-11-05T14:11:54.225Z" w:id="1822710807"/>
          <w:rFonts w:ascii="Times New Roman" w:hAnsi="Times New Roman" w:cs="Times New Roman"/>
          <w:sz w:val="24"/>
          <w:szCs w:val="24"/>
        </w:rPr>
      </w:pPr>
      <w:r w:rsidRPr="5EEB799E" w:rsidR="00D12978">
        <w:rPr>
          <w:rFonts w:ascii="Times New Roman" w:hAnsi="Times New Roman" w:cs="Times New Roman"/>
          <w:sz w:val="24"/>
          <w:szCs w:val="24"/>
        </w:rPr>
        <w:t xml:space="preserve">(3) </w:t>
      </w:r>
      <w:r w:rsidRPr="5EEB799E" w:rsidR="00D12978">
        <w:rPr>
          <w:rFonts w:ascii="Times New Roman" w:hAnsi="Times New Roman" w:cs="Times New Roman"/>
          <w:sz w:val="24"/>
          <w:szCs w:val="24"/>
        </w:rPr>
        <w:t>Tagaseljaotsuse</w:t>
      </w:r>
      <w:r w:rsidRPr="5EEB799E" w:rsidR="00D12978">
        <w:rPr>
          <w:rFonts w:ascii="Times New Roman" w:hAnsi="Times New Roman" w:cs="Times New Roman"/>
          <w:sz w:val="24"/>
          <w:szCs w:val="24"/>
        </w:rPr>
        <w:t xml:space="preserve"> võib teha istungit pidamata.</w:t>
      </w:r>
    </w:p>
    <w:p w:rsidR="5EEB799E" w:rsidP="5EEB799E" w:rsidRDefault="5EEB799E" w14:paraId="04CF4477" w14:textId="019C8B7E">
      <w:pPr>
        <w:pStyle w:val="Loendilik"/>
        <w:tabs>
          <w:tab w:val="left" w:leader="none" w:pos="426"/>
        </w:tabs>
        <w:spacing w:after="0" w:line="240" w:lineRule="auto"/>
        <w:ind w:left="0"/>
        <w:jc w:val="both"/>
        <w:rPr>
          <w:rFonts w:ascii="Times New Roman" w:hAnsi="Times New Roman" w:cs="Times New Roman"/>
          <w:sz w:val="24"/>
          <w:szCs w:val="24"/>
        </w:rPr>
      </w:pPr>
    </w:p>
    <w:p w:rsidR="002B4070" w:rsidP="000F5605" w:rsidRDefault="00D12978" w14:paraId="70C12CA5" w14:textId="15A0FBCB">
      <w:pPr>
        <w:pStyle w:val="Loendilik"/>
        <w:tabs>
          <w:tab w:val="left" w:pos="426"/>
        </w:tabs>
        <w:spacing w:after="0" w:line="240" w:lineRule="auto"/>
        <w:ind w:left="0"/>
        <w:jc w:val="both"/>
        <w:rPr>
          <w:rFonts w:ascii="Times New Roman" w:hAnsi="Times New Roman" w:cs="Times New Roman"/>
          <w:sz w:val="24"/>
          <w:szCs w:val="24"/>
        </w:rPr>
      </w:pPr>
      <w:r w:rsidRPr="5B5D0416" w:rsidR="6CF51888">
        <w:rPr>
          <w:rFonts w:ascii="Times New Roman" w:hAnsi="Times New Roman" w:cs="Times New Roman"/>
          <w:sz w:val="24"/>
          <w:szCs w:val="24"/>
        </w:rPr>
        <w:t xml:space="preserve">(4) </w:t>
      </w:r>
      <w:r w:rsidRPr="5B5D0416" w:rsidR="6CF51888">
        <w:rPr>
          <w:rFonts w:ascii="Times New Roman" w:hAnsi="Times New Roman" w:cs="Times New Roman"/>
          <w:sz w:val="24"/>
          <w:szCs w:val="24"/>
        </w:rPr>
        <w:t>Tagaseljaotsust</w:t>
      </w:r>
      <w:r w:rsidRPr="5B5D0416" w:rsidR="6CF51888">
        <w:rPr>
          <w:rFonts w:ascii="Times New Roman" w:hAnsi="Times New Roman" w:cs="Times New Roman"/>
          <w:sz w:val="24"/>
          <w:szCs w:val="24"/>
        </w:rPr>
        <w:t xml:space="preserve"> ei või teha, kui:</w:t>
      </w:r>
      <w:bookmarkStart w:name="para407lg5p1" w:id="0"/>
    </w:p>
    <w:bookmarkEnd w:id="0"/>
    <w:p w:rsidR="002B4070" w:rsidP="000F5605" w:rsidRDefault="00D12978" w14:paraId="5BD3D3AC" w14:textId="45F41AE6">
      <w:pPr>
        <w:pStyle w:val="Loendilik"/>
        <w:tabs>
          <w:tab w:val="left" w:pos="426"/>
        </w:tabs>
        <w:spacing w:after="0" w:line="240" w:lineRule="auto"/>
        <w:ind w:left="0"/>
        <w:jc w:val="both"/>
        <w:rPr>
          <w:rFonts w:ascii="Times New Roman" w:hAnsi="Times New Roman" w:cs="Times New Roman"/>
          <w:sz w:val="24"/>
          <w:szCs w:val="24"/>
        </w:rPr>
      </w:pPr>
      <w:r w:rsidRPr="002B4070">
        <w:rPr>
          <w:rFonts w:ascii="Times New Roman" w:hAnsi="Times New Roman" w:cs="Times New Roman"/>
          <w:sz w:val="24"/>
          <w:szCs w:val="24"/>
        </w:rPr>
        <w:t>1) </w:t>
      </w:r>
      <w:r w:rsidR="002B4070">
        <w:rPr>
          <w:rFonts w:ascii="Times New Roman" w:hAnsi="Times New Roman" w:cs="Times New Roman"/>
          <w:sz w:val="24"/>
          <w:szCs w:val="24"/>
        </w:rPr>
        <w:t>vastaspoolele</w:t>
      </w:r>
      <w:r w:rsidRPr="002B4070">
        <w:rPr>
          <w:rFonts w:ascii="Times New Roman" w:hAnsi="Times New Roman" w:cs="Times New Roman"/>
          <w:sz w:val="24"/>
          <w:szCs w:val="24"/>
        </w:rPr>
        <w:t xml:space="preserve"> anti </w:t>
      </w:r>
      <w:r w:rsidR="002B4070">
        <w:rPr>
          <w:rFonts w:ascii="Times New Roman" w:hAnsi="Times New Roman" w:cs="Times New Roman"/>
          <w:sz w:val="24"/>
          <w:szCs w:val="24"/>
        </w:rPr>
        <w:t>avaldusele</w:t>
      </w:r>
      <w:r w:rsidRPr="002B4070">
        <w:rPr>
          <w:rFonts w:ascii="Times New Roman" w:hAnsi="Times New Roman" w:cs="Times New Roman"/>
          <w:sz w:val="24"/>
          <w:szCs w:val="24"/>
        </w:rPr>
        <w:t xml:space="preserve"> vastamiseks ilmselt liiga lühike tähtaeg;</w:t>
      </w:r>
      <w:bookmarkStart w:name="para407lg5p2" w:id="1"/>
    </w:p>
    <w:bookmarkEnd w:id="1"/>
    <w:p w:rsidR="002B4070" w:rsidP="000F5605" w:rsidRDefault="00D12978" w14:paraId="2C77C4DC" w14:textId="091ACE72">
      <w:pPr>
        <w:pStyle w:val="Loendilik"/>
        <w:tabs>
          <w:tab w:val="left" w:pos="426"/>
        </w:tabs>
        <w:spacing w:after="0" w:line="240" w:lineRule="auto"/>
        <w:ind w:left="0"/>
        <w:jc w:val="both"/>
        <w:rPr>
          <w:rFonts w:ascii="Times New Roman" w:hAnsi="Times New Roman" w:cs="Times New Roman"/>
          <w:sz w:val="24"/>
          <w:szCs w:val="24"/>
        </w:rPr>
      </w:pPr>
      <w:r w:rsidRPr="002B4070">
        <w:rPr>
          <w:rFonts w:ascii="Times New Roman" w:hAnsi="Times New Roman" w:cs="Times New Roman"/>
          <w:sz w:val="24"/>
          <w:szCs w:val="24"/>
        </w:rPr>
        <w:t>2) </w:t>
      </w:r>
      <w:r w:rsidR="002B4070">
        <w:rPr>
          <w:rFonts w:ascii="Times New Roman" w:hAnsi="Times New Roman" w:cs="Times New Roman"/>
          <w:sz w:val="24"/>
          <w:szCs w:val="24"/>
        </w:rPr>
        <w:t>vastaspoolele</w:t>
      </w:r>
      <w:r w:rsidRPr="002B4070">
        <w:rPr>
          <w:rFonts w:ascii="Times New Roman" w:hAnsi="Times New Roman" w:cs="Times New Roman"/>
          <w:sz w:val="24"/>
          <w:szCs w:val="24"/>
        </w:rPr>
        <w:t xml:space="preserve"> ei teatatud </w:t>
      </w:r>
      <w:r w:rsidR="002B4070">
        <w:rPr>
          <w:rFonts w:ascii="Times New Roman" w:hAnsi="Times New Roman" w:cs="Times New Roman"/>
          <w:sz w:val="24"/>
          <w:szCs w:val="24"/>
        </w:rPr>
        <w:t>avaldusele</w:t>
      </w:r>
      <w:r w:rsidRPr="002B4070">
        <w:rPr>
          <w:rFonts w:ascii="Times New Roman" w:hAnsi="Times New Roman" w:cs="Times New Roman"/>
          <w:sz w:val="24"/>
          <w:szCs w:val="24"/>
        </w:rPr>
        <w:t xml:space="preserve"> vastamata jätmise tagajärgedest;</w:t>
      </w:r>
    </w:p>
    <w:p w:rsidR="002B4070" w:rsidP="000F5605" w:rsidRDefault="002B4070" w14:paraId="1B516E3F" w14:textId="32A86B64">
      <w:pPr>
        <w:pStyle w:val="Loendilik"/>
        <w:tabs>
          <w:tab w:val="left" w:pos="426"/>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3) avalduse menetlusse võtmisel on rikutud käesoleva seaduse §-de 26 ja 27 nõudeid</w:t>
      </w:r>
      <w:r w:rsidRPr="002B4070" w:rsidR="00D12978">
        <w:rPr>
          <w:rFonts w:ascii="Times New Roman" w:hAnsi="Times New Roman" w:cs="Times New Roman"/>
          <w:sz w:val="24"/>
          <w:szCs w:val="24"/>
        </w:rPr>
        <w:t>;</w:t>
      </w:r>
    </w:p>
    <w:p w:rsidR="00FD1D77" w:rsidP="000F5605" w:rsidRDefault="002B4070" w14:paraId="09B5EEEE" w14:textId="3D53F186">
      <w:pPr>
        <w:pStyle w:val="Loendilik"/>
        <w:tabs>
          <w:tab w:val="left" w:pos="426"/>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lastRenderedPageBreak/>
        <w:t xml:space="preserve">4) vastaspool </w:t>
      </w:r>
      <w:r w:rsidRPr="002B4070" w:rsidR="00D12978">
        <w:rPr>
          <w:rFonts w:ascii="Times New Roman" w:hAnsi="Times New Roman" w:cs="Times New Roman"/>
          <w:sz w:val="24"/>
          <w:szCs w:val="24"/>
        </w:rPr>
        <w:t xml:space="preserve">on teatanud </w:t>
      </w:r>
      <w:r>
        <w:rPr>
          <w:rFonts w:ascii="Times New Roman" w:hAnsi="Times New Roman" w:cs="Times New Roman"/>
          <w:sz w:val="24"/>
          <w:szCs w:val="24"/>
        </w:rPr>
        <w:t>töövaidluskomisjonile</w:t>
      </w:r>
      <w:r w:rsidRPr="002B4070" w:rsidR="00D12978">
        <w:rPr>
          <w:rFonts w:ascii="Times New Roman" w:hAnsi="Times New Roman" w:cs="Times New Roman"/>
          <w:sz w:val="24"/>
          <w:szCs w:val="24"/>
        </w:rPr>
        <w:t xml:space="preserve"> mõjuvast põhjusest </w:t>
      </w:r>
      <w:r>
        <w:rPr>
          <w:rFonts w:ascii="Times New Roman" w:hAnsi="Times New Roman" w:cs="Times New Roman"/>
          <w:sz w:val="24"/>
          <w:szCs w:val="24"/>
        </w:rPr>
        <w:t xml:space="preserve">avaldusele </w:t>
      </w:r>
      <w:r w:rsidRPr="002B4070" w:rsidR="00D12978">
        <w:rPr>
          <w:rFonts w:ascii="Times New Roman" w:hAnsi="Times New Roman" w:cs="Times New Roman"/>
          <w:sz w:val="24"/>
          <w:szCs w:val="24"/>
        </w:rPr>
        <w:t>vastamata jätmiseks ja on seda põhistanud</w:t>
      </w:r>
      <w:r w:rsidR="00FD1D77">
        <w:rPr>
          <w:rFonts w:ascii="Times New Roman" w:hAnsi="Times New Roman" w:cs="Times New Roman"/>
          <w:sz w:val="24"/>
          <w:szCs w:val="24"/>
        </w:rPr>
        <w:t xml:space="preserve"> </w:t>
      </w:r>
      <w:r w:rsidRPr="00FD1D77" w:rsidR="00FD1D77">
        <w:rPr>
          <w:rFonts w:ascii="Times New Roman" w:hAnsi="Times New Roman" w:cs="Times New Roman"/>
          <w:sz w:val="24"/>
          <w:szCs w:val="24"/>
        </w:rPr>
        <w:t xml:space="preserve">pärast </w:t>
      </w:r>
      <w:r w:rsidR="00FD1D77">
        <w:rPr>
          <w:rFonts w:ascii="Times New Roman" w:hAnsi="Times New Roman" w:cs="Times New Roman"/>
          <w:sz w:val="24"/>
          <w:szCs w:val="24"/>
        </w:rPr>
        <w:t>avaldusele</w:t>
      </w:r>
      <w:r w:rsidRPr="00FD1D77" w:rsidR="00FD1D77">
        <w:rPr>
          <w:rFonts w:ascii="Times New Roman" w:hAnsi="Times New Roman" w:cs="Times New Roman"/>
          <w:sz w:val="24"/>
          <w:szCs w:val="24"/>
        </w:rPr>
        <w:t xml:space="preserve"> vastamiseks </w:t>
      </w:r>
      <w:r w:rsidR="00FD1D77">
        <w:rPr>
          <w:rFonts w:ascii="Times New Roman" w:hAnsi="Times New Roman" w:cs="Times New Roman"/>
          <w:sz w:val="24"/>
          <w:szCs w:val="24"/>
        </w:rPr>
        <w:t>töövaidluskomisjoni</w:t>
      </w:r>
      <w:r w:rsidRPr="00FD1D77" w:rsidR="00FD1D77">
        <w:rPr>
          <w:rFonts w:ascii="Times New Roman" w:hAnsi="Times New Roman" w:cs="Times New Roman"/>
          <w:sz w:val="24"/>
          <w:szCs w:val="24"/>
        </w:rPr>
        <w:t xml:space="preserve"> määratud tähtaja möödumist, kuid enne </w:t>
      </w:r>
      <w:r w:rsidR="00FD1D77">
        <w:rPr>
          <w:rFonts w:ascii="Times New Roman" w:hAnsi="Times New Roman" w:cs="Times New Roman"/>
          <w:sz w:val="24"/>
          <w:szCs w:val="24"/>
        </w:rPr>
        <w:t>tagaselja otsuse tegemist;</w:t>
      </w:r>
    </w:p>
    <w:p w:rsidR="00FD1D77" w:rsidP="000F5605" w:rsidRDefault="00FD1D77" w14:paraId="15A5A51E" w14:textId="2ACD98DC">
      <w:pPr>
        <w:pStyle w:val="Loendilik"/>
        <w:tabs>
          <w:tab w:val="left" w:pos="426"/>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5) </w:t>
      </w:r>
      <w:r w:rsidR="00E73BA1">
        <w:rPr>
          <w:rFonts w:ascii="Times New Roman" w:hAnsi="Times New Roman" w:cs="Times New Roman"/>
          <w:sz w:val="24"/>
          <w:szCs w:val="24"/>
        </w:rPr>
        <w:t xml:space="preserve">eiratud on </w:t>
      </w:r>
      <w:r w:rsidRPr="00FD1D77">
        <w:rPr>
          <w:rFonts w:ascii="Times New Roman" w:hAnsi="Times New Roman" w:cs="Times New Roman"/>
          <w:sz w:val="24"/>
          <w:szCs w:val="24"/>
        </w:rPr>
        <w:t>istungile kutsumise nõudeid</w:t>
      </w:r>
      <w:r>
        <w:rPr>
          <w:rFonts w:ascii="Times New Roman" w:hAnsi="Times New Roman" w:cs="Times New Roman"/>
          <w:sz w:val="24"/>
          <w:szCs w:val="24"/>
        </w:rPr>
        <w:t>;</w:t>
      </w:r>
    </w:p>
    <w:p w:rsidR="00FD1D77" w:rsidP="000F5605" w:rsidRDefault="00FD1D77" w14:paraId="2CE5017D" w14:textId="31FEB4B7">
      <w:pPr>
        <w:pStyle w:val="Loendilik"/>
        <w:tabs>
          <w:tab w:val="left" w:pos="426"/>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6) vastaspool </w:t>
      </w:r>
      <w:r w:rsidRPr="00FD1D77">
        <w:rPr>
          <w:rFonts w:ascii="Times New Roman" w:hAnsi="Times New Roman" w:cs="Times New Roman"/>
          <w:sz w:val="24"/>
          <w:szCs w:val="24"/>
        </w:rPr>
        <w:t xml:space="preserve">on teatanud </w:t>
      </w:r>
      <w:r>
        <w:rPr>
          <w:rFonts w:ascii="Times New Roman" w:hAnsi="Times New Roman" w:cs="Times New Roman"/>
          <w:sz w:val="24"/>
          <w:szCs w:val="24"/>
        </w:rPr>
        <w:t>töövaidluskomisjonile</w:t>
      </w:r>
      <w:r w:rsidRPr="00FD1D77">
        <w:rPr>
          <w:rFonts w:ascii="Times New Roman" w:hAnsi="Times New Roman" w:cs="Times New Roman"/>
          <w:sz w:val="24"/>
          <w:szCs w:val="24"/>
        </w:rPr>
        <w:t xml:space="preserve"> mõjuvast põhjusest istungile ilmumata jätmiseks ja on seda põhistanud</w:t>
      </w:r>
      <w:r>
        <w:rPr>
          <w:rFonts w:ascii="Times New Roman" w:hAnsi="Times New Roman" w:cs="Times New Roman"/>
          <w:sz w:val="24"/>
          <w:szCs w:val="24"/>
        </w:rPr>
        <w:t>;</w:t>
      </w:r>
    </w:p>
    <w:p w:rsidR="00352F48" w:rsidP="000F5605" w:rsidRDefault="00FD1D77" w14:paraId="175DFA18" w14:textId="28DB8E3A">
      <w:pPr>
        <w:pStyle w:val="Loendilik"/>
        <w:tabs>
          <w:tab w:val="left" w:pos="426"/>
        </w:tabs>
        <w:spacing w:after="0" w:line="240" w:lineRule="auto"/>
        <w:ind w:left="0"/>
        <w:jc w:val="both"/>
        <w:rPr>
          <w:ins w:author="Maarja-Liis Lall - JUSTDIGI" w:date="2025-11-05T14:11:28.266Z" w16du:dateUtc="2025-11-05T14:11:28.266Z" w:id="643588101"/>
          <w:rFonts w:ascii="Times New Roman" w:hAnsi="Times New Roman" w:cs="Times New Roman"/>
          <w:sz w:val="24"/>
          <w:szCs w:val="24"/>
        </w:rPr>
      </w:pPr>
      <w:r w:rsidRPr="5EEB799E" w:rsidR="00FD1D77">
        <w:rPr>
          <w:rFonts w:ascii="Times New Roman" w:hAnsi="Times New Roman" w:cs="Times New Roman"/>
          <w:sz w:val="24"/>
          <w:szCs w:val="24"/>
        </w:rPr>
        <w:t xml:space="preserve">7) vastaspool </w:t>
      </w:r>
      <w:r w:rsidRPr="5EEB799E" w:rsidR="00FD1D77">
        <w:rPr>
          <w:rFonts w:ascii="Times New Roman" w:hAnsi="Times New Roman" w:cs="Times New Roman"/>
          <w:sz w:val="24"/>
          <w:szCs w:val="24"/>
        </w:rPr>
        <w:t>oli nõus asja</w:t>
      </w:r>
      <w:r w:rsidRPr="5EEB799E" w:rsidR="00FD1D77">
        <w:rPr>
          <w:rFonts w:ascii="Times New Roman" w:hAnsi="Times New Roman" w:cs="Times New Roman"/>
          <w:sz w:val="24"/>
          <w:szCs w:val="24"/>
        </w:rPr>
        <w:t xml:space="preserve"> lahendamisega</w:t>
      </w:r>
      <w:r w:rsidRPr="5EEB799E" w:rsidR="00FD1D77">
        <w:rPr>
          <w:rFonts w:ascii="Times New Roman" w:hAnsi="Times New Roman" w:cs="Times New Roman"/>
          <w:sz w:val="24"/>
          <w:szCs w:val="24"/>
        </w:rPr>
        <w:t xml:space="preserve"> kirjaliku</w:t>
      </w:r>
      <w:r w:rsidRPr="5EEB799E" w:rsidR="00FD1D77">
        <w:rPr>
          <w:rFonts w:ascii="Times New Roman" w:hAnsi="Times New Roman" w:cs="Times New Roman"/>
          <w:sz w:val="24"/>
          <w:szCs w:val="24"/>
        </w:rPr>
        <w:t>s</w:t>
      </w:r>
      <w:r w:rsidRPr="5EEB799E" w:rsidR="00FD1D77">
        <w:rPr>
          <w:rFonts w:ascii="Times New Roman" w:hAnsi="Times New Roman" w:cs="Times New Roman"/>
          <w:sz w:val="24"/>
          <w:szCs w:val="24"/>
        </w:rPr>
        <w:t xml:space="preserve"> menetluse</w:t>
      </w:r>
      <w:r w:rsidRPr="5EEB799E" w:rsidR="00FD1D77">
        <w:rPr>
          <w:rFonts w:ascii="Times New Roman" w:hAnsi="Times New Roman" w:cs="Times New Roman"/>
          <w:sz w:val="24"/>
          <w:szCs w:val="24"/>
        </w:rPr>
        <w:t>s</w:t>
      </w:r>
      <w:r w:rsidRPr="5EEB799E" w:rsidR="0011209F">
        <w:rPr>
          <w:rFonts w:ascii="Times New Roman" w:hAnsi="Times New Roman" w:cs="Times New Roman"/>
          <w:sz w:val="24"/>
          <w:szCs w:val="24"/>
        </w:rPr>
        <w:t xml:space="preserve"> või asja lahendamisega tema osavõtuta</w:t>
      </w:r>
      <w:r w:rsidRPr="5EEB799E" w:rsidR="00FD1D77">
        <w:rPr>
          <w:rFonts w:ascii="Times New Roman" w:hAnsi="Times New Roman" w:cs="Times New Roman"/>
          <w:sz w:val="24"/>
          <w:szCs w:val="24"/>
        </w:rPr>
        <w:t>.</w:t>
      </w:r>
    </w:p>
    <w:p w:rsidR="5EEB799E" w:rsidP="5EEB799E" w:rsidRDefault="5EEB799E" w14:paraId="23B45B37" w14:textId="1450F3FB">
      <w:pPr>
        <w:pStyle w:val="Loendilik"/>
        <w:tabs>
          <w:tab w:val="left" w:leader="none" w:pos="426"/>
        </w:tabs>
        <w:spacing w:after="0" w:line="240" w:lineRule="auto"/>
        <w:ind w:left="0"/>
        <w:jc w:val="both"/>
        <w:rPr>
          <w:rFonts w:ascii="Times New Roman" w:hAnsi="Times New Roman" w:cs="Times New Roman"/>
          <w:sz w:val="24"/>
          <w:szCs w:val="24"/>
        </w:rPr>
      </w:pPr>
    </w:p>
    <w:p w:rsidR="00352F48" w:rsidP="000F5605" w:rsidRDefault="00FD1D77" w14:paraId="6F9E7927" w14:textId="50AD9603">
      <w:pPr>
        <w:pStyle w:val="Loendilik"/>
        <w:tabs>
          <w:tab w:val="left" w:pos="426"/>
        </w:tabs>
        <w:spacing w:after="0" w:line="240" w:lineRule="auto"/>
        <w:ind w:left="0"/>
        <w:jc w:val="both"/>
        <w:rPr>
          <w:ins w:author="Maarja-Liis Lall - JUSTDIGI" w:date="2025-11-05T14:11:26.847Z" w16du:dateUtc="2025-11-05T14:11:26.847Z" w:id="501393941"/>
          <w:rFonts w:ascii="Times New Roman" w:hAnsi="Times New Roman" w:cs="Times New Roman"/>
          <w:sz w:val="24"/>
          <w:szCs w:val="24"/>
        </w:rPr>
      </w:pPr>
      <w:r w:rsidRPr="5EEB799E" w:rsidR="00FD1D77">
        <w:rPr>
          <w:rFonts w:ascii="Times New Roman" w:hAnsi="Times New Roman" w:cs="Times New Roman"/>
          <w:sz w:val="24"/>
          <w:szCs w:val="24"/>
        </w:rPr>
        <w:t xml:space="preserve">(5) </w:t>
      </w:r>
      <w:r w:rsidRPr="5EEB799E" w:rsidR="00D12978">
        <w:rPr>
          <w:rFonts w:ascii="Times New Roman" w:hAnsi="Times New Roman" w:cs="Times New Roman"/>
          <w:sz w:val="24"/>
          <w:szCs w:val="24"/>
        </w:rPr>
        <w:t xml:space="preserve">Kui </w:t>
      </w:r>
      <w:r w:rsidRPr="5EEB799E" w:rsidR="00FD1D77">
        <w:rPr>
          <w:rFonts w:ascii="Times New Roman" w:hAnsi="Times New Roman" w:cs="Times New Roman"/>
          <w:sz w:val="24"/>
          <w:szCs w:val="24"/>
        </w:rPr>
        <w:t>avaldaja</w:t>
      </w:r>
      <w:r w:rsidRPr="5EEB799E" w:rsidR="00D12978">
        <w:rPr>
          <w:rFonts w:ascii="Times New Roman" w:hAnsi="Times New Roman" w:cs="Times New Roman"/>
          <w:sz w:val="24"/>
          <w:szCs w:val="24"/>
        </w:rPr>
        <w:t xml:space="preserve"> on nõus </w:t>
      </w:r>
      <w:r w:rsidRPr="5EEB799E" w:rsidR="00D12978">
        <w:rPr>
          <w:rFonts w:ascii="Times New Roman" w:hAnsi="Times New Roman" w:cs="Times New Roman"/>
          <w:sz w:val="24"/>
          <w:szCs w:val="24"/>
        </w:rPr>
        <w:t>tagaseljaotsuse</w:t>
      </w:r>
      <w:r w:rsidRPr="5EEB799E" w:rsidR="00D12978">
        <w:rPr>
          <w:rFonts w:ascii="Times New Roman" w:hAnsi="Times New Roman" w:cs="Times New Roman"/>
          <w:sz w:val="24"/>
          <w:szCs w:val="24"/>
        </w:rPr>
        <w:t xml:space="preserve"> tegemisega, kuid </w:t>
      </w:r>
      <w:r w:rsidRPr="5EEB799E" w:rsidR="00FD1D77">
        <w:rPr>
          <w:rFonts w:ascii="Times New Roman" w:hAnsi="Times New Roman" w:cs="Times New Roman"/>
          <w:sz w:val="24"/>
          <w:szCs w:val="24"/>
        </w:rPr>
        <w:t>avaldus</w:t>
      </w:r>
      <w:r w:rsidRPr="5EEB799E" w:rsidR="00D12978">
        <w:rPr>
          <w:rFonts w:ascii="Times New Roman" w:hAnsi="Times New Roman" w:cs="Times New Roman"/>
          <w:sz w:val="24"/>
          <w:szCs w:val="24"/>
        </w:rPr>
        <w:t xml:space="preserve"> ei ole</w:t>
      </w:r>
      <w:r w:rsidRPr="5EEB799E" w:rsidR="00423FF6">
        <w:rPr>
          <w:rFonts w:ascii="Times New Roman" w:hAnsi="Times New Roman" w:cs="Times New Roman"/>
          <w:sz w:val="24"/>
          <w:szCs w:val="24"/>
        </w:rPr>
        <w:t xml:space="preserve"> selles</w:t>
      </w:r>
      <w:r w:rsidRPr="5EEB799E" w:rsidR="00D12978">
        <w:rPr>
          <w:rFonts w:ascii="Times New Roman" w:hAnsi="Times New Roman" w:cs="Times New Roman"/>
          <w:sz w:val="24"/>
          <w:szCs w:val="24"/>
        </w:rPr>
        <w:t xml:space="preserve"> märgitud ulatuses ja asjaoludega õiguslikult põhjendatud, teeb </w:t>
      </w:r>
      <w:r w:rsidRPr="5EEB799E" w:rsidR="00FD1D77">
        <w:rPr>
          <w:rFonts w:ascii="Times New Roman" w:hAnsi="Times New Roman" w:cs="Times New Roman"/>
          <w:sz w:val="24"/>
          <w:szCs w:val="24"/>
        </w:rPr>
        <w:t>töövaidluskomisjon</w:t>
      </w:r>
      <w:r w:rsidRPr="5EEB799E" w:rsidR="00D12978">
        <w:rPr>
          <w:rFonts w:ascii="Times New Roman" w:hAnsi="Times New Roman" w:cs="Times New Roman"/>
          <w:sz w:val="24"/>
          <w:szCs w:val="24"/>
        </w:rPr>
        <w:t xml:space="preserve"> otsuse, millega jätab </w:t>
      </w:r>
      <w:r w:rsidRPr="5EEB799E" w:rsidR="00FD1D77">
        <w:rPr>
          <w:rFonts w:ascii="Times New Roman" w:hAnsi="Times New Roman" w:cs="Times New Roman"/>
          <w:sz w:val="24"/>
          <w:szCs w:val="24"/>
        </w:rPr>
        <w:t xml:space="preserve">avalduse </w:t>
      </w:r>
      <w:r w:rsidRPr="5EEB799E" w:rsidR="00D12978">
        <w:rPr>
          <w:rFonts w:ascii="Times New Roman" w:hAnsi="Times New Roman" w:cs="Times New Roman"/>
          <w:sz w:val="24"/>
          <w:szCs w:val="24"/>
        </w:rPr>
        <w:t>rahuldamata.</w:t>
      </w:r>
    </w:p>
    <w:p w:rsidR="5EEB799E" w:rsidP="5EEB799E" w:rsidRDefault="5EEB799E" w14:paraId="5A72C4D7" w14:textId="32BA763B">
      <w:pPr>
        <w:pStyle w:val="Loendilik"/>
        <w:tabs>
          <w:tab w:val="left" w:leader="none" w:pos="426"/>
        </w:tabs>
        <w:spacing w:after="0" w:line="240" w:lineRule="auto"/>
        <w:ind w:left="0"/>
        <w:jc w:val="both"/>
        <w:rPr>
          <w:rFonts w:ascii="Times New Roman" w:hAnsi="Times New Roman" w:cs="Times New Roman"/>
          <w:sz w:val="24"/>
          <w:szCs w:val="24"/>
        </w:rPr>
      </w:pPr>
    </w:p>
    <w:p w:rsidR="00352F48" w:rsidP="000F5605" w:rsidRDefault="00FD1D77" w14:paraId="5094D753" w14:textId="712179B6">
      <w:pPr>
        <w:pStyle w:val="Loendilik"/>
        <w:tabs>
          <w:tab w:val="left" w:pos="426"/>
        </w:tabs>
        <w:spacing w:after="0" w:line="240" w:lineRule="auto"/>
        <w:ind w:left="0"/>
        <w:jc w:val="both"/>
        <w:rPr>
          <w:ins w:author="Maarja-Liis Lall - JUSTDIGI" w:date="2025-11-05T14:11:25.516Z" w16du:dateUtc="2025-11-05T14:11:25.516Z" w:id="1670232546"/>
          <w:rFonts w:ascii="Times New Roman" w:hAnsi="Times New Roman" w:cs="Times New Roman"/>
          <w:sz w:val="24"/>
          <w:szCs w:val="24"/>
        </w:rPr>
      </w:pPr>
      <w:r w:rsidRPr="5EEB799E" w:rsidR="00FD1D77">
        <w:rPr>
          <w:rFonts w:ascii="Times New Roman" w:hAnsi="Times New Roman" w:cs="Times New Roman"/>
          <w:sz w:val="24"/>
          <w:szCs w:val="24"/>
        </w:rPr>
        <w:t>(6) Kui vastaspoole</w:t>
      </w:r>
      <w:r w:rsidRPr="5EEB799E" w:rsidR="00FD1D77">
        <w:rPr>
          <w:rFonts w:ascii="Times New Roman" w:hAnsi="Times New Roman" w:cs="Times New Roman"/>
          <w:sz w:val="24"/>
          <w:szCs w:val="24"/>
        </w:rPr>
        <w:t xml:space="preserve"> tegevusetus, mis oli </w:t>
      </w:r>
      <w:r w:rsidRPr="5EEB799E" w:rsidR="00FD1D77">
        <w:rPr>
          <w:rFonts w:ascii="Times New Roman" w:hAnsi="Times New Roman" w:cs="Times New Roman"/>
          <w:sz w:val="24"/>
          <w:szCs w:val="24"/>
        </w:rPr>
        <w:t>tagaseljaotsuse</w:t>
      </w:r>
      <w:r w:rsidRPr="5EEB799E" w:rsidR="00FD1D77">
        <w:rPr>
          <w:rFonts w:ascii="Times New Roman" w:hAnsi="Times New Roman" w:cs="Times New Roman"/>
          <w:sz w:val="24"/>
          <w:szCs w:val="24"/>
        </w:rPr>
        <w:t xml:space="preserve"> tegemise aluseks, oli tingitud mõjuvast põhjusest</w:t>
      </w:r>
      <w:r w:rsidRPr="5EEB799E" w:rsidR="00FD1D77">
        <w:rPr>
          <w:rFonts w:ascii="Times New Roman" w:hAnsi="Times New Roman" w:cs="Times New Roman"/>
          <w:sz w:val="24"/>
          <w:szCs w:val="24"/>
        </w:rPr>
        <w:t xml:space="preserve"> või </w:t>
      </w:r>
      <w:r w:rsidRPr="5EEB799E" w:rsidR="00FD1D77">
        <w:rPr>
          <w:rFonts w:ascii="Times New Roman" w:hAnsi="Times New Roman" w:cs="Times New Roman"/>
          <w:sz w:val="24"/>
          <w:szCs w:val="24"/>
        </w:rPr>
        <w:t>tagaseljaotsust</w:t>
      </w:r>
      <w:r w:rsidRPr="5EEB799E" w:rsidR="00FD1D77">
        <w:rPr>
          <w:rFonts w:ascii="Times New Roman" w:hAnsi="Times New Roman" w:cs="Times New Roman"/>
          <w:sz w:val="24"/>
          <w:szCs w:val="24"/>
        </w:rPr>
        <w:t xml:space="preserve"> ei võinud </w:t>
      </w:r>
      <w:r w:rsidRPr="5EEB799E" w:rsidR="00190776">
        <w:rPr>
          <w:rFonts w:ascii="Times New Roman" w:hAnsi="Times New Roman" w:cs="Times New Roman"/>
          <w:sz w:val="24"/>
          <w:szCs w:val="24"/>
        </w:rPr>
        <w:t xml:space="preserve">käesoleva </w:t>
      </w:r>
      <w:r w:rsidRPr="5EEB799E" w:rsidR="00B655B9">
        <w:rPr>
          <w:rFonts w:ascii="Times New Roman" w:hAnsi="Times New Roman" w:cs="Times New Roman"/>
          <w:sz w:val="24"/>
          <w:szCs w:val="24"/>
        </w:rPr>
        <w:t>paragrahvi lõike 4</w:t>
      </w:r>
      <w:r w:rsidRPr="5EEB799E" w:rsidR="00FD1D77">
        <w:rPr>
          <w:rFonts w:ascii="Times New Roman" w:hAnsi="Times New Roman" w:cs="Times New Roman"/>
          <w:sz w:val="24"/>
          <w:szCs w:val="24"/>
        </w:rPr>
        <w:t xml:space="preserve"> kohaselt teha</w:t>
      </w:r>
      <w:r w:rsidRPr="5EEB799E" w:rsidR="00FB20EA">
        <w:rPr>
          <w:rFonts w:ascii="Times New Roman" w:hAnsi="Times New Roman" w:cs="Times New Roman"/>
          <w:sz w:val="24"/>
          <w:szCs w:val="24"/>
        </w:rPr>
        <w:t>,</w:t>
      </w:r>
      <w:r w:rsidRPr="5EEB799E" w:rsidR="00FD1D77">
        <w:rPr>
          <w:rFonts w:ascii="Times New Roman" w:hAnsi="Times New Roman" w:cs="Times New Roman"/>
          <w:sz w:val="24"/>
          <w:szCs w:val="24"/>
        </w:rPr>
        <w:t xml:space="preserve"> võib vastaspool taotleda otsuse teinud töövaidluskomisjonilt menetluse taastamist.</w:t>
      </w:r>
    </w:p>
    <w:p w:rsidR="5EEB799E" w:rsidP="5EEB799E" w:rsidRDefault="5EEB799E" w14:paraId="4BC853E0" w14:textId="2D313DBE">
      <w:pPr>
        <w:pStyle w:val="Loendilik"/>
        <w:tabs>
          <w:tab w:val="left" w:leader="none" w:pos="426"/>
        </w:tabs>
        <w:spacing w:after="0" w:line="240" w:lineRule="auto"/>
        <w:ind w:left="0"/>
        <w:jc w:val="both"/>
        <w:rPr>
          <w:rFonts w:ascii="Times New Roman" w:hAnsi="Times New Roman" w:cs="Times New Roman"/>
          <w:sz w:val="24"/>
          <w:szCs w:val="24"/>
        </w:rPr>
      </w:pPr>
    </w:p>
    <w:p w:rsidR="00352F48" w:rsidP="000F5605" w:rsidRDefault="00FD1D77" w14:paraId="30C7B869" w14:textId="319A0314">
      <w:pPr>
        <w:pStyle w:val="Loendilik"/>
        <w:tabs>
          <w:tab w:val="left" w:pos="426"/>
        </w:tabs>
        <w:spacing w:after="0" w:line="240" w:lineRule="auto"/>
        <w:ind w:left="0"/>
        <w:jc w:val="both"/>
        <w:rPr>
          <w:ins w:author="Maarja-Liis Lall - JUSTDIGI" w:date="2025-11-05T14:11:24.368Z" w16du:dateUtc="2025-11-05T14:11:24.368Z" w:id="813718374"/>
          <w:rFonts w:ascii="Times New Roman" w:hAnsi="Times New Roman" w:cs="Times New Roman"/>
          <w:sz w:val="24"/>
          <w:szCs w:val="24"/>
        </w:rPr>
      </w:pPr>
      <w:r w:rsidRPr="5EEB799E" w:rsidR="00FD1D77">
        <w:rPr>
          <w:rFonts w:ascii="Times New Roman" w:hAnsi="Times New Roman" w:cs="Times New Roman"/>
          <w:sz w:val="24"/>
          <w:szCs w:val="24"/>
        </w:rPr>
        <w:t xml:space="preserve">(7) </w:t>
      </w:r>
      <w:r w:rsidRPr="5EEB799E" w:rsidR="004E497A">
        <w:rPr>
          <w:rFonts w:ascii="Times New Roman" w:hAnsi="Times New Roman" w:cs="Times New Roman"/>
          <w:sz w:val="24"/>
          <w:szCs w:val="24"/>
        </w:rPr>
        <w:t>Mõjuv põhjus</w:t>
      </w:r>
      <w:r w:rsidRPr="5EEB799E" w:rsidR="004E497A">
        <w:rPr>
          <w:rFonts w:ascii="Times New Roman" w:hAnsi="Times New Roman" w:cs="Times New Roman"/>
          <w:sz w:val="24"/>
          <w:szCs w:val="24"/>
        </w:rPr>
        <w:t xml:space="preserve"> </w:t>
      </w:r>
      <w:r w:rsidRPr="5EEB799E" w:rsidR="004E497A">
        <w:rPr>
          <w:rFonts w:ascii="Times New Roman" w:hAnsi="Times New Roman" w:cs="Times New Roman"/>
          <w:sz w:val="24"/>
          <w:szCs w:val="24"/>
        </w:rPr>
        <w:t xml:space="preserve">on eelkõige liikluskatkestus, poole ootamatu haigestumine või lähedase ootamatu raske haigus, mille tõttu isik ei saanud </w:t>
      </w:r>
      <w:r w:rsidRPr="5EEB799E" w:rsidR="004E497A">
        <w:rPr>
          <w:rFonts w:ascii="Times New Roman" w:hAnsi="Times New Roman" w:cs="Times New Roman"/>
          <w:sz w:val="24"/>
          <w:szCs w:val="24"/>
        </w:rPr>
        <w:t>avaldusele</w:t>
      </w:r>
      <w:r w:rsidRPr="5EEB799E" w:rsidR="004E497A">
        <w:rPr>
          <w:rFonts w:ascii="Times New Roman" w:hAnsi="Times New Roman" w:cs="Times New Roman"/>
          <w:sz w:val="24"/>
          <w:szCs w:val="24"/>
        </w:rPr>
        <w:t xml:space="preserve"> vastata või </w:t>
      </w:r>
      <w:r w:rsidRPr="5EEB799E" w:rsidR="004E497A">
        <w:rPr>
          <w:rFonts w:ascii="Times New Roman" w:hAnsi="Times New Roman" w:cs="Times New Roman"/>
          <w:sz w:val="24"/>
          <w:szCs w:val="24"/>
        </w:rPr>
        <w:t>istungile</w:t>
      </w:r>
      <w:r w:rsidRPr="5EEB799E" w:rsidR="004E497A">
        <w:rPr>
          <w:rFonts w:ascii="Times New Roman" w:hAnsi="Times New Roman" w:cs="Times New Roman"/>
          <w:sz w:val="24"/>
          <w:szCs w:val="24"/>
        </w:rPr>
        <w:t xml:space="preserve"> ilmuda ega saata </w:t>
      </w:r>
      <w:r w:rsidRPr="5EEB799E" w:rsidR="004E497A">
        <w:rPr>
          <w:rFonts w:ascii="Times New Roman" w:hAnsi="Times New Roman" w:cs="Times New Roman"/>
          <w:sz w:val="24"/>
          <w:szCs w:val="24"/>
        </w:rPr>
        <w:t>istungile</w:t>
      </w:r>
      <w:r w:rsidRPr="5EEB799E" w:rsidR="004E497A">
        <w:rPr>
          <w:rFonts w:ascii="Times New Roman" w:hAnsi="Times New Roman" w:cs="Times New Roman"/>
          <w:sz w:val="24"/>
          <w:szCs w:val="24"/>
        </w:rPr>
        <w:t xml:space="preserve"> esindajat</w:t>
      </w:r>
      <w:r w:rsidRPr="5EEB799E" w:rsidR="004E497A">
        <w:rPr>
          <w:rFonts w:ascii="Times New Roman" w:hAnsi="Times New Roman" w:cs="Times New Roman"/>
          <w:sz w:val="24"/>
          <w:szCs w:val="24"/>
        </w:rPr>
        <w:t xml:space="preserve">. </w:t>
      </w:r>
      <w:r w:rsidRPr="5EEB799E" w:rsidR="004E497A">
        <w:rPr>
          <w:rFonts w:ascii="Times New Roman" w:hAnsi="Times New Roman" w:cs="Times New Roman"/>
          <w:sz w:val="24"/>
          <w:szCs w:val="24"/>
        </w:rPr>
        <w:t>Oma haiguse põhistamiseks</w:t>
      </w:r>
      <w:r w:rsidRPr="5EEB799E" w:rsidR="004E497A">
        <w:rPr>
          <w:rFonts w:ascii="Times New Roman" w:hAnsi="Times New Roman" w:cs="Times New Roman"/>
          <w:sz w:val="24"/>
          <w:szCs w:val="24"/>
        </w:rPr>
        <w:t xml:space="preserve"> esitab menetlusosaline töövaidluskomisjonile tsiviilkohtumenetluse seadustiku § 422 lõi</w:t>
      </w:r>
      <w:r w:rsidRPr="5EEB799E" w:rsidR="004E5358">
        <w:rPr>
          <w:rFonts w:ascii="Times New Roman" w:hAnsi="Times New Roman" w:cs="Times New Roman"/>
          <w:sz w:val="24"/>
          <w:szCs w:val="24"/>
        </w:rPr>
        <w:t>kes</w:t>
      </w:r>
      <w:r w:rsidRPr="5EEB799E" w:rsidR="004E497A">
        <w:rPr>
          <w:rFonts w:ascii="Times New Roman" w:hAnsi="Times New Roman" w:cs="Times New Roman"/>
          <w:sz w:val="24"/>
          <w:szCs w:val="24"/>
        </w:rPr>
        <w:t xml:space="preserve"> 2 nimetatud tõendi.</w:t>
      </w:r>
      <w:r w:rsidRPr="5EEB799E" w:rsidR="00FC1312">
        <w:rPr>
          <w:rFonts w:ascii="Times New Roman" w:hAnsi="Times New Roman" w:cs="Times New Roman"/>
          <w:sz w:val="24"/>
          <w:szCs w:val="24"/>
        </w:rPr>
        <w:t xml:space="preserve"> </w:t>
      </w:r>
      <w:r w:rsidRPr="5EEB799E" w:rsidR="00CE2DF4">
        <w:rPr>
          <w:rFonts w:ascii="Times New Roman" w:hAnsi="Times New Roman" w:cs="Times New Roman"/>
          <w:sz w:val="24"/>
          <w:szCs w:val="24"/>
        </w:rPr>
        <w:t xml:space="preserve">Tõendi puudumine või puudulikus ei välista haiguse </w:t>
      </w:r>
      <w:r w:rsidRPr="5EEB799E" w:rsidR="00155ED6">
        <w:rPr>
          <w:rFonts w:ascii="Times New Roman" w:hAnsi="Times New Roman" w:cs="Times New Roman"/>
          <w:sz w:val="24"/>
          <w:szCs w:val="24"/>
        </w:rPr>
        <w:t>põhistamist muude tõenditega.</w:t>
      </w:r>
    </w:p>
    <w:p w:rsidR="5EEB799E" w:rsidP="5EEB799E" w:rsidRDefault="5EEB799E" w14:paraId="533B4264" w14:textId="4D0E344C">
      <w:pPr>
        <w:pStyle w:val="Loendilik"/>
        <w:tabs>
          <w:tab w:val="left" w:leader="none" w:pos="426"/>
        </w:tabs>
        <w:spacing w:after="0" w:line="240" w:lineRule="auto"/>
        <w:ind w:left="0"/>
        <w:jc w:val="both"/>
        <w:rPr>
          <w:rFonts w:ascii="Times New Roman" w:hAnsi="Times New Roman" w:cs="Times New Roman"/>
          <w:sz w:val="24"/>
          <w:szCs w:val="24"/>
        </w:rPr>
      </w:pPr>
    </w:p>
    <w:p w:rsidR="00352F48" w:rsidP="000F5605" w:rsidRDefault="004E497A" w14:paraId="2E44109B" w14:textId="0F7C5233">
      <w:pPr>
        <w:pStyle w:val="Loendilik"/>
        <w:tabs>
          <w:tab w:val="left" w:pos="426"/>
        </w:tabs>
        <w:spacing w:after="0" w:line="240" w:lineRule="auto"/>
        <w:ind w:left="0"/>
        <w:jc w:val="both"/>
        <w:rPr>
          <w:ins w:author="Maarja-Liis Lall - JUSTDIGI" w:date="2025-11-05T14:11:22.574Z" w16du:dateUtc="2025-11-05T14:11:22.574Z" w:id="373735337"/>
          <w:rFonts w:ascii="Times New Roman" w:hAnsi="Times New Roman" w:cs="Times New Roman"/>
          <w:sz w:val="24"/>
          <w:szCs w:val="24"/>
        </w:rPr>
      </w:pPr>
      <w:r w:rsidRPr="5EEB799E" w:rsidR="004E497A">
        <w:rPr>
          <w:rFonts w:ascii="Times New Roman" w:hAnsi="Times New Roman" w:cs="Times New Roman"/>
          <w:sz w:val="24"/>
          <w:szCs w:val="24"/>
        </w:rPr>
        <w:t xml:space="preserve">(8) </w:t>
      </w:r>
      <w:r w:rsidRPr="5EEB799E" w:rsidR="00FD1D77">
        <w:rPr>
          <w:rFonts w:ascii="Times New Roman" w:hAnsi="Times New Roman" w:cs="Times New Roman"/>
          <w:sz w:val="24"/>
          <w:szCs w:val="24"/>
        </w:rPr>
        <w:t xml:space="preserve">Käesoleva paragrahvi lõikes 6 nimetatud menetluse taastamise taotluse </w:t>
      </w:r>
      <w:r w:rsidRPr="5EEB799E" w:rsidR="00FD1D77">
        <w:rPr>
          <w:rFonts w:ascii="Times New Roman" w:hAnsi="Times New Roman" w:cs="Times New Roman"/>
          <w:sz w:val="24"/>
          <w:szCs w:val="24"/>
        </w:rPr>
        <w:t xml:space="preserve">võib esitada </w:t>
      </w:r>
      <w:r w:rsidRPr="5EEB799E" w:rsidR="00FD1D77">
        <w:rPr>
          <w:rFonts w:ascii="Times New Roman" w:hAnsi="Times New Roman" w:cs="Times New Roman"/>
          <w:sz w:val="24"/>
          <w:szCs w:val="24"/>
        </w:rPr>
        <w:t>tagaseljaotsuse</w:t>
      </w:r>
      <w:r w:rsidRPr="5EEB799E" w:rsidR="00FD1D77">
        <w:rPr>
          <w:rFonts w:ascii="Times New Roman" w:hAnsi="Times New Roman" w:cs="Times New Roman"/>
          <w:sz w:val="24"/>
          <w:szCs w:val="24"/>
        </w:rPr>
        <w:t xml:space="preserve"> kättetoimetamisest alates 30 </w:t>
      </w:r>
      <w:r w:rsidRPr="5EEB799E" w:rsidR="002320FA">
        <w:rPr>
          <w:rFonts w:ascii="Times New Roman" w:hAnsi="Times New Roman" w:cs="Times New Roman"/>
          <w:sz w:val="24"/>
          <w:szCs w:val="24"/>
        </w:rPr>
        <w:t>kalendri</w:t>
      </w:r>
      <w:r w:rsidRPr="5EEB799E" w:rsidR="00FD1D77">
        <w:rPr>
          <w:rFonts w:ascii="Times New Roman" w:hAnsi="Times New Roman" w:cs="Times New Roman"/>
          <w:sz w:val="24"/>
          <w:szCs w:val="24"/>
        </w:rPr>
        <w:t xml:space="preserve">päeva jooksul. Kui </w:t>
      </w:r>
      <w:r w:rsidRPr="5EEB799E" w:rsidR="00FD1D77">
        <w:rPr>
          <w:rFonts w:ascii="Times New Roman" w:hAnsi="Times New Roman" w:cs="Times New Roman"/>
          <w:sz w:val="24"/>
          <w:szCs w:val="24"/>
        </w:rPr>
        <w:t>tagaseljaotsus</w:t>
      </w:r>
      <w:r w:rsidRPr="5EEB799E" w:rsidR="00FD1D77">
        <w:rPr>
          <w:rFonts w:ascii="Times New Roman" w:hAnsi="Times New Roman" w:cs="Times New Roman"/>
          <w:sz w:val="24"/>
          <w:szCs w:val="24"/>
        </w:rPr>
        <w:t xml:space="preserve"> toimetatakse kätte avalikult, võib </w:t>
      </w:r>
      <w:r w:rsidRPr="5EEB799E" w:rsidR="004E497A">
        <w:rPr>
          <w:rFonts w:ascii="Times New Roman" w:hAnsi="Times New Roman" w:cs="Times New Roman"/>
          <w:sz w:val="24"/>
          <w:szCs w:val="24"/>
        </w:rPr>
        <w:t>menetluse taastamise taotluse</w:t>
      </w:r>
      <w:r w:rsidRPr="5EEB799E" w:rsidR="00FD1D77">
        <w:rPr>
          <w:rFonts w:ascii="Times New Roman" w:hAnsi="Times New Roman" w:cs="Times New Roman"/>
          <w:sz w:val="24"/>
          <w:szCs w:val="24"/>
        </w:rPr>
        <w:t xml:space="preserve"> esitada 30 </w:t>
      </w:r>
      <w:r w:rsidRPr="5EEB799E" w:rsidR="002320FA">
        <w:rPr>
          <w:rFonts w:ascii="Times New Roman" w:hAnsi="Times New Roman" w:cs="Times New Roman"/>
          <w:sz w:val="24"/>
          <w:szCs w:val="24"/>
        </w:rPr>
        <w:t>kalendri</w:t>
      </w:r>
      <w:r w:rsidRPr="5EEB799E" w:rsidR="00FD1D77">
        <w:rPr>
          <w:rFonts w:ascii="Times New Roman" w:hAnsi="Times New Roman" w:cs="Times New Roman"/>
          <w:sz w:val="24"/>
          <w:szCs w:val="24"/>
        </w:rPr>
        <w:t xml:space="preserve">päeva jooksul alates päevast, kui </w:t>
      </w:r>
      <w:r w:rsidRPr="5EEB799E" w:rsidR="004E497A">
        <w:rPr>
          <w:rFonts w:ascii="Times New Roman" w:hAnsi="Times New Roman" w:cs="Times New Roman"/>
          <w:sz w:val="24"/>
          <w:szCs w:val="24"/>
        </w:rPr>
        <w:t>vastaspool</w:t>
      </w:r>
      <w:r w:rsidRPr="5EEB799E" w:rsidR="00FD1D77">
        <w:rPr>
          <w:rFonts w:ascii="Times New Roman" w:hAnsi="Times New Roman" w:cs="Times New Roman"/>
          <w:sz w:val="24"/>
          <w:szCs w:val="24"/>
        </w:rPr>
        <w:t xml:space="preserve"> sai </w:t>
      </w:r>
      <w:r w:rsidRPr="5EEB799E" w:rsidR="00FD1D77">
        <w:rPr>
          <w:rFonts w:ascii="Times New Roman" w:hAnsi="Times New Roman" w:cs="Times New Roman"/>
          <w:sz w:val="24"/>
          <w:szCs w:val="24"/>
        </w:rPr>
        <w:t>tagaseljaotsusest</w:t>
      </w:r>
      <w:r w:rsidRPr="5EEB799E" w:rsidR="00FD1D77">
        <w:rPr>
          <w:rFonts w:ascii="Times New Roman" w:hAnsi="Times New Roman" w:cs="Times New Roman"/>
          <w:sz w:val="24"/>
          <w:szCs w:val="24"/>
        </w:rPr>
        <w:t xml:space="preserve"> või selle täitmiseks algatatud täitemenetlusest teada.</w:t>
      </w:r>
    </w:p>
    <w:p w:rsidR="5EEB799E" w:rsidP="5EEB799E" w:rsidRDefault="5EEB799E" w14:paraId="5282F646" w14:textId="2C9203F4">
      <w:pPr>
        <w:pStyle w:val="Loendilik"/>
        <w:tabs>
          <w:tab w:val="left" w:leader="none" w:pos="426"/>
        </w:tabs>
        <w:spacing w:after="0" w:line="240" w:lineRule="auto"/>
        <w:ind w:left="0"/>
        <w:jc w:val="both"/>
        <w:rPr>
          <w:rFonts w:ascii="Times New Roman" w:hAnsi="Times New Roman" w:cs="Times New Roman"/>
          <w:sz w:val="24"/>
          <w:szCs w:val="24"/>
        </w:rPr>
      </w:pPr>
    </w:p>
    <w:p w:rsidR="00352F48" w:rsidP="000F5605" w:rsidRDefault="004E497A" w14:paraId="48C49255" w14:textId="4DC463F7">
      <w:pPr>
        <w:pStyle w:val="Loendilik"/>
        <w:tabs>
          <w:tab w:val="left" w:pos="426"/>
        </w:tabs>
        <w:spacing w:after="0" w:line="240" w:lineRule="auto"/>
        <w:ind w:left="0"/>
        <w:jc w:val="both"/>
        <w:rPr>
          <w:ins w:author="Maarja-Liis Lall - JUSTDIGI" w:date="2025-11-05T14:11:21.579Z" w16du:dateUtc="2025-11-05T14:11:21.579Z" w:id="558054185"/>
          <w:rFonts w:ascii="Times New Roman" w:hAnsi="Times New Roman" w:cs="Times New Roman"/>
          <w:sz w:val="24"/>
          <w:szCs w:val="24"/>
        </w:rPr>
      </w:pPr>
      <w:r w:rsidRPr="5EEB799E" w:rsidR="004E497A">
        <w:rPr>
          <w:rFonts w:ascii="Times New Roman" w:hAnsi="Times New Roman" w:cs="Times New Roman"/>
          <w:sz w:val="24"/>
          <w:szCs w:val="24"/>
        </w:rPr>
        <w:t xml:space="preserve">(9) </w:t>
      </w:r>
      <w:r w:rsidRPr="5EEB799E" w:rsidR="00FD1D77">
        <w:rPr>
          <w:rFonts w:ascii="Times New Roman" w:hAnsi="Times New Roman" w:cs="Times New Roman"/>
          <w:sz w:val="24"/>
          <w:szCs w:val="24"/>
        </w:rPr>
        <w:t xml:space="preserve">Menetluse taastamise korral </w:t>
      </w:r>
      <w:r w:rsidRPr="5EEB799E" w:rsidR="00FD1D77">
        <w:rPr>
          <w:rFonts w:ascii="Times New Roman" w:hAnsi="Times New Roman" w:cs="Times New Roman"/>
          <w:sz w:val="24"/>
          <w:szCs w:val="24"/>
        </w:rPr>
        <w:t>tagaseljaotsus</w:t>
      </w:r>
      <w:r w:rsidRPr="5EEB799E" w:rsidR="00FD1D77">
        <w:rPr>
          <w:rFonts w:ascii="Times New Roman" w:hAnsi="Times New Roman" w:cs="Times New Roman"/>
          <w:sz w:val="24"/>
          <w:szCs w:val="24"/>
        </w:rPr>
        <w:t xml:space="preserve"> ei jõustu ja seda ei saa täita. Taastatud menetlus jätkub olukorras, milles see oli enne </w:t>
      </w:r>
      <w:r w:rsidRPr="5EEB799E" w:rsidR="00FD1D77">
        <w:rPr>
          <w:rFonts w:ascii="Times New Roman" w:hAnsi="Times New Roman" w:cs="Times New Roman"/>
          <w:sz w:val="24"/>
          <w:szCs w:val="24"/>
        </w:rPr>
        <w:t>tagaseljaotsuse</w:t>
      </w:r>
      <w:r w:rsidRPr="5EEB799E" w:rsidR="00FD1D77">
        <w:rPr>
          <w:rFonts w:ascii="Times New Roman" w:hAnsi="Times New Roman" w:cs="Times New Roman"/>
          <w:sz w:val="24"/>
          <w:szCs w:val="24"/>
        </w:rPr>
        <w:t xml:space="preserve"> põhjustanud toimingu tegemata jätmist.</w:t>
      </w:r>
    </w:p>
    <w:p w:rsidR="5EEB799E" w:rsidP="5EEB799E" w:rsidRDefault="5EEB799E" w14:paraId="56C62303" w14:textId="054ADA3A">
      <w:pPr>
        <w:pStyle w:val="Loendilik"/>
        <w:tabs>
          <w:tab w:val="left" w:leader="none" w:pos="426"/>
        </w:tabs>
        <w:spacing w:after="0" w:line="240" w:lineRule="auto"/>
        <w:ind w:left="0"/>
        <w:jc w:val="both"/>
        <w:rPr>
          <w:rFonts w:ascii="Times New Roman" w:hAnsi="Times New Roman" w:cs="Times New Roman"/>
          <w:sz w:val="24"/>
          <w:szCs w:val="24"/>
        </w:rPr>
      </w:pPr>
    </w:p>
    <w:p w:rsidR="00352F48" w:rsidP="000F5605" w:rsidRDefault="004E497A" w14:paraId="22DF4919" w14:textId="6479B17C">
      <w:pPr>
        <w:pStyle w:val="Loendilik"/>
        <w:tabs>
          <w:tab w:val="left" w:pos="426"/>
        </w:tabs>
        <w:spacing w:after="0" w:line="240" w:lineRule="auto"/>
        <w:ind w:left="0"/>
        <w:jc w:val="both"/>
        <w:rPr>
          <w:ins w:author="Maarja-Liis Lall - JUSTDIGI" w:date="2025-11-05T14:11:19.888Z" w16du:dateUtc="2025-11-05T14:11:19.888Z" w:id="2119971659"/>
          <w:rFonts w:ascii="Times New Roman" w:hAnsi="Times New Roman" w:cs="Times New Roman"/>
          <w:sz w:val="24"/>
          <w:szCs w:val="24"/>
        </w:rPr>
      </w:pPr>
      <w:r w:rsidRPr="5EEB799E" w:rsidR="004E497A">
        <w:rPr>
          <w:rFonts w:ascii="Times New Roman" w:hAnsi="Times New Roman" w:cs="Times New Roman"/>
          <w:sz w:val="24"/>
          <w:szCs w:val="24"/>
        </w:rPr>
        <w:t>(10) Töövaidluskomisjon</w:t>
      </w:r>
      <w:r w:rsidRPr="5EEB799E" w:rsidR="003B12F8">
        <w:rPr>
          <w:rFonts w:ascii="Times New Roman" w:hAnsi="Times New Roman" w:cs="Times New Roman"/>
          <w:sz w:val="24"/>
          <w:szCs w:val="24"/>
        </w:rPr>
        <w:t xml:space="preserve"> taastab menetluse määrusega ja</w:t>
      </w:r>
      <w:r w:rsidRPr="5EEB799E" w:rsidR="004E497A">
        <w:rPr>
          <w:rFonts w:ascii="Times New Roman" w:hAnsi="Times New Roman" w:cs="Times New Roman"/>
          <w:sz w:val="24"/>
          <w:szCs w:val="24"/>
        </w:rPr>
        <w:t xml:space="preserve"> määrab asja arutamiseks istungi</w:t>
      </w:r>
      <w:r w:rsidRPr="5EEB799E" w:rsidR="005F6843">
        <w:rPr>
          <w:rFonts w:ascii="Times New Roman" w:hAnsi="Times New Roman" w:cs="Times New Roman"/>
          <w:sz w:val="24"/>
          <w:szCs w:val="24"/>
        </w:rPr>
        <w:t xml:space="preserve"> või lahendab asja </w:t>
      </w:r>
      <w:r w:rsidRPr="5EEB799E" w:rsidR="00AF295A">
        <w:rPr>
          <w:rFonts w:ascii="Times New Roman" w:hAnsi="Times New Roman" w:cs="Times New Roman"/>
          <w:sz w:val="24"/>
          <w:szCs w:val="24"/>
        </w:rPr>
        <w:t>kirjalikus menetluses</w:t>
      </w:r>
      <w:r w:rsidRPr="5EEB799E" w:rsidR="004E497A">
        <w:rPr>
          <w:rFonts w:ascii="Times New Roman" w:hAnsi="Times New Roman" w:cs="Times New Roman"/>
          <w:sz w:val="24"/>
          <w:szCs w:val="24"/>
        </w:rPr>
        <w:t xml:space="preserve">. </w:t>
      </w:r>
      <w:r w:rsidRPr="5EEB799E" w:rsidR="004E497A">
        <w:rPr>
          <w:rFonts w:ascii="Times New Roman" w:hAnsi="Times New Roman" w:cs="Times New Roman"/>
          <w:sz w:val="24"/>
          <w:szCs w:val="24"/>
        </w:rPr>
        <w:t>Kui</w:t>
      </w:r>
      <w:r w:rsidRPr="5EEB799E" w:rsidR="004E497A">
        <w:rPr>
          <w:rFonts w:ascii="Times New Roman" w:hAnsi="Times New Roman" w:cs="Times New Roman"/>
          <w:sz w:val="24"/>
          <w:szCs w:val="24"/>
        </w:rPr>
        <w:t xml:space="preserve"> menetluse taastamist taotlenud</w:t>
      </w:r>
      <w:r w:rsidRPr="5EEB799E" w:rsidR="004E497A">
        <w:rPr>
          <w:rFonts w:ascii="Times New Roman" w:hAnsi="Times New Roman" w:cs="Times New Roman"/>
          <w:sz w:val="24"/>
          <w:szCs w:val="24"/>
        </w:rPr>
        <w:t xml:space="preserve"> pool taastatud menetluses istungile ei ilmu </w:t>
      </w:r>
      <w:r w:rsidRPr="5EEB799E" w:rsidR="0021005D">
        <w:rPr>
          <w:rFonts w:ascii="Times New Roman" w:hAnsi="Times New Roman" w:cs="Times New Roman"/>
          <w:sz w:val="24"/>
          <w:szCs w:val="24"/>
        </w:rPr>
        <w:t>ning</w:t>
      </w:r>
      <w:r w:rsidRPr="5EEB799E" w:rsidR="004E497A">
        <w:rPr>
          <w:rFonts w:ascii="Times New Roman" w:hAnsi="Times New Roman" w:cs="Times New Roman"/>
          <w:sz w:val="24"/>
          <w:szCs w:val="24"/>
        </w:rPr>
        <w:t xml:space="preserve"> tema vastu tehakse uus </w:t>
      </w:r>
      <w:r w:rsidRPr="5EEB799E" w:rsidR="004E497A">
        <w:rPr>
          <w:rFonts w:ascii="Times New Roman" w:hAnsi="Times New Roman" w:cs="Times New Roman"/>
          <w:sz w:val="24"/>
          <w:szCs w:val="24"/>
        </w:rPr>
        <w:t>tagaseljaotsus</w:t>
      </w:r>
      <w:r w:rsidRPr="5EEB799E" w:rsidR="004E497A">
        <w:rPr>
          <w:rFonts w:ascii="Times New Roman" w:hAnsi="Times New Roman" w:cs="Times New Roman"/>
          <w:sz w:val="24"/>
          <w:szCs w:val="24"/>
        </w:rPr>
        <w:t xml:space="preserve">, ei ole tal enam õigust </w:t>
      </w:r>
      <w:r w:rsidRPr="5EEB799E" w:rsidR="004E497A">
        <w:rPr>
          <w:rFonts w:ascii="Times New Roman" w:hAnsi="Times New Roman" w:cs="Times New Roman"/>
          <w:sz w:val="24"/>
          <w:szCs w:val="24"/>
        </w:rPr>
        <w:t>käesoleva paragrahvi lõikes 6 nimetatud taotlust</w:t>
      </w:r>
      <w:r w:rsidRPr="5EEB799E" w:rsidR="004E497A">
        <w:rPr>
          <w:rFonts w:ascii="Times New Roman" w:hAnsi="Times New Roman" w:cs="Times New Roman"/>
          <w:sz w:val="24"/>
          <w:szCs w:val="24"/>
        </w:rPr>
        <w:t xml:space="preserve"> esitada</w:t>
      </w:r>
      <w:r w:rsidRPr="5EEB799E" w:rsidR="004E497A">
        <w:rPr>
          <w:rFonts w:ascii="Times New Roman" w:hAnsi="Times New Roman" w:cs="Times New Roman"/>
          <w:sz w:val="24"/>
          <w:szCs w:val="24"/>
        </w:rPr>
        <w:t>.</w:t>
      </w:r>
    </w:p>
    <w:p w:rsidR="5EEB799E" w:rsidP="5EEB799E" w:rsidRDefault="5EEB799E" w14:paraId="2C6126D1" w14:textId="21890B29">
      <w:pPr>
        <w:pStyle w:val="Loendilik"/>
        <w:tabs>
          <w:tab w:val="left" w:leader="none" w:pos="426"/>
        </w:tabs>
        <w:spacing w:after="0" w:line="240" w:lineRule="auto"/>
        <w:ind w:left="0"/>
        <w:jc w:val="both"/>
        <w:rPr>
          <w:rFonts w:ascii="Times New Roman" w:hAnsi="Times New Roman" w:cs="Times New Roman"/>
          <w:sz w:val="24"/>
          <w:szCs w:val="24"/>
        </w:rPr>
      </w:pPr>
    </w:p>
    <w:p w:rsidRPr="00FD1D77" w:rsidR="0063321A" w:rsidP="000F5605" w:rsidRDefault="0011209F" w14:paraId="51D36D77" w14:textId="1CF07F9D">
      <w:pPr>
        <w:pStyle w:val="Loendilik"/>
        <w:tabs>
          <w:tab w:val="left" w:pos="426"/>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(11) Kui töövaidluskomisjon ei rahulda käesoleva paragrahvi lõikes 6 esitatud taotlust menetluse taastamiseks</w:t>
      </w:r>
      <w:r w:rsidR="003B12F8">
        <w:rPr>
          <w:rFonts w:ascii="Times New Roman" w:hAnsi="Times New Roman" w:cs="Times New Roman"/>
          <w:sz w:val="24"/>
          <w:szCs w:val="24"/>
        </w:rPr>
        <w:t>, on</w:t>
      </w:r>
      <w:r>
        <w:rPr>
          <w:rFonts w:ascii="Times New Roman" w:hAnsi="Times New Roman" w:cs="Times New Roman"/>
          <w:sz w:val="24"/>
          <w:szCs w:val="24"/>
        </w:rPr>
        <w:t xml:space="preserve"> taotluse esitanud poolel õigus </w:t>
      </w:r>
      <w:r w:rsidRPr="0011209F">
        <w:rPr>
          <w:rFonts w:ascii="Times New Roman" w:hAnsi="Times New Roman" w:cs="Times New Roman"/>
          <w:sz w:val="24"/>
          <w:szCs w:val="24"/>
        </w:rPr>
        <w:t xml:space="preserve">pöörduda sama töövaidlusasja läbivaatamiseks kohtusse 30 kalendripäeva jooksul töövaidluskomisjoni </w:t>
      </w:r>
      <w:r w:rsidR="0017565E">
        <w:rPr>
          <w:rFonts w:ascii="Times New Roman" w:hAnsi="Times New Roman" w:cs="Times New Roman"/>
          <w:sz w:val="24"/>
          <w:szCs w:val="24"/>
        </w:rPr>
        <w:t>määruse, millega jäeti taotlus rahuldamata,</w:t>
      </w:r>
      <w:r w:rsidRPr="0011209F">
        <w:rPr>
          <w:rFonts w:ascii="Times New Roman" w:hAnsi="Times New Roman" w:cs="Times New Roman"/>
          <w:sz w:val="24"/>
          <w:szCs w:val="24"/>
        </w:rPr>
        <w:t xml:space="preserve"> </w:t>
      </w:r>
      <w:r w:rsidR="00BF6D12">
        <w:rPr>
          <w:rFonts w:ascii="Times New Roman" w:hAnsi="Times New Roman" w:cs="Times New Roman"/>
          <w:sz w:val="24"/>
          <w:szCs w:val="24"/>
        </w:rPr>
        <w:t>kätte</w:t>
      </w:r>
      <w:r w:rsidR="00897FBA">
        <w:rPr>
          <w:rFonts w:ascii="Times New Roman" w:hAnsi="Times New Roman" w:cs="Times New Roman"/>
          <w:sz w:val="24"/>
          <w:szCs w:val="24"/>
        </w:rPr>
        <w:t xml:space="preserve"> </w:t>
      </w:r>
      <w:r w:rsidRPr="0011209F">
        <w:rPr>
          <w:rFonts w:ascii="Times New Roman" w:hAnsi="Times New Roman" w:cs="Times New Roman"/>
          <w:sz w:val="24"/>
          <w:szCs w:val="24"/>
        </w:rPr>
        <w:t>saamisest</w:t>
      </w:r>
      <w:r w:rsidRPr="0021005D" w:rsidR="0021005D">
        <w:rPr>
          <w:rFonts w:ascii="Times New Roman" w:hAnsi="Times New Roman" w:cs="Times New Roman"/>
          <w:sz w:val="24"/>
          <w:szCs w:val="24"/>
        </w:rPr>
        <w:t xml:space="preserve"> </w:t>
      </w:r>
      <w:r w:rsidRPr="0011209F" w:rsidR="0021005D">
        <w:rPr>
          <w:rFonts w:ascii="Times New Roman" w:hAnsi="Times New Roman" w:cs="Times New Roman"/>
          <w:sz w:val="24"/>
          <w:szCs w:val="24"/>
        </w:rPr>
        <w:t>arvates</w:t>
      </w:r>
      <w:r>
        <w:rPr>
          <w:rFonts w:ascii="Times New Roman" w:hAnsi="Times New Roman" w:cs="Times New Roman"/>
          <w:sz w:val="24"/>
          <w:szCs w:val="24"/>
        </w:rPr>
        <w:t>.</w:t>
      </w:r>
      <w:r w:rsidR="007A184F">
        <w:rPr>
          <w:rFonts w:ascii="Times New Roman" w:hAnsi="Times New Roman" w:cs="Times New Roman"/>
          <w:sz w:val="24"/>
          <w:szCs w:val="24"/>
        </w:rPr>
        <w:t>“;</w:t>
      </w:r>
    </w:p>
    <w:p w:rsidR="00D12978" w:rsidP="000F5605" w:rsidRDefault="00D12978" w14:paraId="00E6EE52" w14:textId="77777777">
      <w:pPr>
        <w:pStyle w:val="Loendilik"/>
        <w:tabs>
          <w:tab w:val="left" w:pos="426"/>
        </w:tabs>
        <w:spacing w:after="0" w:line="240" w:lineRule="auto"/>
        <w:ind w:left="0"/>
        <w:jc w:val="both"/>
        <w:rPr>
          <w:rFonts w:ascii="Times New Roman" w:hAnsi="Times New Roman" w:cs="Times New Roman"/>
          <w:sz w:val="24"/>
          <w:szCs w:val="24"/>
        </w:rPr>
      </w:pPr>
    </w:p>
    <w:p w:rsidR="009047DD" w:rsidRDefault="009A5FFF" w14:paraId="5C345BDD" w14:textId="7446E1FF">
      <w:pPr>
        <w:pStyle w:val="Loendilik"/>
        <w:tabs>
          <w:tab w:val="left" w:pos="426"/>
        </w:tabs>
        <w:spacing w:after="0" w:line="240" w:lineRule="auto"/>
        <w:ind w:left="0"/>
        <w:jc w:val="both"/>
        <w:rPr>
          <w:rFonts w:ascii="Times New Roman" w:hAnsi="Times New Roman" w:cs="Times New Roman"/>
          <w:sz w:val="24"/>
          <w:szCs w:val="24"/>
        </w:rPr>
      </w:pPr>
      <w:r>
        <w:rPr>
          <w:rFonts w:ascii="Times New Roman" w:hAnsi="Times New Roman" w:cs="Times New Roman"/>
          <w:b/>
          <w:bCs/>
          <w:sz w:val="24"/>
          <w:szCs w:val="24"/>
        </w:rPr>
        <w:t>5</w:t>
      </w:r>
      <w:r w:rsidR="00940901">
        <w:rPr>
          <w:rFonts w:ascii="Times New Roman" w:hAnsi="Times New Roman" w:cs="Times New Roman"/>
          <w:b/>
          <w:bCs/>
          <w:sz w:val="24"/>
          <w:szCs w:val="24"/>
        </w:rPr>
        <w:t>2</w:t>
      </w:r>
      <w:r w:rsidR="00107130">
        <w:rPr>
          <w:rFonts w:ascii="Times New Roman" w:hAnsi="Times New Roman" w:cs="Times New Roman"/>
          <w:b/>
          <w:bCs/>
          <w:sz w:val="24"/>
          <w:szCs w:val="24"/>
        </w:rPr>
        <w:t xml:space="preserve">) </w:t>
      </w:r>
      <w:r w:rsidR="00107130">
        <w:rPr>
          <w:rFonts w:ascii="Times New Roman" w:hAnsi="Times New Roman" w:cs="Times New Roman"/>
          <w:sz w:val="24"/>
          <w:szCs w:val="24"/>
        </w:rPr>
        <w:t>paragrahvi 43 lõi</w:t>
      </w:r>
      <w:r w:rsidR="008B7D62">
        <w:rPr>
          <w:rFonts w:ascii="Times New Roman" w:hAnsi="Times New Roman" w:cs="Times New Roman"/>
          <w:sz w:val="24"/>
          <w:szCs w:val="24"/>
        </w:rPr>
        <w:t>k</w:t>
      </w:r>
      <w:r w:rsidR="00107130">
        <w:rPr>
          <w:rFonts w:ascii="Times New Roman" w:hAnsi="Times New Roman" w:cs="Times New Roman"/>
          <w:sz w:val="24"/>
          <w:szCs w:val="24"/>
        </w:rPr>
        <w:t>e</w:t>
      </w:r>
      <w:r w:rsidR="00EC4201">
        <w:rPr>
          <w:rFonts w:ascii="Times New Roman" w:hAnsi="Times New Roman" w:cs="Times New Roman"/>
          <w:sz w:val="24"/>
          <w:szCs w:val="24"/>
        </w:rPr>
        <w:t xml:space="preserve"> 2 punkt 1</w:t>
      </w:r>
      <w:r w:rsidR="005D756F">
        <w:rPr>
          <w:rFonts w:ascii="Times New Roman" w:hAnsi="Times New Roman" w:cs="Times New Roman"/>
          <w:sz w:val="24"/>
          <w:szCs w:val="24"/>
        </w:rPr>
        <w:t xml:space="preserve"> muudetakse ja sõnastatakse järgmiselt:</w:t>
      </w:r>
    </w:p>
    <w:p w:rsidRPr="00330A29" w:rsidR="005D756F" w:rsidRDefault="0014244D" w14:paraId="67FCB879" w14:textId="08072B34">
      <w:pPr>
        <w:pStyle w:val="Loendilik"/>
        <w:tabs>
          <w:tab w:val="left" w:pos="426"/>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„1) </w:t>
      </w:r>
      <w:r w:rsidR="00AD3393">
        <w:rPr>
          <w:rFonts w:ascii="Times New Roman" w:hAnsi="Times New Roman" w:cs="Times New Roman"/>
          <w:sz w:val="24"/>
          <w:szCs w:val="24"/>
        </w:rPr>
        <w:t>istungist osavõtvad isikud</w:t>
      </w:r>
      <w:r>
        <w:rPr>
          <w:rFonts w:ascii="Times New Roman" w:hAnsi="Times New Roman" w:cs="Times New Roman"/>
          <w:sz w:val="24"/>
          <w:szCs w:val="24"/>
        </w:rPr>
        <w:t xml:space="preserve"> ja nende isikusamasuse</w:t>
      </w:r>
      <w:r w:rsidR="000E703A">
        <w:rPr>
          <w:rFonts w:ascii="Times New Roman" w:hAnsi="Times New Roman" w:cs="Times New Roman"/>
          <w:sz w:val="24"/>
          <w:szCs w:val="24"/>
        </w:rPr>
        <w:t>;“;</w:t>
      </w:r>
    </w:p>
    <w:p w:rsidR="009047DD" w:rsidRDefault="009047DD" w14:paraId="06C6E2FE" w14:textId="77777777">
      <w:pPr>
        <w:pStyle w:val="Loendilik"/>
        <w:tabs>
          <w:tab w:val="left" w:pos="426"/>
        </w:tabs>
        <w:spacing w:after="0" w:line="240" w:lineRule="auto"/>
        <w:ind w:left="0"/>
        <w:jc w:val="both"/>
        <w:rPr>
          <w:rFonts w:ascii="Times New Roman" w:hAnsi="Times New Roman" w:cs="Times New Roman"/>
          <w:b/>
          <w:bCs/>
          <w:sz w:val="24"/>
          <w:szCs w:val="24"/>
        </w:rPr>
      </w:pPr>
    </w:p>
    <w:p w:rsidR="00330CCD" w:rsidP="000F5605" w:rsidRDefault="009A5FFF" w14:paraId="1EB5E977" w14:textId="65769495">
      <w:pPr>
        <w:pStyle w:val="Loendilik"/>
        <w:tabs>
          <w:tab w:val="left" w:pos="426"/>
        </w:tabs>
        <w:spacing w:after="0" w:line="240" w:lineRule="auto"/>
        <w:ind w:left="0"/>
        <w:jc w:val="both"/>
        <w:rPr>
          <w:rFonts w:ascii="Times New Roman" w:hAnsi="Times New Roman" w:cs="Times New Roman"/>
          <w:sz w:val="24"/>
          <w:szCs w:val="24"/>
        </w:rPr>
      </w:pPr>
      <w:r>
        <w:rPr>
          <w:rFonts w:ascii="Times New Roman" w:hAnsi="Times New Roman" w:cs="Times New Roman"/>
          <w:b/>
          <w:bCs/>
          <w:sz w:val="24"/>
          <w:szCs w:val="24"/>
        </w:rPr>
        <w:t>5</w:t>
      </w:r>
      <w:r w:rsidR="00DC0133">
        <w:rPr>
          <w:rFonts w:ascii="Times New Roman" w:hAnsi="Times New Roman" w:cs="Times New Roman"/>
          <w:b/>
          <w:bCs/>
          <w:sz w:val="24"/>
          <w:szCs w:val="24"/>
        </w:rPr>
        <w:t>3</w:t>
      </w:r>
      <w:r w:rsidRPr="00330A29" w:rsidR="00A30F01">
        <w:rPr>
          <w:rFonts w:ascii="Times New Roman" w:hAnsi="Times New Roman" w:cs="Times New Roman"/>
          <w:b/>
          <w:bCs/>
          <w:sz w:val="24"/>
          <w:szCs w:val="24"/>
        </w:rPr>
        <w:t>)</w:t>
      </w:r>
      <w:r w:rsidR="00A30F01">
        <w:rPr>
          <w:rFonts w:ascii="Times New Roman" w:hAnsi="Times New Roman" w:cs="Times New Roman"/>
          <w:sz w:val="24"/>
          <w:szCs w:val="24"/>
        </w:rPr>
        <w:t xml:space="preserve"> </w:t>
      </w:r>
      <w:r w:rsidR="00330A29">
        <w:rPr>
          <w:rFonts w:ascii="Times New Roman" w:hAnsi="Times New Roman" w:cs="Times New Roman"/>
          <w:sz w:val="24"/>
          <w:szCs w:val="24"/>
        </w:rPr>
        <w:t>p</w:t>
      </w:r>
      <w:r w:rsidR="00330CCD">
        <w:rPr>
          <w:rFonts w:ascii="Times New Roman" w:hAnsi="Times New Roman" w:cs="Times New Roman"/>
          <w:sz w:val="24"/>
          <w:szCs w:val="24"/>
        </w:rPr>
        <w:t xml:space="preserve">aragrahvi 43 lõige 4 muudetakse ja sõnastatakse järgmiselt: </w:t>
      </w:r>
    </w:p>
    <w:p w:rsidR="007A184F" w:rsidP="000F5605" w:rsidRDefault="00330CCD" w14:paraId="7D050198" w14:textId="112EF75E">
      <w:pPr>
        <w:pStyle w:val="Loendilik"/>
        <w:tabs>
          <w:tab w:val="left" w:pos="426"/>
        </w:tabs>
        <w:spacing w:after="0" w:line="240" w:lineRule="auto"/>
        <w:ind w:left="0"/>
        <w:jc w:val="both"/>
        <w:rPr>
          <w:rFonts w:ascii="Times New Roman" w:hAnsi="Times New Roman" w:cs="Times New Roman"/>
          <w:sz w:val="24"/>
          <w:szCs w:val="24"/>
        </w:rPr>
      </w:pPr>
      <w:r w:rsidRPr="5B5D0416" w:rsidR="194EE26F">
        <w:rPr>
          <w:rFonts w:ascii="Times New Roman" w:hAnsi="Times New Roman" w:cs="Times New Roman"/>
          <w:sz w:val="24"/>
          <w:szCs w:val="24"/>
        </w:rPr>
        <w:t>„</w:t>
      </w:r>
      <w:r w:rsidRPr="5B5D0416" w:rsidR="2F133A49">
        <w:rPr>
          <w:rFonts w:ascii="Times New Roman" w:hAnsi="Times New Roman" w:cs="Times New Roman"/>
          <w:sz w:val="24"/>
          <w:szCs w:val="24"/>
        </w:rPr>
        <w:t xml:space="preserve">(4) </w:t>
      </w:r>
      <w:r w:rsidRPr="5B5D0416" w:rsidR="2F133A49">
        <w:rPr>
          <w:rFonts w:ascii="Times New Roman" w:hAnsi="Times New Roman" w:cs="Times New Roman"/>
          <w:sz w:val="24"/>
          <w:szCs w:val="24"/>
        </w:rPr>
        <w:t xml:space="preserve">Pooled võivad istungil taotleda täiendavate dokumentaalsete tõendite esitamist. Täiendavate tõendite esitamisel antakse vastaspoolele võimalus oma seisukoha võtmiseks. Töövaidluskomisjon </w:t>
      </w:r>
      <w:commentRangeStart w:id="776769021"/>
      <w:r w:rsidRPr="5B5D0416" w:rsidR="2F133A49">
        <w:rPr>
          <w:rFonts w:ascii="Times New Roman" w:hAnsi="Times New Roman" w:cs="Times New Roman"/>
          <w:sz w:val="24"/>
          <w:szCs w:val="24"/>
        </w:rPr>
        <w:t>arvestab</w:t>
      </w:r>
      <w:commentRangeEnd w:id="776769021"/>
      <w:r>
        <w:rPr>
          <w:rStyle w:val="CommentReference"/>
        </w:rPr>
        <w:commentReference w:id="776769021"/>
      </w:r>
      <w:r w:rsidRPr="5B5D0416" w:rsidR="2F133A49">
        <w:rPr>
          <w:rFonts w:ascii="Times New Roman" w:hAnsi="Times New Roman" w:cs="Times New Roman"/>
          <w:sz w:val="24"/>
          <w:szCs w:val="24"/>
        </w:rPr>
        <w:t xml:space="preserve"> hiljem esitatud tõendeid </w:t>
      </w:r>
      <w:commentRangeStart w:id="863373545"/>
      <w:commentRangeStart w:id="1984842925"/>
      <w:r w:rsidRPr="5B5D0416" w:rsidR="2F133A49">
        <w:rPr>
          <w:rFonts w:ascii="Times New Roman" w:hAnsi="Times New Roman" w:cs="Times New Roman"/>
          <w:sz w:val="24"/>
          <w:szCs w:val="24"/>
        </w:rPr>
        <w:t>ja taotlusi</w:t>
      </w:r>
      <w:commentRangeEnd w:id="863373545"/>
      <w:r>
        <w:rPr>
          <w:rStyle w:val="CommentReference"/>
        </w:rPr>
        <w:commentReference w:id="863373545"/>
      </w:r>
      <w:commentRangeEnd w:id="1984842925"/>
      <w:r>
        <w:rPr>
          <w:rStyle w:val="CommentReference"/>
        </w:rPr>
        <w:commentReference w:id="1984842925"/>
      </w:r>
      <w:r w:rsidRPr="5B5D0416" w:rsidR="2F133A49">
        <w:rPr>
          <w:rFonts w:ascii="Times New Roman" w:hAnsi="Times New Roman" w:cs="Times New Roman"/>
          <w:sz w:val="24"/>
          <w:szCs w:val="24"/>
        </w:rPr>
        <w:t>, kui pooled ei ole saanud neid tähtajaks esitada mõjuval põhjusel.</w:t>
      </w:r>
      <w:r w:rsidRPr="5B5D0416" w:rsidR="2F133A49">
        <w:rPr>
          <w:rFonts w:ascii="Times New Roman" w:hAnsi="Times New Roman" w:cs="Times New Roman"/>
          <w:sz w:val="24"/>
          <w:szCs w:val="24"/>
        </w:rPr>
        <w:t>“;</w:t>
      </w:r>
    </w:p>
    <w:p w:rsidR="00215FB6" w:rsidP="000F5605" w:rsidRDefault="00215FB6" w14:paraId="3551BEEA" w14:textId="77777777">
      <w:pPr>
        <w:pStyle w:val="Loendilik"/>
        <w:tabs>
          <w:tab w:val="left" w:pos="426"/>
        </w:tabs>
        <w:spacing w:after="0" w:line="240" w:lineRule="auto"/>
        <w:ind w:left="0"/>
        <w:jc w:val="both"/>
        <w:rPr>
          <w:rFonts w:ascii="Times New Roman" w:hAnsi="Times New Roman" w:cs="Times New Roman"/>
          <w:sz w:val="24"/>
          <w:szCs w:val="24"/>
        </w:rPr>
      </w:pPr>
    </w:p>
    <w:p w:rsidR="007A184F" w:rsidP="5B5D0416" w:rsidRDefault="009A5FFF" w14:paraId="16F29F49" w14:textId="4CF7A501">
      <w:pPr>
        <w:pStyle w:val="Loendilik"/>
        <w:tabs>
          <w:tab w:val="left" w:pos="426"/>
        </w:tabs>
        <w:spacing w:after="0" w:line="240" w:lineRule="auto"/>
        <w:ind w:left="0"/>
        <w:jc w:val="both"/>
        <w:rPr>
          <w:rFonts w:ascii="Segoe UI" w:hAnsi="Segoe UI" w:eastAsia="Segoe UI" w:cs="Segoe UI"/>
          <w:b w:val="0"/>
          <w:bCs w:val="0"/>
          <w:i w:val="0"/>
          <w:iCs w:val="0"/>
          <w:caps w:val="0"/>
          <w:smallCaps w:val="0"/>
          <w:noProof w:val="0"/>
          <w:color w:val="333333"/>
          <w:sz w:val="18"/>
          <w:szCs w:val="18"/>
          <w:lang w:val="et-EE"/>
        </w:rPr>
      </w:pPr>
      <w:r w:rsidRPr="5B5D0416" w:rsidR="794AEF48">
        <w:rPr>
          <w:rFonts w:ascii="Times New Roman" w:hAnsi="Times New Roman" w:cs="Times New Roman"/>
          <w:b w:val="1"/>
          <w:bCs w:val="1"/>
          <w:sz w:val="24"/>
          <w:szCs w:val="24"/>
        </w:rPr>
        <w:t>5</w:t>
      </w:r>
      <w:r w:rsidRPr="5B5D0416" w:rsidR="1A9C5888">
        <w:rPr>
          <w:rFonts w:ascii="Times New Roman" w:hAnsi="Times New Roman" w:cs="Times New Roman"/>
          <w:b w:val="1"/>
          <w:bCs w:val="1"/>
          <w:sz w:val="24"/>
          <w:szCs w:val="24"/>
        </w:rPr>
        <w:t>4</w:t>
      </w:r>
      <w:r w:rsidRPr="5B5D0416" w:rsidR="68DE1027">
        <w:rPr>
          <w:rFonts w:ascii="Times New Roman" w:hAnsi="Times New Roman" w:cs="Times New Roman"/>
          <w:b w:val="1"/>
          <w:bCs w:val="1"/>
          <w:sz w:val="24"/>
          <w:szCs w:val="24"/>
        </w:rPr>
        <w:t>)</w:t>
      </w:r>
      <w:r w:rsidRPr="5B5D0416" w:rsidR="68DE1027">
        <w:rPr>
          <w:rFonts w:ascii="Times New Roman" w:hAnsi="Times New Roman" w:cs="Times New Roman"/>
          <w:sz w:val="24"/>
          <w:szCs w:val="24"/>
        </w:rPr>
        <w:t xml:space="preserve"> </w:t>
      </w:r>
      <w:r w:rsidRPr="5B5D0416" w:rsidR="0EC8BB72">
        <w:rPr>
          <w:rFonts w:ascii="Times New Roman" w:hAnsi="Times New Roman" w:cs="Times New Roman"/>
          <w:sz w:val="24"/>
          <w:szCs w:val="24"/>
        </w:rPr>
        <w:t>paragrahvi 43 lõige 5 muudetakse ja sõnastatakse</w:t>
      </w:r>
      <w:r w:rsidRPr="5B5D0416" w:rsidR="57A9461D">
        <w:rPr>
          <w:rFonts w:ascii="Times New Roman" w:hAnsi="Times New Roman" w:cs="Times New Roman"/>
          <w:sz w:val="24"/>
          <w:szCs w:val="24"/>
        </w:rPr>
        <w:t xml:space="preserve"> </w:t>
      </w:r>
      <w:r w:rsidRPr="5B5D0416" w:rsidR="0EC8BB72">
        <w:rPr>
          <w:rFonts w:ascii="Times New Roman" w:hAnsi="Times New Roman" w:cs="Times New Roman"/>
          <w:sz w:val="24"/>
          <w:szCs w:val="24"/>
        </w:rPr>
        <w:t>järgmiselt:</w:t>
      </w:r>
    </w:p>
    <w:p w:rsidR="008B0F9B" w:rsidP="000F5605" w:rsidRDefault="007A184F" w14:paraId="7E5A1FB8" w14:textId="72860754">
      <w:pPr>
        <w:pStyle w:val="Loendilik"/>
        <w:tabs>
          <w:tab w:val="left" w:pos="426"/>
        </w:tabs>
        <w:spacing w:after="0" w:line="240" w:lineRule="auto"/>
        <w:ind w:left="0"/>
        <w:jc w:val="both"/>
        <w:rPr>
          <w:rFonts w:ascii="Times New Roman" w:hAnsi="Times New Roman" w:cs="Times New Roman"/>
          <w:sz w:val="24"/>
          <w:szCs w:val="24"/>
        </w:rPr>
      </w:pPr>
      <w:r w:rsidRPr="5B5D0416" w:rsidR="0EC8BB72">
        <w:rPr>
          <w:rFonts w:ascii="Times New Roman" w:hAnsi="Times New Roman" w:cs="Times New Roman"/>
          <w:sz w:val="24"/>
          <w:szCs w:val="24"/>
        </w:rPr>
        <w:t xml:space="preserve">„(5) </w:t>
      </w:r>
      <w:r w:rsidRPr="5B5D0416" w:rsidR="0EC8BB72">
        <w:rPr>
          <w:rFonts w:ascii="Times New Roman" w:hAnsi="Times New Roman" w:cs="Times New Roman"/>
          <w:sz w:val="24"/>
          <w:szCs w:val="24"/>
        </w:rPr>
        <w:t>Avaldaja võib kirjalikus avalduses esitatud nõudeid istungil täiendada</w:t>
      </w:r>
      <w:r w:rsidRPr="5B5D0416" w:rsidR="0EC8BB72">
        <w:rPr>
          <w:rFonts w:ascii="Times New Roman" w:hAnsi="Times New Roman" w:cs="Times New Roman"/>
          <w:sz w:val="24"/>
          <w:szCs w:val="24"/>
        </w:rPr>
        <w:t xml:space="preserve"> käesoleva seaduse § 29 </w:t>
      </w:r>
      <w:r w:rsidRPr="5B5D0416" w:rsidR="19900474">
        <w:rPr>
          <w:rFonts w:ascii="Times New Roman" w:hAnsi="Times New Roman" w:cs="Times New Roman"/>
          <w:sz w:val="24"/>
          <w:szCs w:val="24"/>
        </w:rPr>
        <w:t xml:space="preserve">lõikes 1 </w:t>
      </w:r>
      <w:r w:rsidRPr="5B5D0416" w:rsidR="0EC8BB72">
        <w:rPr>
          <w:rFonts w:ascii="Times New Roman" w:hAnsi="Times New Roman" w:cs="Times New Roman"/>
          <w:sz w:val="24"/>
          <w:szCs w:val="24"/>
        </w:rPr>
        <w:t>sätestatud korras</w:t>
      </w:r>
      <w:r w:rsidRPr="5B5D0416" w:rsidR="0D116249">
        <w:rPr>
          <w:rFonts w:ascii="Times New Roman" w:hAnsi="Times New Roman" w:cs="Times New Roman"/>
          <w:sz w:val="24"/>
          <w:szCs w:val="24"/>
        </w:rPr>
        <w:t xml:space="preserve"> </w:t>
      </w:r>
      <w:r w:rsidRPr="5B5D0416" w:rsidR="0EC8BB72">
        <w:rPr>
          <w:rFonts w:ascii="Times New Roman" w:hAnsi="Times New Roman" w:cs="Times New Roman"/>
          <w:sz w:val="24"/>
          <w:szCs w:val="24"/>
        </w:rPr>
        <w:t xml:space="preserve">kuni töövaidlusasja sisulise arutamiseni. </w:t>
      </w:r>
      <w:commentRangeStart w:id="648367818"/>
      <w:r w:rsidRPr="5B5D0416" w:rsidR="0EC8BB72">
        <w:rPr>
          <w:rFonts w:ascii="Times New Roman" w:hAnsi="Times New Roman" w:cs="Times New Roman"/>
          <w:sz w:val="24"/>
          <w:szCs w:val="24"/>
        </w:rPr>
        <w:t>Täienda</w:t>
      </w:r>
      <w:r w:rsidRPr="5B5D0416" w:rsidR="0EC8BB72">
        <w:rPr>
          <w:rFonts w:ascii="Times New Roman" w:hAnsi="Times New Roman" w:cs="Times New Roman"/>
          <w:sz w:val="24"/>
          <w:szCs w:val="24"/>
        </w:rPr>
        <w:t>tud</w:t>
      </w:r>
      <w:r w:rsidRPr="5B5D0416" w:rsidR="0EC8BB72">
        <w:rPr>
          <w:rFonts w:ascii="Times New Roman" w:hAnsi="Times New Roman" w:cs="Times New Roman"/>
          <w:sz w:val="24"/>
          <w:szCs w:val="24"/>
        </w:rPr>
        <w:t xml:space="preserve"> nõuded</w:t>
      </w:r>
      <w:commentRangeEnd w:id="648367818"/>
      <w:r>
        <w:rPr>
          <w:rStyle w:val="CommentReference"/>
        </w:rPr>
        <w:commentReference w:id="648367818"/>
      </w:r>
      <w:r w:rsidRPr="5B5D0416" w:rsidR="0EC8BB72">
        <w:rPr>
          <w:rFonts w:ascii="Times New Roman" w:hAnsi="Times New Roman" w:cs="Times New Roman"/>
          <w:sz w:val="24"/>
          <w:szCs w:val="24"/>
        </w:rPr>
        <w:t xml:space="preserve"> esitatakse töövaidluskomisjonile kirjalikult või protokolli</w:t>
      </w:r>
      <w:r w:rsidRPr="5B5D0416" w:rsidR="0EC8BB72">
        <w:rPr>
          <w:rFonts w:ascii="Times New Roman" w:hAnsi="Times New Roman" w:cs="Times New Roman"/>
          <w:sz w:val="24"/>
          <w:szCs w:val="24"/>
        </w:rPr>
        <w:t>takse.“;</w:t>
      </w:r>
    </w:p>
    <w:p w:rsidR="00C540FA" w:rsidP="000F5605" w:rsidRDefault="00C540FA" w14:paraId="55E0194E" w14:textId="5F1E810F">
      <w:pPr>
        <w:pStyle w:val="Loendilik"/>
        <w:tabs>
          <w:tab w:val="left" w:pos="426"/>
        </w:tabs>
        <w:spacing w:after="0" w:line="240" w:lineRule="auto"/>
        <w:ind w:left="0"/>
        <w:jc w:val="both"/>
        <w:rPr>
          <w:rFonts w:ascii="Times New Roman" w:hAnsi="Times New Roman" w:cs="Times New Roman"/>
          <w:sz w:val="24"/>
          <w:szCs w:val="24"/>
        </w:rPr>
      </w:pPr>
    </w:p>
    <w:p w:rsidR="00622F32" w:rsidP="008A49B0" w:rsidRDefault="00DC0133" w14:paraId="3EA1F69D" w14:textId="1AD408C5">
      <w:pPr>
        <w:pStyle w:val="Loendilik"/>
        <w:spacing w:after="0" w:line="240" w:lineRule="auto"/>
        <w:ind w:left="0"/>
        <w:jc w:val="both"/>
        <w:rPr>
          <w:rFonts w:ascii="Times New Roman" w:hAnsi="Times New Roman" w:cs="Times New Roman"/>
          <w:sz w:val="24"/>
          <w:szCs w:val="24"/>
        </w:rPr>
      </w:pPr>
      <w:r>
        <w:rPr>
          <w:rFonts w:ascii="Times New Roman" w:hAnsi="Times New Roman" w:cs="Times New Roman"/>
          <w:b/>
          <w:bCs/>
          <w:sz w:val="24"/>
          <w:szCs w:val="24"/>
        </w:rPr>
        <w:t>55</w:t>
      </w:r>
      <w:r w:rsidRPr="00BC0E67" w:rsidR="007514FA">
        <w:rPr>
          <w:rFonts w:ascii="Times New Roman" w:hAnsi="Times New Roman" w:cs="Times New Roman"/>
          <w:b/>
          <w:bCs/>
          <w:sz w:val="24"/>
          <w:szCs w:val="24"/>
        </w:rPr>
        <w:t>)</w:t>
      </w:r>
      <w:r w:rsidR="007514FA">
        <w:rPr>
          <w:rFonts w:ascii="Times New Roman" w:hAnsi="Times New Roman" w:cs="Times New Roman"/>
          <w:sz w:val="24"/>
          <w:szCs w:val="24"/>
        </w:rPr>
        <w:t xml:space="preserve"> </w:t>
      </w:r>
      <w:r w:rsidR="00A06ECB">
        <w:rPr>
          <w:rFonts w:ascii="Times New Roman" w:hAnsi="Times New Roman" w:cs="Times New Roman"/>
          <w:sz w:val="24"/>
          <w:szCs w:val="24"/>
        </w:rPr>
        <w:t xml:space="preserve">paragrahvi 43 lõikest 8 jäetakse välja </w:t>
      </w:r>
      <w:r w:rsidR="001A55D1">
        <w:rPr>
          <w:rFonts w:ascii="Times New Roman" w:hAnsi="Times New Roman" w:cs="Times New Roman"/>
          <w:sz w:val="24"/>
          <w:szCs w:val="24"/>
        </w:rPr>
        <w:t xml:space="preserve">tekstiosa </w:t>
      </w:r>
      <w:r w:rsidR="00A06ECB">
        <w:rPr>
          <w:rFonts w:ascii="Times New Roman" w:hAnsi="Times New Roman" w:cs="Times New Roman"/>
          <w:sz w:val="24"/>
          <w:szCs w:val="24"/>
        </w:rPr>
        <w:t>„</w:t>
      </w:r>
      <w:r w:rsidR="001A55D1">
        <w:rPr>
          <w:rFonts w:ascii="Times New Roman" w:hAnsi="Times New Roman" w:cs="Times New Roman"/>
          <w:sz w:val="24"/>
          <w:szCs w:val="24"/>
        </w:rPr>
        <w:t xml:space="preserve">, </w:t>
      </w:r>
      <w:r w:rsidR="00A06ECB">
        <w:rPr>
          <w:rFonts w:ascii="Times New Roman" w:hAnsi="Times New Roman" w:cs="Times New Roman"/>
          <w:sz w:val="24"/>
          <w:szCs w:val="24"/>
        </w:rPr>
        <w:t>kellaaja“;</w:t>
      </w:r>
    </w:p>
    <w:p w:rsidRPr="00330A29" w:rsidR="004A55FD" w:rsidP="00330A29" w:rsidRDefault="004A55FD" w14:paraId="7B9B66D0" w14:textId="77777777">
      <w:pPr>
        <w:tabs>
          <w:tab w:val="left" w:pos="851"/>
        </w:tabs>
        <w:spacing w:after="0" w:line="240" w:lineRule="auto"/>
        <w:ind w:left="66"/>
        <w:jc w:val="both"/>
        <w:rPr>
          <w:rFonts w:ascii="Times New Roman" w:hAnsi="Times New Roman" w:cs="Times New Roman"/>
          <w:sz w:val="24"/>
          <w:szCs w:val="24"/>
        </w:rPr>
      </w:pPr>
    </w:p>
    <w:p w:rsidRPr="00D10C0A" w:rsidR="00C540FA" w:rsidP="008A49B0" w:rsidRDefault="00DC0133" w14:paraId="751CB0A1" w14:textId="53612CBB">
      <w:pPr>
        <w:pStyle w:val="Loendilik"/>
        <w:tabs>
          <w:tab w:val="left" w:pos="426"/>
        </w:tabs>
        <w:spacing w:after="0" w:line="240" w:lineRule="auto"/>
        <w:ind w:left="0"/>
        <w:jc w:val="both"/>
        <w:rPr>
          <w:rFonts w:ascii="Times New Roman" w:hAnsi="Times New Roman" w:cs="Times New Roman"/>
          <w:sz w:val="24"/>
          <w:szCs w:val="24"/>
        </w:rPr>
      </w:pPr>
      <w:r>
        <w:rPr>
          <w:rFonts w:ascii="Times New Roman" w:hAnsi="Times New Roman" w:cs="Times New Roman"/>
          <w:b/>
          <w:bCs/>
          <w:sz w:val="24"/>
          <w:szCs w:val="24"/>
        </w:rPr>
        <w:t>56</w:t>
      </w:r>
      <w:r w:rsidRPr="00330A29" w:rsidR="00077DE5">
        <w:rPr>
          <w:rFonts w:ascii="Times New Roman" w:hAnsi="Times New Roman" w:cs="Times New Roman"/>
          <w:b/>
          <w:bCs/>
          <w:sz w:val="24"/>
          <w:szCs w:val="24"/>
        </w:rPr>
        <w:t>)</w:t>
      </w:r>
      <w:r w:rsidR="00077DE5">
        <w:rPr>
          <w:rFonts w:ascii="Times New Roman" w:hAnsi="Times New Roman" w:cs="Times New Roman"/>
          <w:sz w:val="24"/>
          <w:szCs w:val="24"/>
        </w:rPr>
        <w:t xml:space="preserve"> </w:t>
      </w:r>
      <w:r w:rsidRPr="00D10C0A" w:rsidR="00C540FA">
        <w:rPr>
          <w:rFonts w:ascii="Times New Roman" w:hAnsi="Times New Roman" w:cs="Times New Roman"/>
          <w:sz w:val="24"/>
          <w:szCs w:val="24"/>
        </w:rPr>
        <w:t>paragrahvi 44 lõige 3 muudetakse ja sõnastatakse</w:t>
      </w:r>
      <w:r w:rsidR="00A00013">
        <w:rPr>
          <w:rFonts w:ascii="Times New Roman" w:hAnsi="Times New Roman" w:cs="Times New Roman"/>
          <w:sz w:val="24"/>
          <w:szCs w:val="24"/>
        </w:rPr>
        <w:t xml:space="preserve"> </w:t>
      </w:r>
      <w:r w:rsidRPr="00D10C0A" w:rsidR="00C540FA">
        <w:rPr>
          <w:rFonts w:ascii="Times New Roman" w:hAnsi="Times New Roman" w:cs="Times New Roman"/>
          <w:sz w:val="24"/>
          <w:szCs w:val="24"/>
        </w:rPr>
        <w:t>järgmiselt:</w:t>
      </w:r>
    </w:p>
    <w:p w:rsidRPr="00C540FA" w:rsidR="00C540FA" w:rsidP="000F5605" w:rsidRDefault="00C540FA" w14:paraId="5AE2384F" w14:textId="7A9130A3">
      <w:pPr>
        <w:pStyle w:val="Loendilik"/>
        <w:tabs>
          <w:tab w:val="left" w:pos="426"/>
        </w:tabs>
        <w:spacing w:after="0" w:line="240" w:lineRule="auto"/>
        <w:ind w:left="0"/>
        <w:jc w:val="both"/>
        <w:rPr>
          <w:rFonts w:ascii="Times New Roman" w:hAnsi="Times New Roman" w:cs="Times New Roman"/>
          <w:sz w:val="24"/>
          <w:szCs w:val="24"/>
        </w:rPr>
      </w:pPr>
      <w:r w:rsidRPr="5B5D0416" w:rsidR="2DD1E630">
        <w:rPr>
          <w:rFonts w:ascii="Times New Roman" w:hAnsi="Times New Roman" w:cs="Times New Roman"/>
          <w:sz w:val="24"/>
          <w:szCs w:val="24"/>
        </w:rPr>
        <w:t>„(3) Dokumentaalsele tõendile</w:t>
      </w:r>
      <w:r w:rsidRPr="5B5D0416" w:rsidR="6AD73D47">
        <w:rPr>
          <w:rFonts w:ascii="Times New Roman" w:hAnsi="Times New Roman" w:cs="Times New Roman"/>
          <w:sz w:val="24"/>
          <w:szCs w:val="24"/>
        </w:rPr>
        <w:t>,</w:t>
      </w:r>
      <w:r w:rsidRPr="5B5D0416" w:rsidR="2DD1E630">
        <w:rPr>
          <w:rFonts w:ascii="Times New Roman" w:hAnsi="Times New Roman" w:cs="Times New Roman"/>
          <w:sz w:val="24"/>
          <w:szCs w:val="24"/>
        </w:rPr>
        <w:t xml:space="preserve"> asitõendile</w:t>
      </w:r>
      <w:r w:rsidRPr="5B5D0416" w:rsidR="6AD73D47">
        <w:rPr>
          <w:rFonts w:ascii="Times New Roman" w:hAnsi="Times New Roman" w:cs="Times New Roman"/>
          <w:sz w:val="24"/>
          <w:szCs w:val="24"/>
        </w:rPr>
        <w:t xml:space="preserve"> ja vaatlusele</w:t>
      </w:r>
      <w:r w:rsidRPr="5B5D0416" w:rsidR="2DD1E630">
        <w:rPr>
          <w:rFonts w:ascii="Times New Roman" w:hAnsi="Times New Roman" w:cs="Times New Roman"/>
          <w:sz w:val="24"/>
          <w:szCs w:val="24"/>
        </w:rPr>
        <w:t xml:space="preserve"> kohaldatakse </w:t>
      </w:r>
      <w:r w:rsidRPr="5B5D0416" w:rsidR="2DD1E630">
        <w:rPr>
          <w:rFonts w:ascii="Times New Roman" w:hAnsi="Times New Roman" w:cs="Times New Roman"/>
          <w:sz w:val="24"/>
          <w:szCs w:val="24"/>
        </w:rPr>
        <w:t>tsiviilkohtumenetluse seadustiku §</w:t>
      </w:r>
      <w:r w:rsidRPr="5B5D0416" w:rsidR="36F43C19">
        <w:rPr>
          <w:rFonts w:ascii="Times New Roman" w:hAnsi="Times New Roman" w:cs="Times New Roman"/>
          <w:sz w:val="24"/>
          <w:szCs w:val="24"/>
        </w:rPr>
        <w:t> </w:t>
      </w:r>
      <w:r w:rsidRPr="5B5D0416" w:rsidR="668E504A">
        <w:rPr>
          <w:rFonts w:ascii="Times New Roman" w:hAnsi="Times New Roman" w:cs="Times New Roman"/>
          <w:sz w:val="24"/>
          <w:szCs w:val="24"/>
        </w:rPr>
        <w:t>33 lõikes 1</w:t>
      </w:r>
      <w:r w:rsidRPr="5B5D0416" w:rsidR="3B559244">
        <w:rPr>
          <w:rFonts w:ascii="Times New Roman" w:hAnsi="Times New Roman" w:cs="Times New Roman"/>
          <w:sz w:val="24"/>
          <w:szCs w:val="24"/>
        </w:rPr>
        <w:t xml:space="preserve">, </w:t>
      </w:r>
      <w:r w:rsidRPr="5B5D0416" w:rsidR="2C053A2F">
        <w:rPr>
          <w:rFonts w:ascii="Times New Roman" w:hAnsi="Times New Roman" w:cs="Times New Roman"/>
          <w:sz w:val="24"/>
          <w:szCs w:val="24"/>
        </w:rPr>
        <w:t xml:space="preserve">§-des </w:t>
      </w:r>
      <w:r w:rsidRPr="5B5D0416" w:rsidR="2DD1E630">
        <w:rPr>
          <w:rFonts w:ascii="Times New Roman" w:hAnsi="Times New Roman" w:cs="Times New Roman"/>
          <w:sz w:val="24"/>
          <w:szCs w:val="24"/>
        </w:rPr>
        <w:t>272–277</w:t>
      </w:r>
      <w:r w:rsidRPr="5B5D0416" w:rsidR="2C053A2F">
        <w:rPr>
          <w:rFonts w:ascii="Times New Roman" w:hAnsi="Times New Roman" w:cs="Times New Roman"/>
          <w:sz w:val="24"/>
          <w:szCs w:val="24"/>
        </w:rPr>
        <w:t xml:space="preserve">, </w:t>
      </w:r>
      <w:r w:rsidRPr="5B5D0416" w:rsidR="668E504A">
        <w:rPr>
          <w:rFonts w:ascii="Times New Roman" w:hAnsi="Times New Roman" w:cs="Times New Roman"/>
          <w:sz w:val="24"/>
          <w:szCs w:val="24"/>
        </w:rPr>
        <w:t>välja arvatud § 277 lõike 4 teises lauses</w:t>
      </w:r>
      <w:r w:rsidRPr="5B5D0416" w:rsidR="668E504A">
        <w:rPr>
          <w:rFonts w:ascii="Times New Roman" w:hAnsi="Times New Roman" w:cs="Times New Roman"/>
          <w:sz w:val="24"/>
          <w:szCs w:val="24"/>
        </w:rPr>
        <w:t xml:space="preserve"> nimetatud ekspertiisi määramise kohta sätestatut</w:t>
      </w:r>
      <w:r w:rsidRPr="5B5D0416" w:rsidR="2C053A2F">
        <w:rPr>
          <w:rFonts w:ascii="Times New Roman" w:hAnsi="Times New Roman" w:cs="Times New Roman"/>
          <w:sz w:val="24"/>
          <w:szCs w:val="24"/>
        </w:rPr>
        <w:t>,</w:t>
      </w:r>
      <w:r w:rsidRPr="5B5D0416" w:rsidR="2DD1E630">
        <w:rPr>
          <w:rFonts w:ascii="Times New Roman" w:hAnsi="Times New Roman" w:cs="Times New Roman"/>
          <w:sz w:val="24"/>
          <w:szCs w:val="24"/>
        </w:rPr>
        <w:t xml:space="preserve"> ja </w:t>
      </w:r>
      <w:r w:rsidRPr="5B5D0416" w:rsidR="41FC1836">
        <w:rPr>
          <w:rFonts w:ascii="Times New Roman" w:hAnsi="Times New Roman" w:cs="Times New Roman"/>
          <w:sz w:val="24"/>
          <w:szCs w:val="24"/>
        </w:rPr>
        <w:t xml:space="preserve">§-des </w:t>
      </w:r>
      <w:r w:rsidRPr="5B5D0416" w:rsidR="2DD1E630">
        <w:rPr>
          <w:rFonts w:ascii="Times New Roman" w:hAnsi="Times New Roman" w:cs="Times New Roman"/>
          <w:sz w:val="24"/>
          <w:szCs w:val="24"/>
        </w:rPr>
        <w:t>285–291 sätestatut, arvestades käesolevas seaduses sätestatud erisus</w:t>
      </w:r>
      <w:r w:rsidRPr="5B5D0416" w:rsidR="2C053A2F">
        <w:rPr>
          <w:rFonts w:ascii="Times New Roman" w:hAnsi="Times New Roman" w:cs="Times New Roman"/>
          <w:sz w:val="24"/>
          <w:szCs w:val="24"/>
        </w:rPr>
        <w:t>i</w:t>
      </w:r>
      <w:r w:rsidRPr="5B5D0416" w:rsidR="668E504A">
        <w:rPr>
          <w:rFonts w:ascii="Times New Roman" w:hAnsi="Times New Roman" w:cs="Times New Roman"/>
          <w:sz w:val="24"/>
          <w:szCs w:val="24"/>
        </w:rPr>
        <w:t>.“</w:t>
      </w:r>
      <w:r w:rsidRPr="5B5D0416" w:rsidR="2DD1E630">
        <w:rPr>
          <w:rFonts w:ascii="Times New Roman" w:hAnsi="Times New Roman" w:cs="Times New Roman"/>
          <w:sz w:val="24"/>
          <w:szCs w:val="24"/>
        </w:rPr>
        <w:t>;</w:t>
      </w:r>
    </w:p>
    <w:p w:rsidR="008B0F9B" w:rsidP="000F5605" w:rsidRDefault="008B0F9B" w14:paraId="3B8C7013" w14:textId="77777777">
      <w:pPr>
        <w:pStyle w:val="Loendilik"/>
        <w:tabs>
          <w:tab w:val="left" w:pos="426"/>
        </w:tabs>
        <w:spacing w:after="0" w:line="240" w:lineRule="auto"/>
        <w:ind w:left="0"/>
        <w:jc w:val="both"/>
        <w:rPr>
          <w:rFonts w:ascii="Times New Roman" w:hAnsi="Times New Roman" w:cs="Times New Roman"/>
          <w:sz w:val="24"/>
          <w:szCs w:val="24"/>
        </w:rPr>
      </w:pPr>
    </w:p>
    <w:p w:rsidR="007A184F" w:rsidP="008A49B0" w:rsidRDefault="00DC0133" w14:paraId="14BD1673" w14:textId="51FDE07E">
      <w:pPr>
        <w:pStyle w:val="Loendilik"/>
        <w:tabs>
          <w:tab w:val="left" w:pos="426"/>
        </w:tabs>
        <w:spacing w:after="0" w:line="240" w:lineRule="auto"/>
        <w:ind w:left="0"/>
        <w:jc w:val="both"/>
        <w:rPr>
          <w:rFonts w:ascii="Times New Roman" w:hAnsi="Times New Roman" w:cs="Times New Roman"/>
          <w:sz w:val="24"/>
          <w:szCs w:val="24"/>
        </w:rPr>
      </w:pPr>
      <w:r>
        <w:rPr>
          <w:rFonts w:ascii="Times New Roman" w:hAnsi="Times New Roman" w:cs="Times New Roman"/>
          <w:b/>
          <w:bCs/>
          <w:sz w:val="24"/>
          <w:szCs w:val="24"/>
        </w:rPr>
        <w:t>57</w:t>
      </w:r>
      <w:r w:rsidRPr="00330A29" w:rsidR="004A28E1">
        <w:rPr>
          <w:rFonts w:ascii="Times New Roman" w:hAnsi="Times New Roman" w:cs="Times New Roman"/>
          <w:b/>
          <w:bCs/>
          <w:sz w:val="24"/>
          <w:szCs w:val="24"/>
        </w:rPr>
        <w:t>)</w:t>
      </w:r>
      <w:r w:rsidR="004A28E1">
        <w:rPr>
          <w:rFonts w:ascii="Times New Roman" w:hAnsi="Times New Roman" w:cs="Times New Roman"/>
          <w:sz w:val="24"/>
          <w:szCs w:val="24"/>
        </w:rPr>
        <w:t xml:space="preserve"> </w:t>
      </w:r>
      <w:r w:rsidR="008B0F9B">
        <w:rPr>
          <w:rFonts w:ascii="Times New Roman" w:hAnsi="Times New Roman" w:cs="Times New Roman"/>
          <w:sz w:val="24"/>
          <w:szCs w:val="24"/>
        </w:rPr>
        <w:t>paragrahvi 45 täiendatakse lõikega 4</w:t>
      </w:r>
      <w:r w:rsidR="008B0F9B">
        <w:rPr>
          <w:rFonts w:ascii="Times New Roman" w:hAnsi="Times New Roman" w:cs="Times New Roman"/>
          <w:sz w:val="24"/>
          <w:szCs w:val="24"/>
          <w:vertAlign w:val="superscript"/>
        </w:rPr>
        <w:t>1</w:t>
      </w:r>
      <w:r w:rsidR="008B0F9B">
        <w:rPr>
          <w:rFonts w:ascii="Times New Roman" w:hAnsi="Times New Roman" w:cs="Times New Roman"/>
          <w:sz w:val="24"/>
          <w:szCs w:val="24"/>
        </w:rPr>
        <w:t xml:space="preserve"> järgmises sõnastuses:</w:t>
      </w:r>
    </w:p>
    <w:p w:rsidR="008B0F9B" w:rsidP="000F5605" w:rsidRDefault="008B0F9B" w14:paraId="3C96FAA9" w14:textId="3EDE33B3">
      <w:pPr>
        <w:pStyle w:val="Loendilik"/>
        <w:tabs>
          <w:tab w:val="left" w:pos="426"/>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vertAlign w:val="superscript"/>
        </w:rPr>
        <w:t>1</w:t>
      </w:r>
      <w:r>
        <w:rPr>
          <w:rFonts w:ascii="Times New Roman" w:hAnsi="Times New Roman" w:cs="Times New Roman"/>
          <w:sz w:val="24"/>
          <w:szCs w:val="24"/>
        </w:rPr>
        <w:t xml:space="preserve">) </w:t>
      </w:r>
      <w:r w:rsidR="005B7607">
        <w:rPr>
          <w:rFonts w:ascii="Times New Roman" w:hAnsi="Times New Roman" w:cs="Times New Roman"/>
          <w:sz w:val="24"/>
          <w:szCs w:val="24"/>
        </w:rPr>
        <w:t>Välisriigi</w:t>
      </w:r>
      <w:r w:rsidR="008770BA">
        <w:rPr>
          <w:rFonts w:ascii="Times New Roman" w:hAnsi="Times New Roman" w:cs="Times New Roman"/>
          <w:sz w:val="24"/>
          <w:szCs w:val="24"/>
        </w:rPr>
        <w:t xml:space="preserve"> ja rahvusvahelise õiguse ning tavaõiguse tõendamisele kohaldatakse </w:t>
      </w:r>
      <w:r w:rsidR="002A1440">
        <w:rPr>
          <w:rFonts w:ascii="Times New Roman" w:hAnsi="Times New Roman" w:cs="Times New Roman"/>
          <w:sz w:val="24"/>
          <w:szCs w:val="24"/>
        </w:rPr>
        <w:t>tsiviilkohtumenetluse seadustiku</w:t>
      </w:r>
      <w:r w:rsidR="008770BA">
        <w:rPr>
          <w:rFonts w:ascii="Times New Roman" w:hAnsi="Times New Roman" w:cs="Times New Roman"/>
          <w:sz w:val="24"/>
          <w:szCs w:val="24"/>
        </w:rPr>
        <w:t xml:space="preserve"> §</w:t>
      </w:r>
      <w:r w:rsidR="00DE1096">
        <w:rPr>
          <w:rFonts w:ascii="Times New Roman" w:hAnsi="Times New Roman" w:cs="Times New Roman"/>
          <w:sz w:val="24"/>
          <w:szCs w:val="24"/>
        </w:rPr>
        <w:t>-s</w:t>
      </w:r>
      <w:r w:rsidR="002A1440">
        <w:rPr>
          <w:rFonts w:ascii="Times New Roman" w:hAnsi="Times New Roman" w:cs="Times New Roman"/>
          <w:sz w:val="24"/>
          <w:szCs w:val="24"/>
        </w:rPr>
        <w:t xml:space="preserve"> 234</w:t>
      </w:r>
      <w:r w:rsidR="00DE1096">
        <w:rPr>
          <w:rFonts w:ascii="Times New Roman" w:hAnsi="Times New Roman" w:cs="Times New Roman"/>
          <w:sz w:val="24"/>
          <w:szCs w:val="24"/>
        </w:rPr>
        <w:t xml:space="preserve"> sätestatut</w:t>
      </w:r>
      <w:r w:rsidR="002A1440">
        <w:rPr>
          <w:rFonts w:ascii="Times New Roman" w:hAnsi="Times New Roman" w:cs="Times New Roman"/>
          <w:sz w:val="24"/>
          <w:szCs w:val="24"/>
        </w:rPr>
        <w:t>.</w:t>
      </w:r>
      <w:r w:rsidR="00D86687">
        <w:rPr>
          <w:rFonts w:ascii="Times New Roman" w:hAnsi="Times New Roman" w:cs="Times New Roman"/>
          <w:sz w:val="24"/>
          <w:szCs w:val="24"/>
        </w:rPr>
        <w:t>“;</w:t>
      </w:r>
    </w:p>
    <w:p w:rsidRPr="008B0F9B" w:rsidR="008B0F9B" w:rsidP="000F5605" w:rsidRDefault="008B0F9B" w14:paraId="449ADA51" w14:textId="77777777">
      <w:pPr>
        <w:pStyle w:val="Loendilik"/>
        <w:tabs>
          <w:tab w:val="left" w:pos="426"/>
        </w:tabs>
        <w:spacing w:after="0" w:line="240" w:lineRule="auto"/>
        <w:ind w:left="0"/>
        <w:jc w:val="both"/>
        <w:rPr>
          <w:rFonts w:ascii="Times New Roman" w:hAnsi="Times New Roman" w:cs="Times New Roman"/>
          <w:sz w:val="24"/>
          <w:szCs w:val="24"/>
        </w:rPr>
      </w:pPr>
    </w:p>
    <w:p w:rsidR="00E857C1" w:rsidP="008A49B0" w:rsidRDefault="00DC0133" w14:paraId="40FC9C4A" w14:textId="139A2475">
      <w:pPr>
        <w:pStyle w:val="Loendilik"/>
        <w:tabs>
          <w:tab w:val="left" w:pos="426"/>
        </w:tabs>
        <w:spacing w:after="0" w:line="240" w:lineRule="auto"/>
        <w:ind w:left="0"/>
        <w:jc w:val="both"/>
        <w:rPr>
          <w:rFonts w:ascii="Times New Roman" w:hAnsi="Times New Roman" w:cs="Times New Roman"/>
          <w:sz w:val="24"/>
          <w:szCs w:val="24"/>
        </w:rPr>
      </w:pPr>
      <w:commentRangeStart w:id="1030407786"/>
      <w:r w:rsidRPr="5B5D0416" w:rsidR="1A9C5888">
        <w:rPr>
          <w:rFonts w:ascii="Times New Roman" w:hAnsi="Times New Roman" w:cs="Times New Roman"/>
          <w:b w:val="1"/>
          <w:bCs w:val="1"/>
          <w:sz w:val="24"/>
          <w:szCs w:val="24"/>
        </w:rPr>
        <w:t>58</w:t>
      </w:r>
      <w:r w:rsidRPr="5B5D0416" w:rsidR="20D3CC10">
        <w:rPr>
          <w:rFonts w:ascii="Times New Roman" w:hAnsi="Times New Roman" w:cs="Times New Roman"/>
          <w:b w:val="1"/>
          <w:bCs w:val="1"/>
          <w:sz w:val="24"/>
          <w:szCs w:val="24"/>
        </w:rPr>
        <w:t>)</w:t>
      </w:r>
      <w:commentRangeEnd w:id="1030407786"/>
      <w:r>
        <w:rPr>
          <w:rStyle w:val="CommentReference"/>
        </w:rPr>
        <w:commentReference w:id="1030407786"/>
      </w:r>
      <w:r w:rsidRPr="5B5D0416" w:rsidR="20D3CC10">
        <w:rPr>
          <w:rFonts w:ascii="Times New Roman" w:hAnsi="Times New Roman" w:cs="Times New Roman"/>
          <w:sz w:val="24"/>
          <w:szCs w:val="24"/>
        </w:rPr>
        <w:t xml:space="preserve"> </w:t>
      </w:r>
      <w:r w:rsidRPr="5B5D0416" w:rsidR="668E504A">
        <w:rPr>
          <w:rFonts w:ascii="Times New Roman" w:hAnsi="Times New Roman" w:cs="Times New Roman"/>
          <w:sz w:val="24"/>
          <w:szCs w:val="24"/>
        </w:rPr>
        <w:t>paragrahvi 47 lõige 2 muudetakse ja sõnastatakse järgmiselt:</w:t>
      </w:r>
    </w:p>
    <w:p w:rsidR="00E857C1" w:rsidP="000F5605" w:rsidRDefault="00E857C1" w14:paraId="0AE1923A" w14:textId="4DDD5F56">
      <w:pPr>
        <w:pStyle w:val="Loendilik"/>
        <w:tabs>
          <w:tab w:val="left" w:pos="426"/>
        </w:tabs>
        <w:spacing w:after="0" w:line="240" w:lineRule="auto"/>
        <w:ind w:left="0"/>
        <w:jc w:val="both"/>
        <w:rPr>
          <w:rFonts w:ascii="Times New Roman" w:hAnsi="Times New Roman" w:cs="Times New Roman"/>
          <w:sz w:val="24"/>
          <w:szCs w:val="24"/>
        </w:rPr>
      </w:pPr>
      <w:r w:rsidRPr="5B5D0416" w:rsidR="668E504A">
        <w:rPr>
          <w:rFonts w:ascii="Times New Roman" w:hAnsi="Times New Roman" w:cs="Times New Roman"/>
          <w:sz w:val="24"/>
          <w:szCs w:val="24"/>
        </w:rPr>
        <w:t xml:space="preserve">„(2) </w:t>
      </w:r>
      <w:r w:rsidRPr="5B5D0416" w:rsidR="668E504A">
        <w:rPr>
          <w:rFonts w:ascii="Times New Roman" w:hAnsi="Times New Roman" w:cs="Times New Roman"/>
          <w:sz w:val="24"/>
          <w:szCs w:val="24"/>
        </w:rPr>
        <w:t xml:space="preserve">Tunnistajaks võib olla </w:t>
      </w:r>
      <w:commentRangeStart w:id="1031501195"/>
      <w:r w:rsidRPr="5B5D0416" w:rsidR="668E504A">
        <w:rPr>
          <w:rFonts w:ascii="Times New Roman" w:hAnsi="Times New Roman" w:cs="Times New Roman"/>
          <w:sz w:val="24"/>
          <w:szCs w:val="24"/>
        </w:rPr>
        <w:t xml:space="preserve">kolmas </w:t>
      </w:r>
      <w:commentRangeEnd w:id="1031501195"/>
      <w:r>
        <w:rPr>
          <w:rStyle w:val="CommentReference"/>
        </w:rPr>
        <w:commentReference w:id="1031501195"/>
      </w:r>
      <w:r w:rsidRPr="5B5D0416" w:rsidR="668E504A">
        <w:rPr>
          <w:rFonts w:ascii="Times New Roman" w:hAnsi="Times New Roman" w:cs="Times New Roman"/>
          <w:sz w:val="24"/>
          <w:szCs w:val="24"/>
        </w:rPr>
        <w:t xml:space="preserve">isik, kes ei ole selles töövaidlusasjas </w:t>
      </w:r>
      <w:commentRangeStart w:id="1014378641"/>
      <w:r w:rsidRPr="5B5D0416" w:rsidR="668E504A">
        <w:rPr>
          <w:rFonts w:ascii="Times New Roman" w:hAnsi="Times New Roman" w:cs="Times New Roman"/>
          <w:sz w:val="24"/>
          <w:szCs w:val="24"/>
        </w:rPr>
        <w:t>menetlusosaline</w:t>
      </w:r>
      <w:commentRangeEnd w:id="1014378641"/>
      <w:r>
        <w:rPr>
          <w:rStyle w:val="CommentReference"/>
        </w:rPr>
        <w:commentReference w:id="1014378641"/>
      </w:r>
      <w:r w:rsidRPr="5B5D0416" w:rsidR="08E189AE">
        <w:rPr>
          <w:rFonts w:ascii="Times New Roman" w:hAnsi="Times New Roman" w:cs="Times New Roman"/>
          <w:sz w:val="24"/>
          <w:szCs w:val="24"/>
        </w:rPr>
        <w:t>,</w:t>
      </w:r>
      <w:r w:rsidRPr="5B5D0416" w:rsidR="668E504A">
        <w:rPr>
          <w:rFonts w:ascii="Times New Roman" w:hAnsi="Times New Roman" w:cs="Times New Roman"/>
          <w:sz w:val="24"/>
          <w:szCs w:val="24"/>
        </w:rPr>
        <w:t xml:space="preserve"> või menetlusosalise esindaja</w:t>
      </w:r>
      <w:r w:rsidRPr="5B5D0416" w:rsidR="668E504A">
        <w:rPr>
          <w:rFonts w:ascii="Times New Roman" w:hAnsi="Times New Roman" w:cs="Times New Roman"/>
          <w:sz w:val="24"/>
          <w:szCs w:val="24"/>
        </w:rPr>
        <w:t>,</w:t>
      </w:r>
      <w:r w:rsidRPr="5B5D0416" w:rsidR="668E504A">
        <w:rPr>
          <w:rFonts w:ascii="Times New Roman" w:hAnsi="Times New Roman" w:cs="Times New Roman"/>
          <w:sz w:val="24"/>
          <w:szCs w:val="24"/>
        </w:rPr>
        <w:t xml:space="preserve"> kuid kellele võivad olla teada töövaidlusasjas tähtsust omavad asjaolud.</w:t>
      </w:r>
      <w:r w:rsidRPr="5B5D0416" w:rsidR="668E504A">
        <w:rPr>
          <w:rFonts w:ascii="Times New Roman" w:hAnsi="Times New Roman" w:cs="Times New Roman"/>
          <w:sz w:val="24"/>
          <w:szCs w:val="24"/>
        </w:rPr>
        <w:t>“;</w:t>
      </w:r>
    </w:p>
    <w:p w:rsidR="009C3031" w:rsidP="000F5605" w:rsidRDefault="009C3031" w14:paraId="249F117D" w14:textId="77777777">
      <w:pPr>
        <w:pStyle w:val="Loendilik"/>
        <w:tabs>
          <w:tab w:val="left" w:pos="426"/>
        </w:tabs>
        <w:spacing w:after="0" w:line="240" w:lineRule="auto"/>
        <w:ind w:left="0"/>
        <w:jc w:val="both"/>
        <w:rPr>
          <w:rFonts w:ascii="Times New Roman" w:hAnsi="Times New Roman" w:cs="Times New Roman"/>
          <w:sz w:val="24"/>
          <w:szCs w:val="24"/>
        </w:rPr>
      </w:pPr>
    </w:p>
    <w:p w:rsidRPr="00B34FF7" w:rsidR="009C3031" w:rsidP="00ED1062" w:rsidRDefault="008F5DAA" w14:paraId="5B6A889B" w14:textId="20FD5E3E">
      <w:pPr>
        <w:pStyle w:val="Loendilik"/>
        <w:tabs>
          <w:tab w:val="left" w:pos="426"/>
        </w:tabs>
        <w:spacing w:after="0" w:line="240" w:lineRule="auto"/>
        <w:ind w:left="0"/>
        <w:jc w:val="both"/>
        <w:rPr>
          <w:rFonts w:ascii="Times New Roman" w:hAnsi="Times New Roman" w:cs="Times New Roman"/>
          <w:sz w:val="24"/>
          <w:szCs w:val="24"/>
        </w:rPr>
      </w:pPr>
      <w:r w:rsidRPr="00330A29">
        <w:rPr>
          <w:rFonts w:ascii="Times New Roman" w:hAnsi="Times New Roman" w:cs="Times New Roman"/>
          <w:b/>
          <w:bCs/>
          <w:sz w:val="24"/>
          <w:szCs w:val="24"/>
        </w:rPr>
        <w:t>5</w:t>
      </w:r>
      <w:r w:rsidR="00DC0133">
        <w:rPr>
          <w:rFonts w:ascii="Times New Roman" w:hAnsi="Times New Roman" w:cs="Times New Roman"/>
          <w:b/>
          <w:bCs/>
          <w:sz w:val="24"/>
          <w:szCs w:val="24"/>
        </w:rPr>
        <w:t>9</w:t>
      </w:r>
      <w:r w:rsidRPr="00330A29">
        <w:rPr>
          <w:rFonts w:ascii="Times New Roman" w:hAnsi="Times New Roman" w:cs="Times New Roman"/>
          <w:b/>
          <w:bCs/>
          <w:sz w:val="24"/>
          <w:szCs w:val="24"/>
        </w:rPr>
        <w:t>)</w:t>
      </w:r>
      <w:r>
        <w:rPr>
          <w:rFonts w:ascii="Times New Roman" w:hAnsi="Times New Roman" w:cs="Times New Roman"/>
          <w:sz w:val="24"/>
          <w:szCs w:val="24"/>
        </w:rPr>
        <w:t xml:space="preserve"> </w:t>
      </w:r>
      <w:r w:rsidR="00750EDE">
        <w:rPr>
          <w:rFonts w:ascii="Times New Roman" w:hAnsi="Times New Roman" w:cs="Times New Roman"/>
          <w:sz w:val="24"/>
          <w:szCs w:val="24"/>
        </w:rPr>
        <w:t>paragrahvi 49 pealkirja täiendatakse pärast sõna „</w:t>
      </w:r>
      <w:r w:rsidR="00C6124E">
        <w:rPr>
          <w:rFonts w:ascii="Times New Roman" w:hAnsi="Times New Roman" w:cs="Times New Roman"/>
          <w:sz w:val="24"/>
          <w:szCs w:val="24"/>
        </w:rPr>
        <w:t>T</w:t>
      </w:r>
      <w:r w:rsidR="00076FAF">
        <w:rPr>
          <w:rFonts w:ascii="Times New Roman" w:hAnsi="Times New Roman" w:cs="Times New Roman"/>
          <w:sz w:val="24"/>
          <w:szCs w:val="24"/>
        </w:rPr>
        <w:t>unnistaja</w:t>
      </w:r>
      <w:r w:rsidR="00750EDE">
        <w:rPr>
          <w:rFonts w:ascii="Times New Roman" w:hAnsi="Times New Roman" w:cs="Times New Roman"/>
          <w:sz w:val="24"/>
          <w:szCs w:val="24"/>
        </w:rPr>
        <w:t>“ sõna</w:t>
      </w:r>
      <w:r w:rsidR="00076FAF">
        <w:rPr>
          <w:rFonts w:ascii="Times New Roman" w:hAnsi="Times New Roman" w:cs="Times New Roman"/>
          <w:sz w:val="24"/>
          <w:szCs w:val="24"/>
        </w:rPr>
        <w:t>ga</w:t>
      </w:r>
      <w:r w:rsidR="00750EDE">
        <w:rPr>
          <w:rFonts w:ascii="Times New Roman" w:hAnsi="Times New Roman" w:cs="Times New Roman"/>
          <w:sz w:val="24"/>
          <w:szCs w:val="24"/>
        </w:rPr>
        <w:t xml:space="preserve"> „</w:t>
      </w:r>
      <w:r w:rsidR="00AA13DC">
        <w:rPr>
          <w:rFonts w:ascii="Times New Roman" w:hAnsi="Times New Roman" w:cs="Times New Roman"/>
          <w:sz w:val="24"/>
          <w:szCs w:val="24"/>
        </w:rPr>
        <w:t>kirjalike</w:t>
      </w:r>
      <w:r w:rsidR="00750EDE">
        <w:rPr>
          <w:rFonts w:ascii="Times New Roman" w:hAnsi="Times New Roman" w:cs="Times New Roman"/>
          <w:sz w:val="24"/>
          <w:szCs w:val="24"/>
        </w:rPr>
        <w:t>“;</w:t>
      </w:r>
    </w:p>
    <w:p w:rsidRPr="00330A29" w:rsidR="00B27556" w:rsidP="006B08A3" w:rsidRDefault="00B27556" w14:paraId="19E236F9" w14:textId="1733220D">
      <w:pPr>
        <w:pStyle w:val="Loendilik"/>
        <w:tabs>
          <w:tab w:val="left" w:pos="426"/>
        </w:tabs>
        <w:spacing w:after="0" w:line="240" w:lineRule="auto"/>
        <w:ind w:left="0"/>
        <w:jc w:val="both"/>
        <w:rPr>
          <w:rFonts w:ascii="Times New Roman" w:hAnsi="Times New Roman" w:cs="Times New Roman"/>
          <w:sz w:val="24"/>
          <w:szCs w:val="24"/>
        </w:rPr>
      </w:pPr>
    </w:p>
    <w:p w:rsidRPr="00330A29" w:rsidR="00B27556" w:rsidP="008A49B0" w:rsidRDefault="00F423C1" w14:paraId="1A0C0BED" w14:textId="021BBBEA">
      <w:pPr>
        <w:pStyle w:val="Loendilik"/>
        <w:tabs>
          <w:tab w:val="left" w:pos="426"/>
        </w:tabs>
        <w:spacing w:after="0" w:line="240" w:lineRule="auto"/>
        <w:ind w:left="0"/>
        <w:jc w:val="both"/>
        <w:rPr>
          <w:rFonts w:ascii="Times New Roman" w:hAnsi="Times New Roman" w:cs="Times New Roman"/>
          <w:b/>
          <w:bCs/>
          <w:sz w:val="24"/>
          <w:szCs w:val="24"/>
        </w:rPr>
      </w:pPr>
      <w:r>
        <w:rPr>
          <w:rFonts w:ascii="Times New Roman" w:hAnsi="Times New Roman" w:cs="Times New Roman"/>
          <w:b/>
          <w:bCs/>
          <w:sz w:val="24"/>
          <w:szCs w:val="24"/>
        </w:rPr>
        <w:t>60</w:t>
      </w:r>
      <w:r w:rsidRPr="00330A29" w:rsidR="0042502D">
        <w:rPr>
          <w:rFonts w:ascii="Times New Roman" w:hAnsi="Times New Roman" w:cs="Times New Roman"/>
          <w:b/>
          <w:bCs/>
          <w:sz w:val="24"/>
          <w:szCs w:val="24"/>
        </w:rPr>
        <w:t>)</w:t>
      </w:r>
      <w:r w:rsidRPr="004B7BFB" w:rsidR="0042502D">
        <w:rPr>
          <w:rFonts w:ascii="Times New Roman" w:hAnsi="Times New Roman" w:cs="Times New Roman"/>
          <w:sz w:val="24"/>
          <w:szCs w:val="24"/>
        </w:rPr>
        <w:t xml:space="preserve"> </w:t>
      </w:r>
      <w:r w:rsidRPr="004B7BFB" w:rsidR="00B27556">
        <w:rPr>
          <w:rFonts w:ascii="Times New Roman" w:hAnsi="Times New Roman" w:cs="Times New Roman"/>
          <w:sz w:val="24"/>
          <w:szCs w:val="24"/>
        </w:rPr>
        <w:t xml:space="preserve">paragrahvi 49 lõige 4 </w:t>
      </w:r>
      <w:r w:rsidRPr="004B7BFB" w:rsidR="002B46B1">
        <w:rPr>
          <w:rFonts w:ascii="Times New Roman" w:hAnsi="Times New Roman" w:cs="Times New Roman"/>
          <w:sz w:val="24"/>
          <w:szCs w:val="24"/>
        </w:rPr>
        <w:t>tunnistatakse</w:t>
      </w:r>
      <w:r w:rsidRPr="004B7BFB" w:rsidR="00B27556">
        <w:rPr>
          <w:rFonts w:ascii="Times New Roman" w:hAnsi="Times New Roman" w:cs="Times New Roman"/>
          <w:sz w:val="24"/>
          <w:szCs w:val="24"/>
        </w:rPr>
        <w:t xml:space="preserve"> kehtetuks;</w:t>
      </w:r>
    </w:p>
    <w:p w:rsidR="00E857C1" w:rsidP="000F5605" w:rsidRDefault="00E857C1" w14:paraId="2F3261E9" w14:textId="77777777">
      <w:pPr>
        <w:pStyle w:val="Loendilik"/>
        <w:tabs>
          <w:tab w:val="left" w:pos="426"/>
        </w:tabs>
        <w:spacing w:after="0" w:line="240" w:lineRule="auto"/>
        <w:ind w:left="0"/>
        <w:jc w:val="both"/>
        <w:rPr>
          <w:rFonts w:ascii="Times New Roman" w:hAnsi="Times New Roman" w:cs="Times New Roman"/>
          <w:sz w:val="24"/>
          <w:szCs w:val="24"/>
        </w:rPr>
      </w:pPr>
    </w:p>
    <w:p w:rsidRPr="00C154A8" w:rsidR="002A17CF" w:rsidP="008A49B0" w:rsidRDefault="00001F44" w14:paraId="18D19212" w14:textId="37977709">
      <w:pPr>
        <w:pStyle w:val="Loendilik"/>
        <w:tabs>
          <w:tab w:val="left" w:pos="426"/>
        </w:tabs>
        <w:spacing w:after="0" w:line="240" w:lineRule="auto"/>
        <w:ind w:left="0"/>
        <w:jc w:val="both"/>
        <w:rPr>
          <w:rFonts w:ascii="Times New Roman" w:hAnsi="Times New Roman" w:cs="Times New Roman"/>
          <w:sz w:val="24"/>
          <w:szCs w:val="24"/>
        </w:rPr>
      </w:pPr>
      <w:r>
        <w:rPr>
          <w:rFonts w:ascii="Times New Roman" w:hAnsi="Times New Roman" w:cs="Times New Roman"/>
          <w:b/>
          <w:bCs/>
          <w:sz w:val="24"/>
          <w:szCs w:val="24"/>
        </w:rPr>
        <w:t>61</w:t>
      </w:r>
      <w:r w:rsidRPr="00330A29" w:rsidR="00D56F98">
        <w:rPr>
          <w:rFonts w:ascii="Times New Roman" w:hAnsi="Times New Roman" w:cs="Times New Roman"/>
          <w:b/>
          <w:bCs/>
          <w:sz w:val="24"/>
          <w:szCs w:val="24"/>
        </w:rPr>
        <w:t>)</w:t>
      </w:r>
      <w:r w:rsidR="00D56F98">
        <w:rPr>
          <w:rFonts w:ascii="Times New Roman" w:hAnsi="Times New Roman" w:cs="Times New Roman"/>
          <w:sz w:val="24"/>
          <w:szCs w:val="24"/>
        </w:rPr>
        <w:t xml:space="preserve"> </w:t>
      </w:r>
      <w:r w:rsidRPr="00C154A8" w:rsidR="00E857C1">
        <w:rPr>
          <w:rFonts w:ascii="Times New Roman" w:hAnsi="Times New Roman" w:cs="Times New Roman"/>
          <w:sz w:val="24"/>
          <w:szCs w:val="24"/>
        </w:rPr>
        <w:t>seadus</w:t>
      </w:r>
      <w:r w:rsidR="006340CD">
        <w:rPr>
          <w:rFonts w:ascii="Times New Roman" w:hAnsi="Times New Roman" w:cs="Times New Roman"/>
          <w:sz w:val="24"/>
          <w:szCs w:val="24"/>
        </w:rPr>
        <w:t>t</w:t>
      </w:r>
      <w:r w:rsidRPr="00C154A8" w:rsidR="00E857C1">
        <w:rPr>
          <w:rFonts w:ascii="Times New Roman" w:hAnsi="Times New Roman" w:cs="Times New Roman"/>
          <w:sz w:val="24"/>
          <w:szCs w:val="24"/>
        </w:rPr>
        <w:t xml:space="preserve"> täiendatakse §-ga </w:t>
      </w:r>
      <w:r w:rsidRPr="00C154A8" w:rsidR="002A17CF">
        <w:rPr>
          <w:rFonts w:ascii="Times New Roman" w:hAnsi="Times New Roman" w:cs="Times New Roman"/>
          <w:sz w:val="24"/>
          <w:szCs w:val="24"/>
        </w:rPr>
        <w:t>49</w:t>
      </w:r>
      <w:r w:rsidRPr="00C154A8" w:rsidR="002A17CF">
        <w:rPr>
          <w:rFonts w:ascii="Times New Roman" w:hAnsi="Times New Roman" w:cs="Times New Roman"/>
          <w:sz w:val="24"/>
          <w:szCs w:val="24"/>
          <w:vertAlign w:val="superscript"/>
        </w:rPr>
        <w:t>1</w:t>
      </w:r>
      <w:r w:rsidRPr="00C154A8" w:rsidR="002A17CF">
        <w:rPr>
          <w:rFonts w:ascii="Times New Roman" w:hAnsi="Times New Roman" w:cs="Times New Roman"/>
          <w:sz w:val="24"/>
          <w:szCs w:val="24"/>
        </w:rPr>
        <w:t xml:space="preserve"> järgmises sõnastuses:</w:t>
      </w:r>
    </w:p>
    <w:p w:rsidR="005B5058" w:rsidP="000F5605" w:rsidRDefault="002A17CF" w14:paraId="490D736F" w14:textId="38F61840">
      <w:pPr>
        <w:pStyle w:val="Loendilik"/>
        <w:tabs>
          <w:tab w:val="left" w:pos="426"/>
        </w:tabs>
        <w:spacing w:after="0" w:line="240" w:lineRule="auto"/>
        <w:ind w:left="0"/>
        <w:jc w:val="both"/>
        <w:rPr>
          <w:rFonts w:ascii="Times New Roman" w:hAnsi="Times New Roman" w:cs="Times New Roman"/>
          <w:sz w:val="24"/>
          <w:szCs w:val="24"/>
        </w:rPr>
      </w:pPr>
      <w:r w:rsidRPr="00C154A8">
        <w:rPr>
          <w:rFonts w:ascii="Times New Roman" w:hAnsi="Times New Roman" w:cs="Times New Roman"/>
          <w:sz w:val="24"/>
          <w:szCs w:val="24"/>
        </w:rPr>
        <w:t>„</w:t>
      </w:r>
      <w:r w:rsidRPr="00C154A8">
        <w:rPr>
          <w:rFonts w:ascii="Times New Roman" w:hAnsi="Times New Roman" w:cs="Times New Roman"/>
          <w:b/>
          <w:bCs/>
          <w:sz w:val="24"/>
          <w:szCs w:val="24"/>
        </w:rPr>
        <w:t>§ 49</w:t>
      </w:r>
      <w:r w:rsidRPr="00C154A8">
        <w:rPr>
          <w:rFonts w:ascii="Times New Roman" w:hAnsi="Times New Roman" w:cs="Times New Roman"/>
          <w:b/>
          <w:bCs/>
          <w:sz w:val="24"/>
          <w:szCs w:val="24"/>
          <w:vertAlign w:val="superscript"/>
        </w:rPr>
        <w:t>1</w:t>
      </w:r>
      <w:r w:rsidRPr="00C154A8">
        <w:rPr>
          <w:rFonts w:ascii="Times New Roman" w:hAnsi="Times New Roman" w:cs="Times New Roman"/>
          <w:b/>
          <w:bCs/>
          <w:sz w:val="24"/>
          <w:szCs w:val="24"/>
        </w:rPr>
        <w:t>. Tunnistaja istungil ülekuulamise kord</w:t>
      </w:r>
    </w:p>
    <w:p w:rsidR="005B5058" w:rsidP="000F5605" w:rsidRDefault="002A17CF" w14:paraId="51F84991" w14:textId="377A6FDF">
      <w:pPr>
        <w:pStyle w:val="Loendilik"/>
        <w:tabs>
          <w:tab w:val="left" w:pos="426"/>
        </w:tabs>
        <w:spacing w:after="0" w:line="240" w:lineRule="auto"/>
        <w:ind w:left="0"/>
        <w:jc w:val="both"/>
        <w:rPr>
          <w:rFonts w:ascii="Times New Roman" w:hAnsi="Times New Roman" w:cs="Times New Roman"/>
          <w:sz w:val="24"/>
          <w:szCs w:val="24"/>
        </w:rPr>
      </w:pPr>
      <w:r w:rsidRPr="07749D1C">
        <w:rPr>
          <w:rFonts w:ascii="Times New Roman" w:hAnsi="Times New Roman" w:cs="Times New Roman"/>
          <w:sz w:val="24"/>
          <w:szCs w:val="24"/>
        </w:rPr>
        <w:t xml:space="preserve">(1) Töövaidluskomisjon teeb kindlaks tunnistaja isiku, seose </w:t>
      </w:r>
      <w:r w:rsidR="00EF418E">
        <w:rPr>
          <w:rFonts w:ascii="Times New Roman" w:hAnsi="Times New Roman" w:cs="Times New Roman"/>
          <w:sz w:val="24"/>
          <w:szCs w:val="24"/>
        </w:rPr>
        <w:t>töövaidlus</w:t>
      </w:r>
      <w:r w:rsidRPr="07749D1C">
        <w:rPr>
          <w:rFonts w:ascii="Times New Roman" w:hAnsi="Times New Roman" w:cs="Times New Roman"/>
          <w:sz w:val="24"/>
          <w:szCs w:val="24"/>
        </w:rPr>
        <w:t xml:space="preserve">asjaga ning </w:t>
      </w:r>
      <w:r w:rsidR="000C4386">
        <w:rPr>
          <w:rFonts w:ascii="Times New Roman" w:hAnsi="Times New Roman" w:cs="Times New Roman"/>
          <w:sz w:val="24"/>
          <w:szCs w:val="24"/>
        </w:rPr>
        <w:t>tema suhted</w:t>
      </w:r>
      <w:r w:rsidRPr="07749D1C" w:rsidR="000C4386">
        <w:rPr>
          <w:rFonts w:ascii="Times New Roman" w:hAnsi="Times New Roman" w:cs="Times New Roman"/>
          <w:sz w:val="24"/>
          <w:szCs w:val="24"/>
        </w:rPr>
        <w:t xml:space="preserve"> </w:t>
      </w:r>
      <w:r w:rsidRPr="07749D1C">
        <w:rPr>
          <w:rFonts w:ascii="Times New Roman" w:hAnsi="Times New Roman" w:cs="Times New Roman"/>
          <w:sz w:val="24"/>
          <w:szCs w:val="24"/>
        </w:rPr>
        <w:t>menetlusosalistega. Enne kui tunnistaja annab ütlusi, selgitab töövaidluskomisjon talle kohustust rääkida tõtt ja anda tunnistusi vahetult nähtud, kuuldud või tajutud elulise asjaolu kohta.</w:t>
      </w:r>
      <w:r w:rsidRPr="07749D1C" w:rsidR="021537AD">
        <w:rPr>
          <w:rFonts w:ascii="Times New Roman" w:hAnsi="Times New Roman" w:cs="Times New Roman"/>
          <w:sz w:val="24"/>
          <w:szCs w:val="24"/>
        </w:rPr>
        <w:t xml:space="preserve"> Samuti selgitab töövaidluskomisjon enne tunnistaja ütluste andmist</w:t>
      </w:r>
      <w:r w:rsidR="00BE55AF">
        <w:rPr>
          <w:rFonts w:ascii="Times New Roman" w:hAnsi="Times New Roman" w:cs="Times New Roman"/>
          <w:sz w:val="24"/>
          <w:szCs w:val="24"/>
        </w:rPr>
        <w:t xml:space="preserve"> istungil viibijatele</w:t>
      </w:r>
      <w:r w:rsidRPr="07749D1C" w:rsidR="06C4492D">
        <w:rPr>
          <w:rFonts w:ascii="Times New Roman" w:hAnsi="Times New Roman" w:cs="Times New Roman"/>
          <w:sz w:val="24"/>
          <w:szCs w:val="24"/>
        </w:rPr>
        <w:t xml:space="preserve"> ammendavalt</w:t>
      </w:r>
      <w:r w:rsidRPr="07749D1C" w:rsidR="021537AD">
        <w:rPr>
          <w:rFonts w:ascii="Times New Roman" w:hAnsi="Times New Roman" w:cs="Times New Roman"/>
          <w:sz w:val="24"/>
          <w:szCs w:val="24"/>
        </w:rPr>
        <w:t xml:space="preserve"> tunnistaja ülekuulamise korda</w:t>
      </w:r>
      <w:r w:rsidRPr="07749D1C" w:rsidR="5C692ECB">
        <w:rPr>
          <w:rFonts w:ascii="Times New Roman" w:hAnsi="Times New Roman" w:cs="Times New Roman"/>
          <w:sz w:val="24"/>
          <w:szCs w:val="24"/>
        </w:rPr>
        <w:t>.</w:t>
      </w:r>
    </w:p>
    <w:p w:rsidR="005B5058" w:rsidP="000F5605" w:rsidRDefault="002A17CF" w14:paraId="61E1B052" w14:textId="3260DDB0">
      <w:pPr>
        <w:pStyle w:val="Loendilik"/>
        <w:tabs>
          <w:tab w:val="left" w:pos="426"/>
        </w:tabs>
        <w:spacing w:after="0" w:line="240" w:lineRule="auto"/>
        <w:ind w:left="0"/>
        <w:jc w:val="both"/>
        <w:rPr>
          <w:rFonts w:ascii="Times New Roman" w:hAnsi="Times New Roman" w:cs="Times New Roman"/>
          <w:sz w:val="24"/>
          <w:szCs w:val="24"/>
        </w:rPr>
      </w:pPr>
      <w:r w:rsidRPr="00C154A8">
        <w:rPr>
          <w:rFonts w:ascii="Times New Roman" w:hAnsi="Times New Roman" w:cs="Times New Roman"/>
          <w:sz w:val="24"/>
          <w:szCs w:val="24"/>
        </w:rPr>
        <w:t xml:space="preserve">(2) Esimesena küsitleb tunnistajat </w:t>
      </w:r>
      <w:r w:rsidRPr="00C154A8" w:rsidR="00691DBE">
        <w:rPr>
          <w:rFonts w:ascii="Times New Roman" w:hAnsi="Times New Roman" w:cs="Times New Roman"/>
          <w:sz w:val="24"/>
          <w:szCs w:val="24"/>
        </w:rPr>
        <w:t>pool</w:t>
      </w:r>
      <w:r w:rsidRPr="00C154A8">
        <w:rPr>
          <w:rFonts w:ascii="Times New Roman" w:hAnsi="Times New Roman" w:cs="Times New Roman"/>
          <w:sz w:val="24"/>
          <w:szCs w:val="24"/>
        </w:rPr>
        <w:t xml:space="preserve">, kelle taotlusel on tunnistaja välja kutsutud, seejärel küsitlevad teda teised menetlusosalised </w:t>
      </w:r>
      <w:r w:rsidR="009F7A52">
        <w:rPr>
          <w:rFonts w:ascii="Times New Roman" w:hAnsi="Times New Roman" w:cs="Times New Roman"/>
          <w:sz w:val="24"/>
          <w:szCs w:val="24"/>
        </w:rPr>
        <w:t>ning</w:t>
      </w:r>
      <w:r w:rsidRPr="00C154A8">
        <w:rPr>
          <w:rFonts w:ascii="Times New Roman" w:hAnsi="Times New Roman" w:cs="Times New Roman"/>
          <w:sz w:val="24"/>
          <w:szCs w:val="24"/>
        </w:rPr>
        <w:t xml:space="preserve"> töövaidluskomisjon.</w:t>
      </w:r>
    </w:p>
    <w:p w:rsidR="005B5058" w:rsidP="000F5605" w:rsidRDefault="002A17CF" w14:paraId="57D8686B" w14:textId="53B26C69">
      <w:pPr>
        <w:pStyle w:val="Loendilik"/>
        <w:tabs>
          <w:tab w:val="left" w:pos="426"/>
        </w:tabs>
        <w:spacing w:after="0" w:line="240" w:lineRule="auto"/>
        <w:ind w:left="0"/>
        <w:jc w:val="both"/>
        <w:rPr>
          <w:rFonts w:ascii="Times New Roman" w:hAnsi="Times New Roman" w:cs="Times New Roman"/>
          <w:sz w:val="24"/>
          <w:szCs w:val="24"/>
        </w:rPr>
      </w:pPr>
      <w:commentRangeStart w:id="844581403"/>
      <w:commentRangeStart w:id="1979661850"/>
      <w:commentRangeStart w:id="1179239579"/>
      <w:commentRangeStart w:id="615454434"/>
      <w:r w:rsidRPr="5B5D0416" w:rsidR="32F9FCC5">
        <w:rPr>
          <w:rFonts w:ascii="Times New Roman" w:hAnsi="Times New Roman" w:cs="Times New Roman"/>
          <w:sz w:val="24"/>
          <w:szCs w:val="24"/>
        </w:rPr>
        <w:t>(3)</w:t>
      </w:r>
      <w:commentRangeEnd w:id="844581403"/>
      <w:r>
        <w:rPr>
          <w:rStyle w:val="CommentReference"/>
        </w:rPr>
        <w:commentReference w:id="844581403"/>
      </w:r>
      <w:commentRangeEnd w:id="1979661850"/>
      <w:r>
        <w:rPr>
          <w:rStyle w:val="CommentReference"/>
        </w:rPr>
        <w:commentReference w:id="1979661850"/>
      </w:r>
      <w:commentRangeEnd w:id="1179239579"/>
      <w:r>
        <w:rPr>
          <w:rStyle w:val="CommentReference"/>
        </w:rPr>
        <w:commentReference w:id="1179239579"/>
      </w:r>
      <w:commentRangeEnd w:id="615454434"/>
      <w:r>
        <w:rPr>
          <w:rStyle w:val="CommentReference"/>
        </w:rPr>
        <w:commentReference w:id="615454434"/>
      </w:r>
      <w:r w:rsidRPr="5B5D0416" w:rsidR="32F9FCC5">
        <w:rPr>
          <w:rFonts w:ascii="Times New Roman" w:hAnsi="Times New Roman" w:cs="Times New Roman"/>
          <w:sz w:val="24"/>
          <w:szCs w:val="24"/>
        </w:rPr>
        <w:t xml:space="preserve"> Töövaidluskomisjon kõrvaldab suunavad ja korduvad küsimused ning küsimused, mis asjasse ei puutu.</w:t>
      </w:r>
    </w:p>
    <w:p w:rsidR="005B5058" w:rsidP="000F5605" w:rsidRDefault="002A17CF" w14:paraId="1928BF01" w14:textId="0393B11A">
      <w:pPr>
        <w:pStyle w:val="Loendilik"/>
        <w:tabs>
          <w:tab w:val="left" w:pos="426"/>
        </w:tabs>
        <w:spacing w:after="0" w:line="240" w:lineRule="auto"/>
        <w:ind w:left="0"/>
        <w:jc w:val="both"/>
        <w:rPr>
          <w:rFonts w:ascii="Times New Roman" w:hAnsi="Times New Roman" w:cs="Times New Roman"/>
          <w:sz w:val="24"/>
          <w:szCs w:val="24"/>
        </w:rPr>
      </w:pPr>
      <w:r w:rsidRPr="00C154A8">
        <w:rPr>
          <w:rFonts w:ascii="Times New Roman" w:hAnsi="Times New Roman" w:cs="Times New Roman"/>
          <w:sz w:val="24"/>
          <w:szCs w:val="24"/>
        </w:rPr>
        <w:t>(4) Tunnistajad kuulatakse üle üksteisest eraldi. Üle kuulamata tunnistajad ei või asja arutamise ajal viibida istungisaalis. Ülekuulatud tunnistaja jääb istungisaali kuni asja arutamise lõpetamiseni, kui töövaidluskomisjon ei luba tal varem lahkuda.</w:t>
      </w:r>
    </w:p>
    <w:p w:rsidR="002A17CF" w:rsidP="000F5605" w:rsidRDefault="002A17CF" w14:paraId="2EC37D26" w14:textId="0D6A92D5">
      <w:pPr>
        <w:pStyle w:val="Loendilik"/>
        <w:tabs>
          <w:tab w:val="left" w:pos="426"/>
        </w:tabs>
        <w:spacing w:after="0" w:line="240" w:lineRule="auto"/>
        <w:ind w:left="0"/>
        <w:jc w:val="both"/>
        <w:rPr>
          <w:rFonts w:ascii="Times New Roman" w:hAnsi="Times New Roman" w:cs="Times New Roman"/>
          <w:sz w:val="24"/>
          <w:szCs w:val="24"/>
        </w:rPr>
      </w:pPr>
      <w:r w:rsidRPr="00C154A8">
        <w:rPr>
          <w:rFonts w:ascii="Times New Roman" w:hAnsi="Times New Roman" w:cs="Times New Roman"/>
          <w:sz w:val="24"/>
          <w:szCs w:val="24"/>
        </w:rPr>
        <w:t>(5) Kui töövaidluskomisjonil on alust arvata, et tunnistaja pelgab või ei räägi muul põhjusel töövaidluskomisjonile menetlusosalise juuresolekul tõtt või kui menetlusosaline suunab oma sekkumisega või muul viisil tunnistaja ütlusi, võib töövaidluskomisjon tunnistaja ülekuulamise ajaks selle menetlusosalise saalist eemaldada.</w:t>
      </w:r>
      <w:r w:rsidR="002D3ABB">
        <w:rPr>
          <w:rFonts w:ascii="Times New Roman" w:hAnsi="Times New Roman" w:cs="Times New Roman"/>
          <w:sz w:val="24"/>
          <w:szCs w:val="24"/>
        </w:rPr>
        <w:t xml:space="preserve"> </w:t>
      </w:r>
      <w:r w:rsidRPr="009B258E">
        <w:rPr>
          <w:rFonts w:ascii="Times New Roman" w:hAnsi="Times New Roman" w:cs="Times New Roman"/>
          <w:sz w:val="24"/>
          <w:szCs w:val="24"/>
        </w:rPr>
        <w:t xml:space="preserve">Menetlusosalise tagasipöördumise järel loetakse talle tunnistaja ütlused ette </w:t>
      </w:r>
      <w:r w:rsidR="009F7A52">
        <w:rPr>
          <w:rFonts w:ascii="Times New Roman" w:hAnsi="Times New Roman" w:cs="Times New Roman"/>
          <w:sz w:val="24"/>
          <w:szCs w:val="24"/>
        </w:rPr>
        <w:t>ning</w:t>
      </w:r>
      <w:r w:rsidRPr="009B258E">
        <w:rPr>
          <w:rFonts w:ascii="Times New Roman" w:hAnsi="Times New Roman" w:cs="Times New Roman"/>
          <w:sz w:val="24"/>
          <w:szCs w:val="24"/>
        </w:rPr>
        <w:t xml:space="preserve"> menetlusosalisel on õigus tunnistajat küsitleda.“;</w:t>
      </w:r>
    </w:p>
    <w:p w:rsidR="002A17CF" w:rsidP="000F5605" w:rsidRDefault="002A17CF" w14:paraId="3E7DB356" w14:textId="77777777">
      <w:pPr>
        <w:pStyle w:val="Loendilik"/>
        <w:tabs>
          <w:tab w:val="left" w:pos="426"/>
        </w:tabs>
        <w:spacing w:after="0" w:line="240" w:lineRule="auto"/>
        <w:ind w:left="0"/>
        <w:jc w:val="both"/>
        <w:rPr>
          <w:rFonts w:ascii="Times New Roman" w:hAnsi="Times New Roman" w:cs="Times New Roman"/>
          <w:sz w:val="24"/>
          <w:szCs w:val="24"/>
        </w:rPr>
      </w:pPr>
    </w:p>
    <w:p w:rsidR="00653176" w:rsidP="005432DF" w:rsidRDefault="00BE56F3" w14:paraId="42529554" w14:textId="58BED00D">
      <w:pPr>
        <w:pStyle w:val="Loendilik"/>
        <w:tabs>
          <w:tab w:val="left" w:pos="426"/>
        </w:tabs>
        <w:spacing w:after="0" w:line="240" w:lineRule="auto"/>
        <w:ind w:left="0"/>
        <w:jc w:val="both"/>
        <w:rPr>
          <w:rFonts w:ascii="Times New Roman" w:hAnsi="Times New Roman" w:cs="Times New Roman"/>
          <w:sz w:val="24"/>
          <w:szCs w:val="24"/>
        </w:rPr>
      </w:pPr>
      <w:r>
        <w:rPr>
          <w:rFonts w:ascii="Times New Roman" w:hAnsi="Times New Roman" w:cs="Times New Roman"/>
          <w:b/>
          <w:bCs/>
          <w:sz w:val="24"/>
          <w:szCs w:val="24"/>
        </w:rPr>
        <w:t>62</w:t>
      </w:r>
      <w:r w:rsidRPr="00330A29" w:rsidR="00C064F2">
        <w:rPr>
          <w:rFonts w:ascii="Times New Roman" w:hAnsi="Times New Roman" w:cs="Times New Roman"/>
          <w:b/>
          <w:bCs/>
          <w:sz w:val="24"/>
          <w:szCs w:val="24"/>
        </w:rPr>
        <w:t>)</w:t>
      </w:r>
      <w:r w:rsidR="00C064F2">
        <w:rPr>
          <w:rFonts w:ascii="Times New Roman" w:hAnsi="Times New Roman" w:cs="Times New Roman"/>
          <w:sz w:val="24"/>
          <w:szCs w:val="24"/>
        </w:rPr>
        <w:t xml:space="preserve"> </w:t>
      </w:r>
      <w:r w:rsidR="00653176">
        <w:rPr>
          <w:rFonts w:ascii="Times New Roman" w:hAnsi="Times New Roman" w:cs="Times New Roman"/>
          <w:sz w:val="24"/>
          <w:szCs w:val="24"/>
        </w:rPr>
        <w:t xml:space="preserve">paragrahvi 50 punkti 1 täiendatakse pärast </w:t>
      </w:r>
      <w:r w:rsidR="00A07E0A">
        <w:rPr>
          <w:rFonts w:ascii="Times New Roman" w:hAnsi="Times New Roman" w:cs="Times New Roman"/>
          <w:sz w:val="24"/>
          <w:szCs w:val="24"/>
        </w:rPr>
        <w:t>arvu</w:t>
      </w:r>
      <w:r w:rsidR="00653176">
        <w:rPr>
          <w:rFonts w:ascii="Times New Roman" w:hAnsi="Times New Roman" w:cs="Times New Roman"/>
          <w:sz w:val="24"/>
          <w:szCs w:val="24"/>
        </w:rPr>
        <w:t xml:space="preserve"> „2“ </w:t>
      </w:r>
      <w:r w:rsidR="009F7A52">
        <w:rPr>
          <w:rFonts w:ascii="Times New Roman" w:hAnsi="Times New Roman" w:cs="Times New Roman"/>
          <w:sz w:val="24"/>
          <w:szCs w:val="24"/>
        </w:rPr>
        <w:t>tekstiosaga</w:t>
      </w:r>
      <w:r w:rsidR="00653176">
        <w:rPr>
          <w:rFonts w:ascii="Times New Roman" w:hAnsi="Times New Roman" w:cs="Times New Roman"/>
          <w:sz w:val="24"/>
          <w:szCs w:val="24"/>
        </w:rPr>
        <w:t xml:space="preserve"> „või lõikes 2</w:t>
      </w:r>
      <w:r w:rsidR="00653176">
        <w:rPr>
          <w:rFonts w:ascii="Times New Roman" w:hAnsi="Times New Roman" w:cs="Times New Roman"/>
          <w:sz w:val="24"/>
          <w:szCs w:val="24"/>
          <w:vertAlign w:val="superscript"/>
        </w:rPr>
        <w:t>1</w:t>
      </w:r>
      <w:r w:rsidR="00653176">
        <w:rPr>
          <w:rFonts w:ascii="Times New Roman" w:hAnsi="Times New Roman" w:cs="Times New Roman"/>
          <w:sz w:val="24"/>
          <w:szCs w:val="24"/>
        </w:rPr>
        <w:t>“</w:t>
      </w:r>
      <w:r w:rsidR="003B12F8">
        <w:rPr>
          <w:rFonts w:ascii="Times New Roman" w:hAnsi="Times New Roman" w:cs="Times New Roman"/>
          <w:sz w:val="24"/>
          <w:szCs w:val="24"/>
        </w:rPr>
        <w:t>;</w:t>
      </w:r>
    </w:p>
    <w:p w:rsidR="003B12F8" w:rsidP="000F5605" w:rsidRDefault="003B12F8" w14:paraId="40F6B56D" w14:textId="77777777">
      <w:pPr>
        <w:pStyle w:val="Loendilik"/>
        <w:tabs>
          <w:tab w:val="left" w:pos="426"/>
        </w:tabs>
        <w:spacing w:after="0" w:line="240" w:lineRule="auto"/>
        <w:ind w:left="0"/>
        <w:jc w:val="both"/>
        <w:rPr>
          <w:rFonts w:ascii="Times New Roman" w:hAnsi="Times New Roman" w:cs="Times New Roman"/>
          <w:sz w:val="24"/>
          <w:szCs w:val="24"/>
        </w:rPr>
      </w:pPr>
    </w:p>
    <w:p w:rsidR="00E857C1" w:rsidP="005432DF" w:rsidRDefault="00BE56F3" w14:paraId="177CF511" w14:textId="2B4071EB">
      <w:pPr>
        <w:pStyle w:val="Loendilik"/>
        <w:tabs>
          <w:tab w:val="left" w:pos="426"/>
        </w:tabs>
        <w:spacing w:after="0" w:line="240" w:lineRule="auto"/>
        <w:ind w:left="0"/>
        <w:jc w:val="both"/>
        <w:rPr>
          <w:rFonts w:ascii="Times New Roman" w:hAnsi="Times New Roman" w:cs="Times New Roman"/>
          <w:sz w:val="24"/>
          <w:szCs w:val="24"/>
        </w:rPr>
      </w:pPr>
      <w:r>
        <w:rPr>
          <w:rFonts w:ascii="Times New Roman" w:hAnsi="Times New Roman" w:cs="Times New Roman"/>
          <w:b/>
          <w:bCs/>
          <w:sz w:val="24"/>
          <w:szCs w:val="24"/>
        </w:rPr>
        <w:t>63</w:t>
      </w:r>
      <w:r w:rsidRPr="00330A29" w:rsidR="001E5E44">
        <w:rPr>
          <w:rFonts w:ascii="Times New Roman" w:hAnsi="Times New Roman" w:cs="Times New Roman"/>
          <w:b/>
          <w:bCs/>
          <w:sz w:val="24"/>
          <w:szCs w:val="24"/>
        </w:rPr>
        <w:t>)</w:t>
      </w:r>
      <w:r w:rsidR="001E5E44">
        <w:rPr>
          <w:rFonts w:ascii="Times New Roman" w:hAnsi="Times New Roman" w:cs="Times New Roman"/>
          <w:sz w:val="24"/>
          <w:szCs w:val="24"/>
        </w:rPr>
        <w:t xml:space="preserve"> </w:t>
      </w:r>
      <w:r w:rsidR="00653176">
        <w:rPr>
          <w:rFonts w:ascii="Times New Roman" w:hAnsi="Times New Roman" w:cs="Times New Roman"/>
          <w:sz w:val="24"/>
          <w:szCs w:val="24"/>
        </w:rPr>
        <w:t>paragrahvi 50 täiendatakse punktiga 7 järgmises sõnastuses:</w:t>
      </w:r>
    </w:p>
    <w:p w:rsidRPr="001E19D0" w:rsidR="00653176" w:rsidP="000F5605" w:rsidRDefault="00653176" w14:paraId="655567DF" w14:textId="6AA1E816">
      <w:pPr>
        <w:pStyle w:val="Loendilik"/>
        <w:tabs>
          <w:tab w:val="left" w:pos="426"/>
        </w:tabs>
        <w:spacing w:after="0" w:line="240" w:lineRule="auto"/>
        <w:ind w:left="0"/>
        <w:jc w:val="both"/>
        <w:rPr>
          <w:rFonts w:ascii="Times New Roman" w:hAnsi="Times New Roman" w:cs="Times New Roman"/>
          <w:sz w:val="24"/>
          <w:szCs w:val="24"/>
        </w:rPr>
      </w:pPr>
      <w:r w:rsidRPr="5B5D0416" w:rsidR="2E270EE4">
        <w:rPr>
          <w:rFonts w:ascii="Times New Roman" w:hAnsi="Times New Roman" w:cs="Times New Roman"/>
          <w:sz w:val="24"/>
          <w:szCs w:val="24"/>
        </w:rPr>
        <w:t>„7)</w:t>
      </w:r>
      <w:r w:rsidR="345FDFD5">
        <w:rPr/>
        <w:t xml:space="preserve"> </w:t>
      </w:r>
      <w:r w:rsidRPr="5B5D0416" w:rsidR="345FDFD5">
        <w:rPr>
          <w:rFonts w:ascii="Times New Roman" w:hAnsi="Times New Roman" w:cs="Times New Roman"/>
          <w:sz w:val="24"/>
          <w:szCs w:val="24"/>
        </w:rPr>
        <w:t xml:space="preserve">asjas pooleks oleva isiku vastu on esitatud varaline nõue enne </w:t>
      </w:r>
      <w:r w:rsidRPr="5B5D0416" w:rsidR="345FDFD5">
        <w:rPr>
          <w:rFonts w:ascii="Times New Roman" w:hAnsi="Times New Roman" w:cs="Times New Roman"/>
          <w:sz w:val="24"/>
          <w:szCs w:val="24"/>
        </w:rPr>
        <w:t>pankro</w:t>
      </w:r>
      <w:r w:rsidRPr="5B5D0416" w:rsidR="0F5918DA">
        <w:rPr>
          <w:rFonts w:ascii="Times New Roman" w:hAnsi="Times New Roman" w:cs="Times New Roman"/>
          <w:sz w:val="24"/>
          <w:szCs w:val="24"/>
        </w:rPr>
        <w:t>t</w:t>
      </w:r>
      <w:r w:rsidRPr="5B5D0416" w:rsidR="345FDFD5">
        <w:rPr>
          <w:rFonts w:ascii="Times New Roman" w:hAnsi="Times New Roman" w:cs="Times New Roman"/>
          <w:sz w:val="24"/>
          <w:szCs w:val="24"/>
        </w:rPr>
        <w:t>i väljakuulutamist või pankrotimenetluse lõpetamis</w:t>
      </w:r>
      <w:r w:rsidRPr="5B5D0416" w:rsidR="366200F3">
        <w:rPr>
          <w:rFonts w:ascii="Times New Roman" w:hAnsi="Times New Roman" w:cs="Times New Roman"/>
          <w:sz w:val="24"/>
          <w:szCs w:val="24"/>
        </w:rPr>
        <w:t>el</w:t>
      </w:r>
      <w:r w:rsidRPr="5B5D0416" w:rsidR="345FDFD5">
        <w:rPr>
          <w:rFonts w:ascii="Times New Roman" w:hAnsi="Times New Roman" w:cs="Times New Roman"/>
          <w:sz w:val="24"/>
          <w:szCs w:val="24"/>
        </w:rPr>
        <w:t xml:space="preserve"> pankrotti välja kuulutamata </w:t>
      </w:r>
      <w:r w:rsidRPr="5B5D0416" w:rsidR="345FDFD5">
        <w:rPr>
          <w:rFonts w:ascii="Times New Roman" w:hAnsi="Times New Roman" w:cs="Times New Roman"/>
          <w:sz w:val="24"/>
          <w:szCs w:val="24"/>
        </w:rPr>
        <w:t>raugemise tõttu ning</w:t>
      </w:r>
      <w:r w:rsidRPr="5B5D0416" w:rsidR="345FDFD5">
        <w:rPr>
          <w:rFonts w:ascii="Times New Roman" w:hAnsi="Times New Roman" w:cs="Times New Roman"/>
          <w:sz w:val="24"/>
          <w:szCs w:val="24"/>
        </w:rPr>
        <w:t xml:space="preserve"> töövaidluskomisjon ei ole nõude </w:t>
      </w:r>
      <w:r w:rsidRPr="5B5D0416" w:rsidR="63DF3E1B">
        <w:rPr>
          <w:rFonts w:ascii="Times New Roman" w:hAnsi="Times New Roman" w:cs="Times New Roman"/>
          <w:sz w:val="24"/>
          <w:szCs w:val="24"/>
        </w:rPr>
        <w:t>kohta</w:t>
      </w:r>
      <w:r w:rsidRPr="5B5D0416" w:rsidR="345FDFD5">
        <w:rPr>
          <w:rFonts w:ascii="Times New Roman" w:hAnsi="Times New Roman" w:cs="Times New Roman"/>
          <w:sz w:val="24"/>
          <w:szCs w:val="24"/>
        </w:rPr>
        <w:t xml:space="preserve"> veel lahendit teinud</w:t>
      </w:r>
      <w:r w:rsidRPr="5B5D0416" w:rsidR="00DF91BD">
        <w:rPr>
          <w:rFonts w:ascii="Times New Roman" w:hAnsi="Times New Roman" w:cs="Times New Roman"/>
          <w:sz w:val="24"/>
          <w:szCs w:val="24"/>
        </w:rPr>
        <w:t xml:space="preserve"> ja</w:t>
      </w:r>
      <w:r w:rsidRPr="5B5D0416" w:rsidR="345FDFD5">
        <w:rPr>
          <w:rFonts w:ascii="Times New Roman" w:hAnsi="Times New Roman" w:cs="Times New Roman"/>
          <w:sz w:val="24"/>
          <w:szCs w:val="24"/>
        </w:rPr>
        <w:t xml:space="preserve"> jätab nõude </w:t>
      </w:r>
      <w:commentRangeStart w:id="1993524551"/>
      <w:r w:rsidRPr="5B5D0416" w:rsidR="345FDFD5">
        <w:rPr>
          <w:rFonts w:ascii="Times New Roman" w:hAnsi="Times New Roman" w:cs="Times New Roman"/>
          <w:sz w:val="24"/>
          <w:szCs w:val="24"/>
        </w:rPr>
        <w:t>läbi vaatamata</w:t>
      </w:r>
      <w:commentRangeEnd w:id="1993524551"/>
      <w:r>
        <w:rPr>
          <w:rStyle w:val="CommentReference"/>
        </w:rPr>
        <w:commentReference w:id="1993524551"/>
      </w:r>
      <w:r w:rsidRPr="5B5D0416" w:rsidR="2E270EE4">
        <w:rPr>
          <w:rFonts w:ascii="Times New Roman" w:hAnsi="Times New Roman" w:cs="Times New Roman"/>
          <w:sz w:val="24"/>
          <w:szCs w:val="24"/>
        </w:rPr>
        <w:t>.“</w:t>
      </w:r>
      <w:r w:rsidRPr="5B5D0416" w:rsidR="3B54A56C">
        <w:rPr>
          <w:rFonts w:ascii="Times New Roman" w:hAnsi="Times New Roman" w:cs="Times New Roman"/>
          <w:sz w:val="24"/>
          <w:szCs w:val="24"/>
        </w:rPr>
        <w:t>;</w:t>
      </w:r>
    </w:p>
    <w:p w:rsidRPr="001E19D0" w:rsidR="00653176" w:rsidP="000F5605" w:rsidRDefault="00653176" w14:paraId="769581B6" w14:textId="77777777">
      <w:pPr>
        <w:pStyle w:val="Loendilik"/>
        <w:tabs>
          <w:tab w:val="left" w:pos="426"/>
        </w:tabs>
        <w:spacing w:after="0" w:line="240" w:lineRule="auto"/>
        <w:ind w:left="0"/>
        <w:jc w:val="both"/>
        <w:rPr>
          <w:rFonts w:ascii="Times New Roman" w:hAnsi="Times New Roman" w:cs="Times New Roman"/>
          <w:sz w:val="24"/>
          <w:szCs w:val="24"/>
        </w:rPr>
      </w:pPr>
    </w:p>
    <w:p w:rsidRPr="001E19D0" w:rsidR="00653176" w:rsidP="009039E7" w:rsidRDefault="00BE56F3" w14:paraId="374B7C28" w14:textId="2A0E1CBB">
      <w:pPr>
        <w:pStyle w:val="Loendilik"/>
        <w:tabs>
          <w:tab w:val="left" w:pos="426"/>
        </w:tabs>
        <w:spacing w:after="0" w:line="240" w:lineRule="auto"/>
        <w:ind w:left="0"/>
        <w:jc w:val="both"/>
        <w:rPr>
          <w:rFonts w:ascii="Times New Roman" w:hAnsi="Times New Roman" w:cs="Times New Roman"/>
          <w:sz w:val="24"/>
          <w:szCs w:val="24"/>
        </w:rPr>
      </w:pPr>
      <w:commentRangeStart w:id="1314178144"/>
      <w:r w:rsidRPr="5B5D0416" w:rsidR="4B49E4DF">
        <w:rPr>
          <w:rFonts w:ascii="Times New Roman" w:hAnsi="Times New Roman" w:cs="Times New Roman"/>
          <w:b w:val="1"/>
          <w:bCs w:val="1"/>
          <w:sz w:val="24"/>
          <w:szCs w:val="24"/>
        </w:rPr>
        <w:t>64)</w:t>
      </w:r>
      <w:r w:rsidRPr="5B5D0416" w:rsidR="4B49E4DF">
        <w:rPr>
          <w:rFonts w:ascii="Times New Roman" w:hAnsi="Times New Roman" w:cs="Times New Roman"/>
          <w:sz w:val="24"/>
          <w:szCs w:val="24"/>
        </w:rPr>
        <w:t xml:space="preserve"> </w:t>
      </w:r>
      <w:commentRangeEnd w:id="1314178144"/>
      <w:r>
        <w:rPr>
          <w:rStyle w:val="CommentReference"/>
        </w:rPr>
        <w:commentReference w:id="1314178144"/>
      </w:r>
      <w:r w:rsidRPr="5B5D0416" w:rsidR="3B54A56C">
        <w:rPr>
          <w:rFonts w:ascii="Times New Roman" w:hAnsi="Times New Roman" w:cs="Times New Roman"/>
          <w:sz w:val="24"/>
          <w:szCs w:val="24"/>
        </w:rPr>
        <w:t>paragrahvi 53 täiendatakse lõikega 5 järgmises sõnastuses:</w:t>
      </w:r>
    </w:p>
    <w:p w:rsidR="00CA702D" w:rsidP="000F5605" w:rsidRDefault="00851848" w14:paraId="1035CEE0" w14:textId="77777777">
      <w:pPr>
        <w:pStyle w:val="Loendilik"/>
        <w:tabs>
          <w:tab w:val="left" w:pos="426"/>
        </w:tabs>
        <w:spacing w:after="0" w:line="240" w:lineRule="auto"/>
        <w:ind w:left="0"/>
        <w:jc w:val="both"/>
        <w:rPr>
          <w:rFonts w:ascii="Times New Roman" w:hAnsi="Times New Roman" w:cs="Times New Roman"/>
          <w:sz w:val="24"/>
          <w:szCs w:val="24"/>
        </w:rPr>
      </w:pPr>
      <w:r w:rsidRPr="001E19D0">
        <w:rPr>
          <w:rFonts w:ascii="Times New Roman" w:hAnsi="Times New Roman" w:cs="Times New Roman"/>
          <w:sz w:val="24"/>
          <w:szCs w:val="24"/>
        </w:rPr>
        <w:t>„</w:t>
      </w:r>
      <w:r w:rsidRPr="001E19D0" w:rsidR="00C33986">
        <w:rPr>
          <w:rFonts w:ascii="Times New Roman" w:hAnsi="Times New Roman" w:cs="Times New Roman"/>
          <w:sz w:val="24"/>
          <w:szCs w:val="24"/>
        </w:rPr>
        <w:t>(5) Kui menetlus lõpetatakse käesoleva seaduse § 28</w:t>
      </w:r>
      <w:r w:rsidRPr="001E19D0" w:rsidR="00C33986">
        <w:rPr>
          <w:rFonts w:ascii="Times New Roman" w:hAnsi="Times New Roman" w:cs="Times New Roman"/>
          <w:sz w:val="24"/>
          <w:szCs w:val="24"/>
          <w:vertAlign w:val="superscript"/>
        </w:rPr>
        <w:t>1</w:t>
      </w:r>
      <w:r w:rsidRPr="001E19D0" w:rsidR="00C33986">
        <w:rPr>
          <w:rFonts w:ascii="Times New Roman" w:hAnsi="Times New Roman" w:cs="Times New Roman"/>
          <w:sz w:val="24"/>
          <w:szCs w:val="24"/>
        </w:rPr>
        <w:t xml:space="preserve"> lõike 1 või § 50 punkti 4 alusel, ei saa sama nõudega sama poole vastu samal alusel pöörduda töövaidluskomisjoni ega kohtusse.“</w:t>
      </w:r>
      <w:r w:rsidR="00CA702D">
        <w:rPr>
          <w:rFonts w:ascii="Times New Roman" w:hAnsi="Times New Roman" w:cs="Times New Roman"/>
          <w:sz w:val="24"/>
          <w:szCs w:val="24"/>
        </w:rPr>
        <w:t>;</w:t>
      </w:r>
    </w:p>
    <w:p w:rsidR="00C33986" w:rsidP="000F5605" w:rsidRDefault="005C73D5" w14:paraId="7EDA8901" w14:textId="6BE3D025">
      <w:pPr>
        <w:pStyle w:val="Loendilik"/>
        <w:tabs>
          <w:tab w:val="left" w:pos="426"/>
        </w:tabs>
        <w:spacing w:after="0" w:line="240" w:lineRule="auto"/>
        <w:ind w:left="0"/>
        <w:jc w:val="both"/>
        <w:rPr>
          <w:rFonts w:ascii="Times New Roman" w:hAnsi="Times New Roman" w:cs="Times New Roman"/>
          <w:sz w:val="24"/>
          <w:szCs w:val="24"/>
        </w:rPr>
      </w:pPr>
      <w:r w:rsidRPr="001E19D0">
        <w:rPr>
          <w:rFonts w:ascii="Times New Roman" w:hAnsi="Times New Roman" w:cs="Times New Roman"/>
          <w:sz w:val="24"/>
          <w:szCs w:val="24"/>
        </w:rPr>
        <w:lastRenderedPageBreak/>
        <w:t xml:space="preserve"> </w:t>
      </w:r>
    </w:p>
    <w:p w:rsidRPr="00862C73" w:rsidR="009847A9" w:rsidP="00204379" w:rsidRDefault="00BE56F3" w14:paraId="79FC36E6" w14:textId="1DB51BB9">
      <w:pPr>
        <w:pStyle w:val="Loendilik"/>
        <w:tabs>
          <w:tab w:val="left" w:pos="426"/>
        </w:tabs>
        <w:spacing w:after="0" w:line="240" w:lineRule="auto"/>
        <w:ind w:left="0"/>
        <w:jc w:val="both"/>
        <w:rPr>
          <w:rFonts w:ascii="Times New Roman" w:hAnsi="Times New Roman" w:cs="Times New Roman"/>
          <w:sz w:val="24"/>
          <w:szCs w:val="24"/>
        </w:rPr>
      </w:pPr>
      <w:r>
        <w:rPr>
          <w:rFonts w:ascii="Times New Roman" w:hAnsi="Times New Roman" w:cs="Times New Roman"/>
          <w:b/>
          <w:bCs/>
          <w:sz w:val="24"/>
          <w:szCs w:val="24"/>
        </w:rPr>
        <w:t>65</w:t>
      </w:r>
      <w:r w:rsidRPr="00330A29" w:rsidR="00C53318">
        <w:rPr>
          <w:rFonts w:ascii="Times New Roman" w:hAnsi="Times New Roman" w:cs="Times New Roman"/>
          <w:b/>
          <w:bCs/>
          <w:sz w:val="24"/>
          <w:szCs w:val="24"/>
        </w:rPr>
        <w:t>)</w:t>
      </w:r>
      <w:r w:rsidR="00C53318">
        <w:rPr>
          <w:rFonts w:ascii="Times New Roman" w:hAnsi="Times New Roman" w:cs="Times New Roman"/>
          <w:sz w:val="24"/>
          <w:szCs w:val="24"/>
        </w:rPr>
        <w:t xml:space="preserve"> </w:t>
      </w:r>
      <w:r w:rsidR="004464B5">
        <w:rPr>
          <w:rFonts w:ascii="Times New Roman" w:hAnsi="Times New Roman" w:cs="Times New Roman"/>
          <w:sz w:val="24"/>
          <w:szCs w:val="24"/>
        </w:rPr>
        <w:t xml:space="preserve">paragrahvi </w:t>
      </w:r>
      <w:r w:rsidR="009847A9">
        <w:rPr>
          <w:rFonts w:ascii="Times New Roman" w:hAnsi="Times New Roman" w:cs="Times New Roman"/>
          <w:sz w:val="24"/>
          <w:szCs w:val="24"/>
        </w:rPr>
        <w:t>54 lõige 2 tunnistatakse kehtetuks;</w:t>
      </w:r>
    </w:p>
    <w:p w:rsidRPr="00862C73" w:rsidR="00230311" w:rsidP="000F5605" w:rsidRDefault="00230311" w14:paraId="7731AF39" w14:textId="77777777">
      <w:pPr>
        <w:pStyle w:val="Loendilik"/>
        <w:tabs>
          <w:tab w:val="left" w:pos="426"/>
        </w:tabs>
        <w:spacing w:after="0" w:line="240" w:lineRule="auto"/>
        <w:ind w:left="0"/>
        <w:jc w:val="both"/>
        <w:rPr>
          <w:rFonts w:ascii="Times New Roman" w:hAnsi="Times New Roman" w:cs="Times New Roman"/>
          <w:sz w:val="24"/>
          <w:szCs w:val="24"/>
        </w:rPr>
      </w:pPr>
    </w:p>
    <w:p w:rsidR="00230311" w:rsidP="002251EF" w:rsidRDefault="00BE56F3" w14:paraId="670BF2FD" w14:textId="47F53A7C">
      <w:pPr>
        <w:pStyle w:val="Loendilik"/>
        <w:tabs>
          <w:tab w:val="left" w:pos="426"/>
        </w:tabs>
        <w:spacing w:after="0" w:line="240" w:lineRule="auto"/>
        <w:ind w:left="0"/>
        <w:jc w:val="both"/>
        <w:rPr>
          <w:rFonts w:ascii="Times New Roman" w:hAnsi="Times New Roman" w:cs="Times New Roman"/>
          <w:sz w:val="24"/>
          <w:szCs w:val="24"/>
        </w:rPr>
      </w:pPr>
      <w:commentRangeStart w:id="29950630"/>
      <w:r w:rsidRPr="5B5D0416" w:rsidR="4B49E4DF">
        <w:rPr>
          <w:rFonts w:ascii="Times New Roman" w:hAnsi="Times New Roman" w:cs="Times New Roman"/>
          <w:b w:val="1"/>
          <w:bCs w:val="1"/>
          <w:sz w:val="24"/>
          <w:szCs w:val="24"/>
        </w:rPr>
        <w:t>66</w:t>
      </w:r>
      <w:r w:rsidRPr="5B5D0416" w:rsidR="15907961">
        <w:rPr>
          <w:rFonts w:ascii="Times New Roman" w:hAnsi="Times New Roman" w:cs="Times New Roman"/>
          <w:b w:val="1"/>
          <w:bCs w:val="1"/>
          <w:sz w:val="24"/>
          <w:szCs w:val="24"/>
          <w:rPrChange w:author="Maarja-Liis Lall - JUSTDIGI" w:date="2025-11-13T08:16:24.728Z" w:id="696154311">
            <w:rPr>
              <w:rFonts w:ascii="Times New Roman" w:hAnsi="Times New Roman" w:cs="Times New Roman"/>
              <w:b w:val="1"/>
              <w:bCs w:val="1"/>
              <w:sz w:val="24"/>
              <w:szCs w:val="24"/>
            </w:rPr>
          </w:rPrChange>
        </w:rPr>
        <w:t>)</w:t>
      </w:r>
      <w:commentRangeEnd w:id="29950630"/>
      <w:r>
        <w:rPr>
          <w:rStyle w:val="CommentReference"/>
        </w:rPr>
        <w:commentReference w:id="29950630"/>
      </w:r>
      <w:r w:rsidRPr="5B5D0416" w:rsidR="15907961">
        <w:rPr>
          <w:rFonts w:ascii="Times New Roman" w:hAnsi="Times New Roman" w:cs="Times New Roman"/>
          <w:sz w:val="24"/>
          <w:szCs w:val="24"/>
          <w:rPrChange w:author="Maarja-Liis Lall - JUSTDIGI" w:date="2025-11-13T08:16:24.728Z" w:id="1247757827">
            <w:rPr>
              <w:rFonts w:ascii="Times New Roman" w:hAnsi="Times New Roman" w:cs="Times New Roman"/>
              <w:sz w:val="24"/>
              <w:szCs w:val="24"/>
            </w:rPr>
          </w:rPrChange>
        </w:rPr>
        <w:t xml:space="preserve"> </w:t>
      </w:r>
      <w:r w:rsidRPr="5B5D0416" w:rsidR="4212D62A">
        <w:rPr>
          <w:rFonts w:ascii="Times New Roman" w:hAnsi="Times New Roman" w:cs="Times New Roman"/>
          <w:sz w:val="24"/>
          <w:szCs w:val="24"/>
          <w:rPrChange w:author="Maarja-Liis Lall - JUSTDIGI" w:date="2025-11-13T08:16:24.729Z" w:id="172023797">
            <w:rPr>
              <w:rFonts w:ascii="Times New Roman" w:hAnsi="Times New Roman" w:cs="Times New Roman"/>
              <w:sz w:val="24"/>
              <w:szCs w:val="24"/>
            </w:rPr>
          </w:rPrChange>
        </w:rPr>
        <w:t>paragrahvi 54 täiendatakse lõikega 6 järgmises sõnastuses:</w:t>
      </w:r>
    </w:p>
    <w:p w:rsidRPr="00330A29" w:rsidR="00230311" w:rsidP="000F5605" w:rsidRDefault="00230311" w14:paraId="338C3156" w14:textId="05101AC7">
      <w:pPr>
        <w:pStyle w:val="Loendilik"/>
        <w:tabs>
          <w:tab w:val="left" w:pos="426"/>
        </w:tabs>
        <w:spacing w:after="0" w:line="240" w:lineRule="auto"/>
        <w:ind w:left="0"/>
        <w:jc w:val="both"/>
        <w:rPr>
          <w:rFonts w:ascii="Times New Roman" w:hAnsi="Times New Roman" w:cs="Times New Roman"/>
          <w:b w:val="1"/>
          <w:bCs w:val="1"/>
          <w:sz w:val="24"/>
          <w:szCs w:val="24"/>
        </w:rPr>
      </w:pPr>
      <w:r w:rsidRPr="5B5D0416" w:rsidR="4212D62A">
        <w:rPr>
          <w:rFonts w:ascii="Times New Roman" w:hAnsi="Times New Roman" w:cs="Times New Roman"/>
          <w:sz w:val="24"/>
          <w:szCs w:val="24"/>
        </w:rPr>
        <w:t>„(6) Töövaidluskomisjon</w:t>
      </w:r>
      <w:r w:rsidRPr="5B5D0416" w:rsidR="70130486">
        <w:rPr>
          <w:rFonts w:ascii="Times New Roman" w:hAnsi="Times New Roman" w:cs="Times New Roman"/>
          <w:sz w:val="24"/>
          <w:szCs w:val="24"/>
        </w:rPr>
        <w:t xml:space="preserve"> võib</w:t>
      </w:r>
      <w:r w:rsidRPr="5B5D0416" w:rsidR="4212D62A">
        <w:rPr>
          <w:rFonts w:ascii="Times New Roman" w:hAnsi="Times New Roman" w:cs="Times New Roman"/>
          <w:sz w:val="24"/>
          <w:szCs w:val="24"/>
        </w:rPr>
        <w:t xml:space="preserve"> </w:t>
      </w:r>
      <w:r w:rsidRPr="5B5D0416" w:rsidR="4212D62A">
        <w:rPr>
          <w:rFonts w:ascii="Times New Roman" w:hAnsi="Times New Roman" w:cs="Times New Roman"/>
          <w:sz w:val="24"/>
          <w:szCs w:val="24"/>
        </w:rPr>
        <w:t xml:space="preserve">käesoleva seaduse </w:t>
      </w:r>
      <w:r w:rsidRPr="5B5D0416" w:rsidR="1A0F0EB5">
        <w:rPr>
          <w:rFonts w:ascii="Times New Roman" w:hAnsi="Times New Roman" w:cs="Times New Roman"/>
          <w:sz w:val="24"/>
          <w:szCs w:val="24"/>
        </w:rPr>
        <w:t>§</w:t>
      </w:r>
      <w:r w:rsidRPr="5B5D0416" w:rsidR="4212D62A">
        <w:rPr>
          <w:rFonts w:ascii="Times New Roman" w:hAnsi="Times New Roman" w:cs="Times New Roman"/>
          <w:sz w:val="24"/>
          <w:szCs w:val="24"/>
        </w:rPr>
        <w:t xml:space="preserve"> 26 lõikes 5 nimetatud</w:t>
      </w:r>
      <w:r w:rsidRPr="5B5D0416" w:rsidR="4212D62A">
        <w:rPr>
          <w:rFonts w:ascii="Times New Roman" w:hAnsi="Times New Roman" w:cs="Times New Roman"/>
          <w:sz w:val="24"/>
          <w:szCs w:val="24"/>
        </w:rPr>
        <w:t xml:space="preserve"> ühisavalduse läbivaatamisel </w:t>
      </w:r>
      <w:r w:rsidRPr="5B5D0416" w:rsidR="4212D62A">
        <w:rPr>
          <w:rFonts w:ascii="Times New Roman" w:hAnsi="Times New Roman" w:cs="Times New Roman"/>
          <w:sz w:val="24"/>
          <w:szCs w:val="24"/>
        </w:rPr>
        <w:t xml:space="preserve">teha </w:t>
      </w:r>
      <w:r w:rsidRPr="5B5D0416" w:rsidR="4212D62A">
        <w:rPr>
          <w:rFonts w:ascii="Times New Roman" w:hAnsi="Times New Roman" w:cs="Times New Roman"/>
          <w:sz w:val="24"/>
          <w:szCs w:val="24"/>
        </w:rPr>
        <w:t>otsused avaldajate kaupa eraldi</w:t>
      </w:r>
      <w:r w:rsidRPr="5B5D0416" w:rsidR="4212D62A">
        <w:rPr>
          <w:rFonts w:ascii="Times New Roman" w:hAnsi="Times New Roman" w:cs="Times New Roman"/>
          <w:sz w:val="24"/>
          <w:szCs w:val="24"/>
        </w:rPr>
        <w:t>, kui see on menetlus</w:t>
      </w:r>
      <w:r w:rsidRPr="5B5D0416" w:rsidR="22742141">
        <w:rPr>
          <w:rFonts w:ascii="Times New Roman" w:hAnsi="Times New Roman" w:cs="Times New Roman"/>
          <w:sz w:val="24"/>
          <w:szCs w:val="24"/>
        </w:rPr>
        <w:t>e</w:t>
      </w:r>
      <w:r w:rsidRPr="5B5D0416" w:rsidR="4C0CD703">
        <w:rPr>
          <w:rFonts w:ascii="Times New Roman" w:hAnsi="Times New Roman" w:cs="Times New Roman"/>
          <w:sz w:val="24"/>
          <w:szCs w:val="24"/>
        </w:rPr>
        <w:t xml:space="preserve"> </w:t>
      </w:r>
      <w:r w:rsidRPr="5B5D0416" w:rsidR="7AC8DBEC">
        <w:rPr>
          <w:rFonts w:ascii="Times New Roman" w:hAnsi="Times New Roman" w:cs="Times New Roman"/>
          <w:sz w:val="24"/>
          <w:szCs w:val="24"/>
        </w:rPr>
        <w:t xml:space="preserve">tõhususe </w:t>
      </w:r>
      <w:r w:rsidRPr="5B5D0416" w:rsidR="4212D62A">
        <w:rPr>
          <w:rFonts w:ascii="Times New Roman" w:hAnsi="Times New Roman" w:cs="Times New Roman"/>
          <w:sz w:val="24"/>
          <w:szCs w:val="24"/>
        </w:rPr>
        <w:t>seisukohast mõistlik.“;</w:t>
      </w:r>
    </w:p>
    <w:p w:rsidR="009847A9" w:rsidP="000F5605" w:rsidRDefault="009847A9" w14:paraId="64EF15AB" w14:textId="6A179DF1">
      <w:pPr>
        <w:pStyle w:val="Loendilik"/>
        <w:tabs>
          <w:tab w:val="left" w:pos="426"/>
        </w:tabs>
        <w:spacing w:after="0" w:line="240" w:lineRule="auto"/>
        <w:ind w:left="0"/>
        <w:jc w:val="both"/>
        <w:rPr>
          <w:rFonts w:ascii="Times New Roman" w:hAnsi="Times New Roman" w:cs="Times New Roman"/>
          <w:sz w:val="24"/>
          <w:szCs w:val="24"/>
        </w:rPr>
      </w:pPr>
    </w:p>
    <w:p w:rsidR="00C428D5" w:rsidP="5B5D0416" w:rsidRDefault="00BE56F3" w14:paraId="4C1332D3" w14:textId="71320587">
      <w:pPr>
        <w:pStyle w:val="Loendilik"/>
        <w:tabs>
          <w:tab w:val="left" w:pos="426"/>
        </w:tabs>
        <w:spacing w:after="0" w:line="240" w:lineRule="auto"/>
        <w:ind w:left="0"/>
        <w:jc w:val="both"/>
        <w:rPr>
          <w:rFonts w:ascii="Times New Roman" w:hAnsi="Times New Roman" w:cs="Times New Roman"/>
          <w:sz w:val="24"/>
          <w:szCs w:val="24"/>
        </w:rPr>
      </w:pPr>
      <w:r w:rsidRPr="5B5D0416" w:rsidR="4B49E4DF">
        <w:rPr>
          <w:rFonts w:ascii="Times New Roman" w:hAnsi="Times New Roman" w:cs="Times New Roman"/>
          <w:b w:val="1"/>
          <w:bCs w:val="1"/>
          <w:sz w:val="24"/>
          <w:szCs w:val="24"/>
        </w:rPr>
        <w:t>67</w:t>
      </w:r>
      <w:r w:rsidRPr="5B5D0416" w:rsidR="2B95AD3A">
        <w:rPr>
          <w:rFonts w:ascii="Times New Roman" w:hAnsi="Times New Roman" w:cs="Times New Roman"/>
          <w:b w:val="1"/>
          <w:bCs w:val="1"/>
          <w:sz w:val="24"/>
          <w:szCs w:val="24"/>
        </w:rPr>
        <w:t>)</w:t>
      </w:r>
      <w:r w:rsidRPr="5B5D0416" w:rsidR="2B95AD3A">
        <w:rPr>
          <w:rFonts w:ascii="Times New Roman" w:hAnsi="Times New Roman" w:cs="Times New Roman"/>
          <w:sz w:val="24"/>
          <w:szCs w:val="24"/>
        </w:rPr>
        <w:t xml:space="preserve"> </w:t>
      </w:r>
      <w:r w:rsidRPr="5B5D0416" w:rsidR="591CEA9E">
        <w:rPr>
          <w:rFonts w:ascii="Times New Roman" w:hAnsi="Times New Roman" w:cs="Times New Roman"/>
          <w:sz w:val="24"/>
          <w:szCs w:val="24"/>
        </w:rPr>
        <w:t>paragrahvi 57 lõi</w:t>
      </w:r>
      <w:r w:rsidRPr="5B5D0416" w:rsidR="472C59DC">
        <w:rPr>
          <w:rFonts w:ascii="Times New Roman" w:hAnsi="Times New Roman" w:cs="Times New Roman"/>
          <w:sz w:val="24"/>
          <w:szCs w:val="24"/>
        </w:rPr>
        <w:t>g</w:t>
      </w:r>
      <w:r w:rsidRPr="5B5D0416" w:rsidR="591CEA9E">
        <w:rPr>
          <w:rFonts w:ascii="Times New Roman" w:hAnsi="Times New Roman" w:cs="Times New Roman"/>
          <w:sz w:val="24"/>
          <w:szCs w:val="24"/>
        </w:rPr>
        <w:t>e 1</w:t>
      </w:r>
      <w:r w:rsidRPr="5B5D0416" w:rsidR="0200B59D">
        <w:rPr>
          <w:rFonts w:ascii="Times New Roman" w:hAnsi="Times New Roman" w:cs="Times New Roman"/>
          <w:sz w:val="24"/>
          <w:szCs w:val="24"/>
        </w:rPr>
        <w:t xml:space="preserve"> </w:t>
      </w:r>
      <w:r w:rsidRPr="5B5D0416" w:rsidR="472C59DC">
        <w:rPr>
          <w:rFonts w:ascii="Times New Roman" w:hAnsi="Times New Roman" w:cs="Times New Roman"/>
          <w:sz w:val="24"/>
          <w:szCs w:val="24"/>
        </w:rPr>
        <w:t>muudetakse ja sõnastatakse järgmisel</w:t>
      </w:r>
      <w:r w:rsidRPr="5B5D0416" w:rsidR="591CEA9E">
        <w:rPr>
          <w:rFonts w:ascii="Times New Roman" w:hAnsi="Times New Roman" w:cs="Times New Roman"/>
          <w:sz w:val="24"/>
          <w:szCs w:val="24"/>
        </w:rPr>
        <w:t>t</w:t>
      </w:r>
      <w:r w:rsidRPr="5B5D0416" w:rsidR="40D54512">
        <w:rPr>
          <w:rFonts w:ascii="Times New Roman" w:hAnsi="Times New Roman" w:cs="Times New Roman"/>
          <w:sz w:val="24"/>
          <w:szCs w:val="24"/>
        </w:rPr>
        <w:t>:</w:t>
      </w:r>
    </w:p>
    <w:p w:rsidR="0072328F" w:rsidP="000F5605" w:rsidRDefault="00C33986" w14:paraId="3385BC59" w14:textId="3E895881">
      <w:pPr>
        <w:pStyle w:val="Loendilik"/>
        <w:tabs>
          <w:tab w:val="left" w:pos="426"/>
        </w:tabs>
        <w:spacing w:after="0" w:line="240" w:lineRule="auto"/>
        <w:ind w:left="0"/>
        <w:jc w:val="both"/>
        <w:rPr>
          <w:rFonts w:ascii="Times New Roman" w:hAnsi="Times New Roman" w:cs="Times New Roman"/>
          <w:sz w:val="24"/>
          <w:szCs w:val="24"/>
        </w:rPr>
      </w:pPr>
      <w:r w:rsidRPr="4967BB86">
        <w:rPr>
          <w:rFonts w:ascii="Times New Roman" w:hAnsi="Times New Roman" w:cs="Times New Roman"/>
          <w:sz w:val="24"/>
          <w:szCs w:val="24"/>
        </w:rPr>
        <w:t>„</w:t>
      </w:r>
      <w:r w:rsidR="00A96DAC">
        <w:rPr>
          <w:rFonts w:ascii="Times New Roman" w:hAnsi="Times New Roman" w:cs="Times New Roman"/>
          <w:sz w:val="24"/>
          <w:szCs w:val="24"/>
        </w:rPr>
        <w:t xml:space="preserve">(1) </w:t>
      </w:r>
      <w:r w:rsidRPr="00A96DAC" w:rsidR="00A96DAC">
        <w:rPr>
          <w:rFonts w:ascii="Times New Roman" w:hAnsi="Times New Roman" w:cs="Times New Roman"/>
          <w:sz w:val="24"/>
          <w:szCs w:val="24"/>
        </w:rPr>
        <w:t xml:space="preserve">Töövaidluskomisjoni otsus tehakse pooltele teatavaks kümne tööpäeva jooksul pärast istungi toimumist. </w:t>
      </w:r>
      <w:r w:rsidRPr="4967BB86">
        <w:rPr>
          <w:rFonts w:ascii="Times New Roman" w:hAnsi="Times New Roman" w:cs="Times New Roman"/>
          <w:sz w:val="24"/>
          <w:szCs w:val="24"/>
        </w:rPr>
        <w:t xml:space="preserve">Töövaidluskomisjoni juhataja võib mõjuval põhjusel </w:t>
      </w:r>
      <w:r w:rsidRPr="4967BB86" w:rsidR="00A14224">
        <w:rPr>
          <w:rFonts w:ascii="Times New Roman" w:hAnsi="Times New Roman" w:cs="Times New Roman"/>
          <w:sz w:val="24"/>
          <w:szCs w:val="24"/>
        </w:rPr>
        <w:t xml:space="preserve">otsuse </w:t>
      </w:r>
      <w:r w:rsidRPr="4967BB86">
        <w:rPr>
          <w:rFonts w:ascii="Times New Roman" w:hAnsi="Times New Roman" w:cs="Times New Roman"/>
          <w:sz w:val="24"/>
          <w:szCs w:val="24"/>
        </w:rPr>
        <w:t>teatavakstegemise tähtaega määrusega pikendada kuni</w:t>
      </w:r>
      <w:r w:rsidR="00233194">
        <w:rPr>
          <w:rFonts w:ascii="Times New Roman" w:hAnsi="Times New Roman" w:cs="Times New Roman"/>
          <w:sz w:val="24"/>
          <w:szCs w:val="24"/>
        </w:rPr>
        <w:t xml:space="preserve"> küm</w:t>
      </w:r>
      <w:r w:rsidR="00476809">
        <w:rPr>
          <w:rFonts w:ascii="Times New Roman" w:hAnsi="Times New Roman" w:cs="Times New Roman"/>
          <w:sz w:val="24"/>
          <w:szCs w:val="24"/>
        </w:rPr>
        <w:t>m</w:t>
      </w:r>
      <w:r w:rsidR="00233194">
        <w:rPr>
          <w:rFonts w:ascii="Times New Roman" w:hAnsi="Times New Roman" w:cs="Times New Roman"/>
          <w:sz w:val="24"/>
          <w:szCs w:val="24"/>
        </w:rPr>
        <w:t>e</w:t>
      </w:r>
      <w:r w:rsidRPr="4967BB86" w:rsidR="007167EF">
        <w:rPr>
          <w:rFonts w:ascii="Times New Roman" w:hAnsi="Times New Roman" w:cs="Times New Roman"/>
          <w:sz w:val="24"/>
          <w:szCs w:val="24"/>
        </w:rPr>
        <w:t xml:space="preserve"> tööpäeva</w:t>
      </w:r>
      <w:r w:rsidRPr="4967BB86">
        <w:rPr>
          <w:rFonts w:ascii="Times New Roman" w:hAnsi="Times New Roman" w:cs="Times New Roman"/>
          <w:sz w:val="24"/>
          <w:szCs w:val="24"/>
        </w:rPr>
        <w:t>. Töövaidluskomisjon teatab menetlusosalistele otsuse teatavakstegemise aja muutmisest.“;</w:t>
      </w:r>
    </w:p>
    <w:p w:rsidR="00D46954" w:rsidP="000F5605" w:rsidRDefault="00D46954" w14:paraId="57AB2A88" w14:textId="77777777">
      <w:pPr>
        <w:pStyle w:val="Loendilik"/>
        <w:tabs>
          <w:tab w:val="left" w:pos="426"/>
        </w:tabs>
        <w:spacing w:after="0" w:line="240" w:lineRule="auto"/>
        <w:ind w:left="0"/>
        <w:jc w:val="both"/>
        <w:rPr>
          <w:rFonts w:ascii="Times New Roman" w:hAnsi="Times New Roman" w:cs="Times New Roman"/>
          <w:sz w:val="24"/>
          <w:szCs w:val="24"/>
        </w:rPr>
      </w:pPr>
    </w:p>
    <w:p w:rsidRPr="009039E7" w:rsidR="00D46954" w:rsidP="009039E7" w:rsidRDefault="00061445" w14:paraId="1D2F5A5B" w14:textId="6EE452FE">
      <w:pPr>
        <w:tabs>
          <w:tab w:val="left" w:pos="426"/>
        </w:tabs>
        <w:spacing w:after="0" w:line="240" w:lineRule="auto"/>
        <w:jc w:val="both"/>
        <w:rPr>
          <w:rFonts w:ascii="Times New Roman" w:hAnsi="Times New Roman" w:cs="Times New Roman"/>
          <w:sz w:val="24"/>
          <w:szCs w:val="24"/>
        </w:rPr>
      </w:pPr>
      <w:r w:rsidRPr="5B5D0416" w:rsidR="61196219">
        <w:rPr>
          <w:rFonts w:ascii="Times New Roman" w:hAnsi="Times New Roman" w:cs="Times New Roman"/>
          <w:b w:val="1"/>
          <w:bCs w:val="1"/>
          <w:sz w:val="24"/>
          <w:szCs w:val="24"/>
        </w:rPr>
        <w:t>6</w:t>
      </w:r>
      <w:r w:rsidRPr="5B5D0416" w:rsidR="052B1FC1">
        <w:rPr>
          <w:rFonts w:ascii="Times New Roman" w:hAnsi="Times New Roman" w:cs="Times New Roman"/>
          <w:b w:val="1"/>
          <w:bCs w:val="1"/>
          <w:sz w:val="24"/>
          <w:szCs w:val="24"/>
        </w:rPr>
        <w:t>8</w:t>
      </w:r>
      <w:r w:rsidRPr="5B5D0416" w:rsidR="61196219">
        <w:rPr>
          <w:rFonts w:ascii="Times New Roman" w:hAnsi="Times New Roman" w:cs="Times New Roman"/>
          <w:b w:val="1"/>
          <w:bCs w:val="1"/>
          <w:sz w:val="24"/>
          <w:szCs w:val="24"/>
        </w:rPr>
        <w:t>)</w:t>
      </w:r>
      <w:r w:rsidRPr="5B5D0416" w:rsidR="61196219">
        <w:rPr>
          <w:rFonts w:ascii="Times New Roman" w:hAnsi="Times New Roman" w:cs="Times New Roman"/>
          <w:sz w:val="24"/>
          <w:szCs w:val="24"/>
        </w:rPr>
        <w:t xml:space="preserve"> </w:t>
      </w:r>
      <w:r w:rsidRPr="5B5D0416" w:rsidR="0779AAD6">
        <w:rPr>
          <w:rFonts w:ascii="Times New Roman" w:hAnsi="Times New Roman" w:cs="Times New Roman"/>
          <w:sz w:val="24"/>
          <w:szCs w:val="24"/>
        </w:rPr>
        <w:t>paragrahvi 58 lõige 5 muudetakse ja sõnastatakse järgmiselt:</w:t>
      </w:r>
    </w:p>
    <w:p w:rsidR="00291231" w:rsidP="000F5605" w:rsidRDefault="004D6245" w14:paraId="5701CE3E" w14:textId="38FB3195">
      <w:pPr>
        <w:tabs>
          <w:tab w:val="left" w:pos="426"/>
        </w:tabs>
        <w:spacing w:after="0" w:line="240" w:lineRule="auto"/>
        <w:jc w:val="both"/>
        <w:rPr>
          <w:rFonts w:ascii="Times New Roman" w:hAnsi="Times New Roman" w:cs="Times New Roman"/>
          <w:sz w:val="24"/>
          <w:szCs w:val="24"/>
        </w:rPr>
      </w:pPr>
      <w:r w:rsidRPr="00DF263D">
        <w:rPr>
          <w:rFonts w:ascii="Times New Roman" w:hAnsi="Times New Roman" w:cs="Times New Roman"/>
          <w:sz w:val="24"/>
          <w:szCs w:val="24"/>
        </w:rPr>
        <w:t>„</w:t>
      </w:r>
      <w:r w:rsidRPr="00DF263D" w:rsidR="00156077">
        <w:rPr>
          <w:rFonts w:ascii="Times New Roman" w:hAnsi="Times New Roman" w:cs="Times New Roman"/>
          <w:sz w:val="24"/>
          <w:szCs w:val="24"/>
        </w:rPr>
        <w:t xml:space="preserve">(5) </w:t>
      </w:r>
      <w:r w:rsidRPr="00DF263D">
        <w:rPr>
          <w:rFonts w:ascii="Times New Roman" w:hAnsi="Times New Roman" w:cs="Times New Roman"/>
          <w:sz w:val="24"/>
          <w:szCs w:val="24"/>
        </w:rPr>
        <w:t>Töövaidluskomisjonile esitatud avaldus loetakse käesoleva paragrahvi lõikes 4 sätestatud juhul hagiavalduseks. Kui avalduses on puudusi, mis takistavad selle hagina menetlemist, annab kohus hagejale tsiviilkohtumenetluse seadustiku § 340</w:t>
      </w:r>
      <w:r w:rsidRPr="00DF263D">
        <w:rPr>
          <w:rFonts w:ascii="Times New Roman" w:hAnsi="Times New Roman" w:cs="Times New Roman"/>
          <w:sz w:val="24"/>
          <w:szCs w:val="24"/>
          <w:vertAlign w:val="superscript"/>
        </w:rPr>
        <w:t>1</w:t>
      </w:r>
      <w:r w:rsidRPr="00DF263D">
        <w:rPr>
          <w:rFonts w:ascii="Times New Roman" w:hAnsi="Times New Roman" w:cs="Times New Roman"/>
          <w:sz w:val="24"/>
          <w:szCs w:val="24"/>
        </w:rPr>
        <w:t xml:space="preserve"> lõike 1 järgi puuduste kõrvaldamiseks tähtaja. Kohus võib nõuda hagiavalduse teksti tervikuna esitamist, kui avaldus </w:t>
      </w:r>
      <w:r w:rsidRPr="00DF263D" w:rsidR="00476809">
        <w:rPr>
          <w:rFonts w:ascii="Times New Roman" w:hAnsi="Times New Roman" w:cs="Times New Roman"/>
          <w:sz w:val="24"/>
          <w:szCs w:val="24"/>
        </w:rPr>
        <w:t>ei ole</w:t>
      </w:r>
      <w:r w:rsidRPr="00DF263D">
        <w:rPr>
          <w:rFonts w:ascii="Times New Roman" w:hAnsi="Times New Roman" w:cs="Times New Roman"/>
          <w:sz w:val="24"/>
          <w:szCs w:val="24"/>
        </w:rPr>
        <w:t xml:space="preserve"> selle korduva muutmise tõttu ülevaatlik</w:t>
      </w:r>
      <w:r w:rsidRPr="00DF263D" w:rsidR="001363C6">
        <w:rPr>
          <w:rFonts w:ascii="Times New Roman" w:hAnsi="Times New Roman" w:cs="Times New Roman"/>
          <w:sz w:val="24"/>
          <w:szCs w:val="24"/>
        </w:rPr>
        <w:t xml:space="preserve"> ja</w:t>
      </w:r>
      <w:r w:rsidRPr="00DF263D">
        <w:rPr>
          <w:rFonts w:ascii="Times New Roman" w:hAnsi="Times New Roman" w:cs="Times New Roman"/>
          <w:sz w:val="24"/>
          <w:szCs w:val="24"/>
        </w:rPr>
        <w:t xml:space="preserve"> hagiavalduse teksti terviklik esitamine lihtsustab asja menetlemist. Kohus annab pooltele vajaduse korral tähtaja oma seisukohtade täiendavaks põhjendamiseks ja </w:t>
      </w:r>
      <w:r w:rsidRPr="00DF263D" w:rsidR="008D38A1">
        <w:rPr>
          <w:rFonts w:ascii="Times New Roman" w:hAnsi="Times New Roman" w:cs="Times New Roman"/>
          <w:sz w:val="24"/>
          <w:szCs w:val="24"/>
        </w:rPr>
        <w:t>uute</w:t>
      </w:r>
      <w:r w:rsidRPr="00DF263D">
        <w:rPr>
          <w:rFonts w:ascii="Times New Roman" w:hAnsi="Times New Roman" w:cs="Times New Roman"/>
          <w:sz w:val="24"/>
          <w:szCs w:val="24"/>
        </w:rPr>
        <w:t xml:space="preserve"> tõendite esitamiseks</w:t>
      </w:r>
      <w:r w:rsidR="009039E7">
        <w:rPr>
          <w:rFonts w:ascii="Times New Roman" w:hAnsi="Times New Roman" w:cs="Times New Roman"/>
          <w:sz w:val="24"/>
          <w:szCs w:val="24"/>
        </w:rPr>
        <w:t>.</w:t>
      </w:r>
      <w:r w:rsidRPr="00DF263D">
        <w:rPr>
          <w:rFonts w:ascii="Times New Roman" w:hAnsi="Times New Roman" w:cs="Times New Roman"/>
          <w:sz w:val="24"/>
          <w:szCs w:val="24"/>
        </w:rPr>
        <w:t xml:space="preserve"> Töövaidluskomisjonis esitatud dokumente ei pea kohus pooltele kätte toimetama.“;</w:t>
      </w:r>
    </w:p>
    <w:p w:rsidR="00183F45" w:rsidP="000F5605" w:rsidRDefault="00183F45" w14:paraId="3DEF5E8B" w14:textId="77777777">
      <w:pPr>
        <w:tabs>
          <w:tab w:val="left" w:pos="426"/>
        </w:tabs>
        <w:spacing w:after="0" w:line="240" w:lineRule="auto"/>
        <w:jc w:val="both"/>
        <w:rPr>
          <w:rFonts w:ascii="Times New Roman" w:hAnsi="Times New Roman" w:cs="Times New Roman"/>
          <w:sz w:val="24"/>
          <w:szCs w:val="24"/>
        </w:rPr>
      </w:pPr>
    </w:p>
    <w:p w:rsidRPr="00132246" w:rsidR="00042426" w:rsidP="00C375DB" w:rsidRDefault="00A03BBD" w14:paraId="538C9EF6" w14:textId="6F38EBD3">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69</w:t>
      </w:r>
      <w:r w:rsidRPr="00330A29" w:rsidR="003418AA">
        <w:rPr>
          <w:rFonts w:ascii="Times New Roman" w:hAnsi="Times New Roman" w:cs="Times New Roman"/>
          <w:b/>
          <w:bCs/>
          <w:sz w:val="24"/>
          <w:szCs w:val="24"/>
        </w:rPr>
        <w:t>)</w:t>
      </w:r>
      <w:r w:rsidR="003418AA">
        <w:rPr>
          <w:rFonts w:ascii="Times New Roman" w:hAnsi="Times New Roman" w:cs="Times New Roman"/>
          <w:sz w:val="24"/>
          <w:szCs w:val="24"/>
        </w:rPr>
        <w:t xml:space="preserve"> </w:t>
      </w:r>
      <w:r w:rsidRPr="00132246" w:rsidR="00230930">
        <w:rPr>
          <w:rFonts w:ascii="Times New Roman" w:hAnsi="Times New Roman" w:cs="Times New Roman"/>
          <w:sz w:val="24"/>
          <w:szCs w:val="24"/>
        </w:rPr>
        <w:t>paragrahvi 58 lõi</w:t>
      </w:r>
      <w:r w:rsidRPr="00132246" w:rsidR="00316B63">
        <w:rPr>
          <w:rFonts w:ascii="Times New Roman" w:hAnsi="Times New Roman" w:cs="Times New Roman"/>
          <w:sz w:val="24"/>
          <w:szCs w:val="24"/>
        </w:rPr>
        <w:t>k</w:t>
      </w:r>
      <w:r w:rsidRPr="00132246" w:rsidR="00230930">
        <w:rPr>
          <w:rFonts w:ascii="Times New Roman" w:hAnsi="Times New Roman" w:cs="Times New Roman"/>
          <w:sz w:val="24"/>
          <w:szCs w:val="24"/>
        </w:rPr>
        <w:t>e</w:t>
      </w:r>
      <w:r w:rsidRPr="00132246" w:rsidR="006D5C68">
        <w:rPr>
          <w:rFonts w:ascii="Times New Roman" w:hAnsi="Times New Roman" w:cs="Times New Roman"/>
          <w:sz w:val="24"/>
          <w:szCs w:val="24"/>
        </w:rPr>
        <w:t>d</w:t>
      </w:r>
      <w:r w:rsidRPr="00132246" w:rsidR="00230930">
        <w:rPr>
          <w:rFonts w:ascii="Times New Roman" w:hAnsi="Times New Roman" w:cs="Times New Roman"/>
          <w:sz w:val="24"/>
          <w:szCs w:val="24"/>
        </w:rPr>
        <w:t xml:space="preserve"> 7</w:t>
      </w:r>
      <w:r w:rsidRPr="00132246" w:rsidR="006D5C68">
        <w:rPr>
          <w:rFonts w:ascii="Times New Roman" w:hAnsi="Times New Roman" w:cs="Times New Roman"/>
          <w:sz w:val="24"/>
          <w:szCs w:val="24"/>
        </w:rPr>
        <w:t xml:space="preserve"> ja 8</w:t>
      </w:r>
      <w:r w:rsidRPr="00132246" w:rsidR="00042426">
        <w:rPr>
          <w:rFonts w:ascii="Times New Roman" w:hAnsi="Times New Roman" w:cs="Times New Roman"/>
          <w:sz w:val="24"/>
          <w:szCs w:val="24"/>
        </w:rPr>
        <w:t xml:space="preserve"> muudetakse ja sõnastatakse järgmiselt:</w:t>
      </w:r>
    </w:p>
    <w:p w:rsidRPr="00042426" w:rsidR="00183F45" w:rsidP="000F5605" w:rsidRDefault="00042426" w14:paraId="265842E3" w14:textId="75BBE5F3">
      <w:pPr>
        <w:tabs>
          <w:tab w:val="left" w:pos="426"/>
        </w:tabs>
        <w:spacing w:after="0" w:line="240" w:lineRule="auto"/>
        <w:jc w:val="both"/>
        <w:rPr>
          <w:rFonts w:ascii="Times New Roman" w:hAnsi="Times New Roman" w:cs="Times New Roman"/>
          <w:sz w:val="24"/>
          <w:szCs w:val="24"/>
        </w:rPr>
      </w:pPr>
      <w:r w:rsidRPr="5B5D0416" w:rsidR="51B22ECC">
        <w:rPr>
          <w:rFonts w:ascii="Times New Roman" w:hAnsi="Times New Roman" w:cs="Times New Roman"/>
          <w:sz w:val="24"/>
          <w:szCs w:val="24"/>
        </w:rPr>
        <w:t>„</w:t>
      </w:r>
      <w:r w:rsidRPr="5B5D0416" w:rsidR="1E194345">
        <w:rPr>
          <w:rFonts w:ascii="Times New Roman" w:hAnsi="Times New Roman" w:cs="Times New Roman"/>
          <w:sz w:val="24"/>
          <w:szCs w:val="24"/>
        </w:rPr>
        <w:t xml:space="preserve">(7) </w:t>
      </w:r>
      <w:r w:rsidRPr="5B5D0416" w:rsidR="51B22ECC">
        <w:rPr>
          <w:rFonts w:ascii="Times New Roman" w:hAnsi="Times New Roman" w:cs="Times New Roman"/>
          <w:sz w:val="24"/>
          <w:szCs w:val="24"/>
        </w:rPr>
        <w:t xml:space="preserve">Töövaidluskomisjoni otsus ei jõustu vaidlustatud ulatuses, kui kohus jätab käesoleva paragrahvi </w:t>
      </w:r>
      <w:commentRangeStart w:id="1770201448"/>
      <w:commentRangeStart w:id="914129455"/>
      <w:commentRangeStart w:id="1613891392"/>
      <w:r w:rsidRPr="5B5D0416" w:rsidR="51B22ECC">
        <w:rPr>
          <w:rFonts w:ascii="Times New Roman" w:hAnsi="Times New Roman" w:cs="Times New Roman"/>
          <w:sz w:val="24"/>
          <w:szCs w:val="24"/>
        </w:rPr>
        <w:t>lõi</w:t>
      </w:r>
      <w:r w:rsidRPr="5B5D0416" w:rsidR="0975BB08">
        <w:rPr>
          <w:rFonts w:ascii="Times New Roman" w:hAnsi="Times New Roman" w:cs="Times New Roman"/>
          <w:sz w:val="24"/>
          <w:szCs w:val="24"/>
        </w:rPr>
        <w:t>kes</w:t>
      </w:r>
      <w:r w:rsidRPr="5B5D0416" w:rsidR="51B22ECC">
        <w:rPr>
          <w:rFonts w:ascii="Times New Roman" w:hAnsi="Times New Roman" w:cs="Times New Roman"/>
          <w:sz w:val="24"/>
          <w:szCs w:val="24"/>
        </w:rPr>
        <w:t xml:space="preserve"> 5 sätestatud juhul hagi </w:t>
      </w:r>
      <w:r w:rsidRPr="5B5D0416" w:rsidR="29211CD2">
        <w:rPr>
          <w:rFonts w:ascii="Times New Roman" w:hAnsi="Times New Roman" w:cs="Times New Roman"/>
          <w:sz w:val="24"/>
          <w:szCs w:val="24"/>
        </w:rPr>
        <w:t>läbi vaatamata</w:t>
      </w:r>
      <w:commentRangeEnd w:id="1770201448"/>
      <w:r>
        <w:rPr>
          <w:rStyle w:val="CommentReference"/>
        </w:rPr>
        <w:commentReference w:id="1770201448"/>
      </w:r>
      <w:commentRangeEnd w:id="914129455"/>
      <w:r>
        <w:rPr>
          <w:rStyle w:val="CommentReference"/>
        </w:rPr>
        <w:commentReference w:id="914129455"/>
      </w:r>
      <w:commentRangeEnd w:id="1613891392"/>
      <w:r>
        <w:rPr>
          <w:rStyle w:val="CommentReference"/>
        </w:rPr>
        <w:commentReference w:id="1613891392"/>
      </w:r>
      <w:r w:rsidRPr="5B5D0416" w:rsidR="51B22ECC">
        <w:rPr>
          <w:rFonts w:ascii="Times New Roman" w:hAnsi="Times New Roman" w:cs="Times New Roman"/>
          <w:sz w:val="24"/>
          <w:szCs w:val="24"/>
        </w:rPr>
        <w:t>. Kohus juhib sellele hageja tähelepanu, kui ta annab hagejale tähtaja hagis puuduste kõrvaldamiseks või hagiavalduse tervikliku teksti esitamiseks.</w:t>
      </w:r>
    </w:p>
    <w:p w:rsidR="00C33986" w:rsidP="000F5605" w:rsidRDefault="00C33986" w14:paraId="73FD6981" w14:textId="3E864F60">
      <w:pPr>
        <w:pStyle w:val="Loendilik"/>
        <w:tabs>
          <w:tab w:val="left" w:pos="426"/>
        </w:tabs>
        <w:spacing w:after="0" w:line="240" w:lineRule="auto"/>
        <w:ind w:left="0"/>
        <w:jc w:val="both"/>
        <w:rPr>
          <w:rFonts w:ascii="Times New Roman" w:hAnsi="Times New Roman" w:cs="Times New Roman"/>
          <w:sz w:val="24"/>
          <w:szCs w:val="24"/>
        </w:rPr>
      </w:pPr>
      <w:r w:rsidRPr="5B5D0416" w:rsidR="378AC11E">
        <w:rPr>
          <w:rFonts w:ascii="Times New Roman" w:hAnsi="Times New Roman" w:cs="Times New Roman"/>
          <w:sz w:val="24"/>
          <w:szCs w:val="24"/>
        </w:rPr>
        <w:t>(8)</w:t>
      </w:r>
      <w:r w:rsidRPr="5B5D0416" w:rsidR="378AC11E">
        <w:rPr>
          <w:rFonts w:ascii="Times New Roman" w:hAnsi="Times New Roman" w:cs="Times New Roman"/>
          <w:sz w:val="24"/>
          <w:szCs w:val="24"/>
        </w:rPr>
        <w:t xml:space="preserve"> </w:t>
      </w:r>
      <w:r w:rsidRPr="5B5D0416" w:rsidR="378AC11E">
        <w:rPr>
          <w:rFonts w:ascii="Times New Roman" w:hAnsi="Times New Roman" w:cs="Times New Roman"/>
          <w:sz w:val="24"/>
          <w:szCs w:val="24"/>
        </w:rPr>
        <w:t xml:space="preserve">Käesoleva paragrahvi lõikes 4 nimetatud </w:t>
      </w:r>
      <w:commentRangeStart w:id="1792989591"/>
      <w:r w:rsidRPr="5B5D0416" w:rsidR="378AC11E">
        <w:rPr>
          <w:rFonts w:ascii="Times New Roman" w:hAnsi="Times New Roman" w:cs="Times New Roman"/>
          <w:sz w:val="24"/>
          <w:szCs w:val="24"/>
        </w:rPr>
        <w:t>avalduse</w:t>
      </w:r>
      <w:commentRangeEnd w:id="1792989591"/>
      <w:r>
        <w:rPr>
          <w:rStyle w:val="CommentReference"/>
        </w:rPr>
        <w:commentReference w:id="1792989591"/>
      </w:r>
      <w:r w:rsidRPr="5B5D0416" w:rsidR="378AC11E">
        <w:rPr>
          <w:rFonts w:ascii="Times New Roman" w:hAnsi="Times New Roman" w:cs="Times New Roman"/>
          <w:sz w:val="24"/>
          <w:szCs w:val="24"/>
        </w:rPr>
        <w:t xml:space="preserve"> kohtule esitanud isik võib avaldusest loobuda </w:t>
      </w:r>
      <w:r w:rsidRPr="5B5D0416" w:rsidR="378AC11E">
        <w:rPr>
          <w:rFonts w:ascii="Times New Roman" w:hAnsi="Times New Roman" w:cs="Times New Roman"/>
          <w:sz w:val="24"/>
          <w:szCs w:val="24"/>
        </w:rPr>
        <w:t>või selle tagasi võtta</w:t>
      </w:r>
      <w:r w:rsidRPr="5B5D0416" w:rsidR="378AC11E">
        <w:rPr>
          <w:rFonts w:ascii="Times New Roman" w:hAnsi="Times New Roman" w:cs="Times New Roman"/>
          <w:sz w:val="24"/>
          <w:szCs w:val="24"/>
        </w:rPr>
        <w:t>. Avaldusest loobumise</w:t>
      </w:r>
      <w:r w:rsidRPr="5B5D0416" w:rsidR="378AC11E">
        <w:rPr>
          <w:rFonts w:ascii="Times New Roman" w:hAnsi="Times New Roman" w:cs="Times New Roman"/>
          <w:sz w:val="24"/>
          <w:szCs w:val="24"/>
        </w:rPr>
        <w:t xml:space="preserve"> või selle tagasi võtmise</w:t>
      </w:r>
      <w:r w:rsidRPr="5B5D0416" w:rsidR="76F290E6">
        <w:rPr>
          <w:rFonts w:ascii="Times New Roman" w:hAnsi="Times New Roman" w:cs="Times New Roman"/>
          <w:sz w:val="24"/>
          <w:szCs w:val="24"/>
        </w:rPr>
        <w:t xml:space="preserve"> korra</w:t>
      </w:r>
      <w:r w:rsidRPr="5B5D0416" w:rsidR="378AC11E">
        <w:rPr>
          <w:rFonts w:ascii="Times New Roman" w:hAnsi="Times New Roman" w:cs="Times New Roman"/>
          <w:sz w:val="24"/>
          <w:szCs w:val="24"/>
        </w:rPr>
        <w:t>l</w:t>
      </w:r>
      <w:r w:rsidRPr="5B5D0416" w:rsidR="378AC11E">
        <w:rPr>
          <w:rFonts w:ascii="Times New Roman" w:hAnsi="Times New Roman" w:cs="Times New Roman"/>
          <w:sz w:val="24"/>
          <w:szCs w:val="24"/>
        </w:rPr>
        <w:t xml:space="preserve"> jõustub töövaidluskomisjoni otsus</w:t>
      </w:r>
      <w:r w:rsidRPr="5B5D0416" w:rsidR="378AC11E">
        <w:rPr>
          <w:rFonts w:ascii="Times New Roman" w:hAnsi="Times New Roman" w:cs="Times New Roman"/>
          <w:sz w:val="24"/>
          <w:szCs w:val="24"/>
        </w:rPr>
        <w:t>.</w:t>
      </w:r>
      <w:r w:rsidRPr="5B5D0416" w:rsidR="378AC11E">
        <w:rPr>
          <w:rFonts w:ascii="Times New Roman" w:hAnsi="Times New Roman" w:cs="Times New Roman"/>
          <w:sz w:val="24"/>
          <w:szCs w:val="24"/>
        </w:rPr>
        <w:t>“;</w:t>
      </w:r>
    </w:p>
    <w:p w:rsidR="00586B1D" w:rsidP="000F5605" w:rsidRDefault="00586B1D" w14:paraId="4F74D7A8" w14:textId="77777777">
      <w:pPr>
        <w:pStyle w:val="Loendilik"/>
        <w:tabs>
          <w:tab w:val="left" w:pos="426"/>
        </w:tabs>
        <w:spacing w:after="0" w:line="240" w:lineRule="auto"/>
        <w:ind w:left="0"/>
        <w:jc w:val="both"/>
        <w:rPr>
          <w:rFonts w:ascii="Times New Roman" w:hAnsi="Times New Roman" w:cs="Times New Roman"/>
          <w:sz w:val="24"/>
          <w:szCs w:val="24"/>
        </w:rPr>
      </w:pPr>
    </w:p>
    <w:p w:rsidRPr="003753F1" w:rsidR="00003DB9" w:rsidP="009039E7" w:rsidRDefault="00B11156" w14:paraId="680737F7" w14:textId="548099C7">
      <w:pPr>
        <w:pStyle w:val="Loendilik"/>
        <w:tabs>
          <w:tab w:val="left" w:pos="426"/>
        </w:tabs>
        <w:spacing w:after="0" w:line="240" w:lineRule="auto"/>
        <w:ind w:left="0"/>
        <w:jc w:val="both"/>
        <w:rPr>
          <w:rFonts w:ascii="Times New Roman" w:hAnsi="Times New Roman" w:cs="Times New Roman"/>
          <w:sz w:val="24"/>
          <w:szCs w:val="24"/>
        </w:rPr>
      </w:pPr>
      <w:r w:rsidRPr="5B5D0416" w:rsidR="75255FDC">
        <w:rPr>
          <w:rFonts w:ascii="Times New Roman" w:hAnsi="Times New Roman" w:cs="Times New Roman"/>
          <w:b w:val="1"/>
          <w:bCs w:val="1"/>
          <w:sz w:val="24"/>
          <w:szCs w:val="24"/>
        </w:rPr>
        <w:t>7</w:t>
      </w:r>
      <w:r w:rsidRPr="5B5D0416" w:rsidR="67682E7D">
        <w:rPr>
          <w:rFonts w:ascii="Times New Roman" w:hAnsi="Times New Roman" w:cs="Times New Roman"/>
          <w:b w:val="1"/>
          <w:bCs w:val="1"/>
          <w:sz w:val="24"/>
          <w:szCs w:val="24"/>
        </w:rPr>
        <w:t>0</w:t>
      </w:r>
      <w:r w:rsidRPr="5B5D0416" w:rsidR="09F3CF3B">
        <w:rPr>
          <w:rFonts w:ascii="Times New Roman" w:hAnsi="Times New Roman" w:cs="Times New Roman"/>
          <w:b w:val="1"/>
          <w:bCs w:val="1"/>
          <w:sz w:val="24"/>
          <w:szCs w:val="24"/>
        </w:rPr>
        <w:t>)</w:t>
      </w:r>
      <w:r w:rsidRPr="5B5D0416" w:rsidR="09F3CF3B">
        <w:rPr>
          <w:rFonts w:ascii="Times New Roman" w:hAnsi="Times New Roman" w:cs="Times New Roman"/>
          <w:sz w:val="24"/>
          <w:szCs w:val="24"/>
        </w:rPr>
        <w:t xml:space="preserve"> </w:t>
      </w:r>
      <w:r w:rsidRPr="5B5D0416" w:rsidR="7E728AEF">
        <w:rPr>
          <w:rFonts w:ascii="Times New Roman" w:hAnsi="Times New Roman" w:cs="Times New Roman"/>
          <w:sz w:val="24"/>
          <w:szCs w:val="24"/>
        </w:rPr>
        <w:t>paragrahvi 59 täiendatakse lõikega 2</w:t>
      </w:r>
      <w:r w:rsidRPr="5B5D0416" w:rsidR="7E728AEF">
        <w:rPr>
          <w:rFonts w:ascii="Times New Roman" w:hAnsi="Times New Roman" w:cs="Times New Roman"/>
          <w:sz w:val="24"/>
          <w:szCs w:val="24"/>
          <w:vertAlign w:val="superscript"/>
        </w:rPr>
        <w:t>1</w:t>
      </w:r>
      <w:r w:rsidRPr="5B5D0416" w:rsidR="7E728AEF">
        <w:rPr>
          <w:rFonts w:ascii="Times New Roman" w:hAnsi="Times New Roman" w:cs="Times New Roman"/>
          <w:sz w:val="24"/>
          <w:szCs w:val="24"/>
        </w:rPr>
        <w:t xml:space="preserve"> järgmises sõnastuses:</w:t>
      </w:r>
    </w:p>
    <w:p w:rsidR="00003DB9" w:rsidP="000F5605" w:rsidRDefault="00003DB9" w14:paraId="20AF3E2E" w14:textId="180E1E8A">
      <w:pPr>
        <w:pStyle w:val="Loendilik"/>
        <w:tabs>
          <w:tab w:val="left" w:pos="426"/>
        </w:tabs>
        <w:spacing w:after="0" w:line="240" w:lineRule="auto"/>
        <w:ind w:left="0"/>
        <w:jc w:val="both"/>
        <w:rPr>
          <w:rFonts w:ascii="Times New Roman" w:hAnsi="Times New Roman" w:cs="Times New Roman"/>
          <w:sz w:val="24"/>
          <w:szCs w:val="24"/>
        </w:rPr>
      </w:pPr>
      <w:r w:rsidRPr="5B5D0416" w:rsidR="7E728AEF">
        <w:rPr>
          <w:rFonts w:ascii="Times New Roman" w:hAnsi="Times New Roman" w:cs="Times New Roman"/>
          <w:sz w:val="24"/>
          <w:szCs w:val="24"/>
        </w:rPr>
        <w:t>„(2</w:t>
      </w:r>
      <w:r w:rsidRPr="5B5D0416" w:rsidR="7E728AEF">
        <w:rPr>
          <w:rFonts w:ascii="Times New Roman" w:hAnsi="Times New Roman" w:cs="Times New Roman"/>
          <w:sz w:val="24"/>
          <w:szCs w:val="24"/>
          <w:vertAlign w:val="superscript"/>
        </w:rPr>
        <w:t>1</w:t>
      </w:r>
      <w:r w:rsidRPr="5B5D0416" w:rsidR="7E728AEF">
        <w:rPr>
          <w:rFonts w:ascii="Times New Roman" w:hAnsi="Times New Roman" w:cs="Times New Roman"/>
          <w:sz w:val="24"/>
          <w:szCs w:val="24"/>
        </w:rPr>
        <w:t xml:space="preserve">) Kui vastaspool on töövaidlusasja menetluses esitanud nõude vastu tasaarvestuse vastuväite, seob otsus menetlusosalisi ka ulatuses, milles </w:t>
      </w:r>
      <w:r w:rsidRPr="5B5D0416" w:rsidR="7E728AEF">
        <w:rPr>
          <w:rFonts w:ascii="Times New Roman" w:hAnsi="Times New Roman" w:cs="Times New Roman"/>
          <w:sz w:val="24"/>
          <w:szCs w:val="24"/>
        </w:rPr>
        <w:t>vastunõude</w:t>
      </w:r>
      <w:r w:rsidRPr="5B5D0416" w:rsidR="7E728AEF">
        <w:rPr>
          <w:rFonts w:ascii="Times New Roman" w:hAnsi="Times New Roman" w:cs="Times New Roman"/>
          <w:sz w:val="24"/>
          <w:szCs w:val="24"/>
        </w:rPr>
        <w:t xml:space="preserve"> olemasolu ja tasaarvestust ei tunnustata.“;</w:t>
      </w:r>
    </w:p>
    <w:p w:rsidRPr="00003DB9" w:rsidR="00003DB9" w:rsidP="000F5605" w:rsidRDefault="00003DB9" w14:paraId="60D4BA87" w14:textId="77777777">
      <w:pPr>
        <w:pStyle w:val="Loendilik"/>
        <w:tabs>
          <w:tab w:val="left" w:pos="426"/>
        </w:tabs>
        <w:spacing w:after="0" w:line="240" w:lineRule="auto"/>
        <w:ind w:left="0"/>
        <w:jc w:val="both"/>
        <w:rPr>
          <w:rFonts w:ascii="Times New Roman" w:hAnsi="Times New Roman" w:cs="Times New Roman"/>
          <w:sz w:val="24"/>
          <w:szCs w:val="24"/>
        </w:rPr>
      </w:pPr>
    </w:p>
    <w:p w:rsidRPr="00E6587A" w:rsidR="00912BE3" w:rsidP="009039E7" w:rsidRDefault="00B11156" w14:paraId="7BB8C799" w14:textId="3EABB6AC">
      <w:pPr>
        <w:pStyle w:val="Loendilik"/>
        <w:tabs>
          <w:tab w:val="left" w:pos="426"/>
        </w:tabs>
        <w:spacing w:after="0" w:line="240" w:lineRule="auto"/>
        <w:ind w:left="0"/>
        <w:jc w:val="both"/>
        <w:rPr>
          <w:rFonts w:ascii="Times New Roman" w:hAnsi="Times New Roman" w:cs="Times New Roman"/>
          <w:sz w:val="24"/>
          <w:szCs w:val="24"/>
        </w:rPr>
      </w:pPr>
      <w:r>
        <w:rPr>
          <w:rFonts w:ascii="Times New Roman" w:hAnsi="Times New Roman" w:cs="Times New Roman"/>
          <w:b/>
          <w:bCs/>
          <w:sz w:val="24"/>
          <w:szCs w:val="24"/>
        </w:rPr>
        <w:t>7</w:t>
      </w:r>
      <w:r w:rsidR="00D33A86">
        <w:rPr>
          <w:rFonts w:ascii="Times New Roman" w:hAnsi="Times New Roman" w:cs="Times New Roman"/>
          <w:b/>
          <w:bCs/>
          <w:sz w:val="24"/>
          <w:szCs w:val="24"/>
        </w:rPr>
        <w:t>1</w:t>
      </w:r>
      <w:r w:rsidRPr="00330A29" w:rsidR="004B6F6E">
        <w:rPr>
          <w:rFonts w:ascii="Times New Roman" w:hAnsi="Times New Roman" w:cs="Times New Roman"/>
          <w:b/>
          <w:bCs/>
          <w:sz w:val="24"/>
          <w:szCs w:val="24"/>
        </w:rPr>
        <w:t>)</w:t>
      </w:r>
      <w:r w:rsidR="004B6F6E">
        <w:rPr>
          <w:rFonts w:ascii="Times New Roman" w:hAnsi="Times New Roman" w:cs="Times New Roman"/>
          <w:sz w:val="24"/>
          <w:szCs w:val="24"/>
        </w:rPr>
        <w:t xml:space="preserve"> </w:t>
      </w:r>
      <w:r w:rsidRPr="00E6587A" w:rsidR="00C33986">
        <w:rPr>
          <w:rFonts w:ascii="Times New Roman" w:hAnsi="Times New Roman" w:cs="Times New Roman"/>
          <w:sz w:val="24"/>
          <w:szCs w:val="24"/>
        </w:rPr>
        <w:t xml:space="preserve">paragrahvi 59 lõikes </w:t>
      </w:r>
      <w:r w:rsidRPr="00E6587A" w:rsidR="00912BE3">
        <w:rPr>
          <w:rFonts w:ascii="Times New Roman" w:hAnsi="Times New Roman" w:cs="Times New Roman"/>
          <w:sz w:val="24"/>
          <w:szCs w:val="24"/>
        </w:rPr>
        <w:t>3 asendatakse sõnad „Töövaidluskomisjoni juhataja või sekretär“ sõnaga „Töö</w:t>
      </w:r>
      <w:r w:rsidRPr="00E6587A" w:rsidR="00A14224">
        <w:rPr>
          <w:rFonts w:ascii="Times New Roman" w:hAnsi="Times New Roman" w:cs="Times New Roman"/>
          <w:sz w:val="24"/>
          <w:szCs w:val="24"/>
        </w:rPr>
        <w:t>inspektsioon</w:t>
      </w:r>
      <w:r w:rsidRPr="00E6587A" w:rsidR="00912BE3">
        <w:rPr>
          <w:rFonts w:ascii="Times New Roman" w:hAnsi="Times New Roman" w:cs="Times New Roman"/>
          <w:sz w:val="24"/>
          <w:szCs w:val="24"/>
        </w:rPr>
        <w:t>“</w:t>
      </w:r>
      <w:r w:rsidRPr="00E6587A" w:rsidR="00A14224">
        <w:rPr>
          <w:rFonts w:ascii="Times New Roman" w:hAnsi="Times New Roman" w:cs="Times New Roman"/>
          <w:sz w:val="24"/>
          <w:szCs w:val="24"/>
        </w:rPr>
        <w:t>;</w:t>
      </w:r>
    </w:p>
    <w:p w:rsidRPr="00E6587A" w:rsidR="00A160DE" w:rsidP="000F5605" w:rsidRDefault="00A160DE" w14:paraId="2CFBBCFC" w14:textId="77777777">
      <w:pPr>
        <w:pStyle w:val="Loendilik"/>
        <w:tabs>
          <w:tab w:val="left" w:pos="426"/>
        </w:tabs>
        <w:spacing w:after="0" w:line="240" w:lineRule="auto"/>
        <w:ind w:left="0"/>
        <w:jc w:val="both"/>
        <w:rPr>
          <w:rFonts w:ascii="Times New Roman" w:hAnsi="Times New Roman" w:cs="Times New Roman"/>
          <w:sz w:val="24"/>
          <w:szCs w:val="24"/>
        </w:rPr>
      </w:pPr>
    </w:p>
    <w:p w:rsidRPr="00C37459" w:rsidR="00A14224" w:rsidP="000F6080" w:rsidRDefault="002478A3" w14:paraId="13368543" w14:textId="429C007B">
      <w:pPr>
        <w:pStyle w:val="Loendilik"/>
        <w:tabs>
          <w:tab w:val="left" w:pos="426"/>
        </w:tabs>
        <w:spacing w:after="0" w:line="240" w:lineRule="auto"/>
        <w:ind w:left="0"/>
        <w:jc w:val="both"/>
        <w:rPr>
          <w:rFonts w:ascii="Times New Roman" w:hAnsi="Times New Roman" w:cs="Times New Roman"/>
          <w:sz w:val="24"/>
          <w:szCs w:val="24"/>
        </w:rPr>
      </w:pPr>
      <w:r>
        <w:rPr>
          <w:rFonts w:ascii="Times New Roman" w:hAnsi="Times New Roman" w:cs="Times New Roman"/>
          <w:b/>
          <w:bCs/>
          <w:sz w:val="24"/>
          <w:szCs w:val="24"/>
        </w:rPr>
        <w:t>7</w:t>
      </w:r>
      <w:r w:rsidR="00FC06F8">
        <w:rPr>
          <w:rFonts w:ascii="Times New Roman" w:hAnsi="Times New Roman" w:cs="Times New Roman"/>
          <w:b/>
          <w:bCs/>
          <w:sz w:val="24"/>
          <w:szCs w:val="24"/>
        </w:rPr>
        <w:t>2</w:t>
      </w:r>
      <w:r w:rsidRPr="00330A29" w:rsidR="00B8184A">
        <w:rPr>
          <w:rFonts w:ascii="Times New Roman" w:hAnsi="Times New Roman" w:cs="Times New Roman"/>
          <w:b/>
          <w:bCs/>
          <w:sz w:val="24"/>
          <w:szCs w:val="24"/>
        </w:rPr>
        <w:t>)</w:t>
      </w:r>
      <w:r w:rsidR="00B8184A">
        <w:rPr>
          <w:rFonts w:ascii="Times New Roman" w:hAnsi="Times New Roman" w:cs="Times New Roman"/>
          <w:sz w:val="24"/>
          <w:szCs w:val="24"/>
        </w:rPr>
        <w:t xml:space="preserve"> </w:t>
      </w:r>
      <w:r w:rsidRPr="00C37459" w:rsidR="00A14224">
        <w:rPr>
          <w:rFonts w:ascii="Times New Roman" w:hAnsi="Times New Roman" w:cs="Times New Roman"/>
          <w:sz w:val="24"/>
          <w:szCs w:val="24"/>
        </w:rPr>
        <w:t xml:space="preserve">paragrahvi 59 lõige </w:t>
      </w:r>
      <w:r w:rsidR="000F6080">
        <w:rPr>
          <w:rFonts w:ascii="Times New Roman" w:hAnsi="Times New Roman" w:cs="Times New Roman"/>
          <w:sz w:val="24"/>
          <w:szCs w:val="24"/>
        </w:rPr>
        <w:t>4</w:t>
      </w:r>
      <w:r w:rsidRPr="00C37459" w:rsidR="00A14224">
        <w:rPr>
          <w:rFonts w:ascii="Times New Roman" w:hAnsi="Times New Roman" w:cs="Times New Roman"/>
          <w:sz w:val="24"/>
          <w:szCs w:val="24"/>
        </w:rPr>
        <w:t xml:space="preserve"> </w:t>
      </w:r>
      <w:r w:rsidR="000F6080">
        <w:rPr>
          <w:rFonts w:ascii="Times New Roman" w:hAnsi="Times New Roman" w:cs="Times New Roman"/>
          <w:sz w:val="24"/>
          <w:szCs w:val="24"/>
        </w:rPr>
        <w:t>muudetakse ja sõnastatakse järgmiselt</w:t>
      </w:r>
      <w:r w:rsidRPr="00C37459" w:rsidR="00A14224">
        <w:rPr>
          <w:rFonts w:ascii="Times New Roman" w:hAnsi="Times New Roman" w:cs="Times New Roman"/>
          <w:sz w:val="24"/>
          <w:szCs w:val="24"/>
        </w:rPr>
        <w:t>:</w:t>
      </w:r>
    </w:p>
    <w:p w:rsidR="00A14224" w:rsidP="000F5605" w:rsidRDefault="00A14224" w14:paraId="0B8A9542" w14:textId="5D30ACE0">
      <w:pPr>
        <w:pStyle w:val="Loendilik"/>
        <w:tabs>
          <w:tab w:val="left" w:pos="426"/>
        </w:tabs>
        <w:spacing w:after="0" w:line="240" w:lineRule="auto"/>
        <w:ind w:left="0"/>
        <w:jc w:val="both"/>
        <w:rPr>
          <w:rFonts w:ascii="Times New Roman" w:hAnsi="Times New Roman" w:cs="Times New Roman"/>
          <w:sz w:val="24"/>
          <w:szCs w:val="24"/>
        </w:rPr>
      </w:pPr>
      <w:r w:rsidRPr="00C37459">
        <w:rPr>
          <w:rFonts w:ascii="Times New Roman" w:hAnsi="Times New Roman" w:cs="Times New Roman"/>
          <w:sz w:val="24"/>
          <w:szCs w:val="24"/>
        </w:rPr>
        <w:t>„</w:t>
      </w:r>
      <w:r w:rsidR="00593E48">
        <w:rPr>
          <w:rFonts w:ascii="Times New Roman" w:hAnsi="Times New Roman" w:cs="Times New Roman"/>
          <w:sz w:val="24"/>
          <w:szCs w:val="24"/>
        </w:rPr>
        <w:t xml:space="preserve">(4) </w:t>
      </w:r>
      <w:r w:rsidRPr="00C37459" w:rsidR="001E0374">
        <w:rPr>
          <w:rFonts w:ascii="Times New Roman" w:hAnsi="Times New Roman" w:cs="Times New Roman"/>
          <w:sz w:val="24"/>
          <w:szCs w:val="24"/>
        </w:rPr>
        <w:t>Jõustumismärge lisatakse elektrooniliselt</w:t>
      </w:r>
      <w:r w:rsidRPr="0008105B" w:rsidR="007C7BB7">
        <w:rPr>
          <w:rFonts w:ascii="Times New Roman" w:hAnsi="Times New Roman" w:cs="Times New Roman"/>
          <w:sz w:val="24"/>
          <w:szCs w:val="24"/>
        </w:rPr>
        <w:t xml:space="preserve">, </w:t>
      </w:r>
      <w:r w:rsidRPr="0008105B" w:rsidR="00DC7F85">
        <w:rPr>
          <w:rFonts w:ascii="Times New Roman" w:hAnsi="Times New Roman" w:cs="Times New Roman"/>
          <w:sz w:val="24"/>
          <w:szCs w:val="24"/>
        </w:rPr>
        <w:t xml:space="preserve">poole </w:t>
      </w:r>
      <w:r w:rsidRPr="0008105B" w:rsidR="00BA4513">
        <w:rPr>
          <w:rFonts w:ascii="Times New Roman" w:hAnsi="Times New Roman" w:cs="Times New Roman"/>
          <w:sz w:val="24"/>
          <w:szCs w:val="24"/>
        </w:rPr>
        <w:t xml:space="preserve">taotlusel </w:t>
      </w:r>
      <w:r w:rsidRPr="0008105B" w:rsidR="00AD5364">
        <w:rPr>
          <w:rFonts w:ascii="Times New Roman" w:hAnsi="Times New Roman" w:cs="Times New Roman"/>
          <w:sz w:val="24"/>
          <w:szCs w:val="24"/>
        </w:rPr>
        <w:t>kirjalikult</w:t>
      </w:r>
      <w:r w:rsidRPr="00C37459">
        <w:rPr>
          <w:rFonts w:ascii="Times New Roman" w:hAnsi="Times New Roman" w:cs="Times New Roman"/>
          <w:sz w:val="24"/>
          <w:szCs w:val="24"/>
        </w:rPr>
        <w:t>.“;</w:t>
      </w:r>
    </w:p>
    <w:p w:rsidRPr="00330A29" w:rsidR="00912BE3" w:rsidP="00330A29" w:rsidRDefault="00912BE3" w14:paraId="0BFAC27A" w14:textId="77777777">
      <w:pPr>
        <w:spacing w:after="0" w:line="240" w:lineRule="auto"/>
        <w:rPr>
          <w:rFonts w:ascii="Times New Roman" w:hAnsi="Times New Roman" w:cs="Times New Roman"/>
          <w:sz w:val="24"/>
          <w:szCs w:val="24"/>
        </w:rPr>
      </w:pPr>
    </w:p>
    <w:p w:rsidR="004F22E9" w:rsidP="00C033CF" w:rsidRDefault="002478A3" w14:paraId="31C50F92" w14:textId="15462EA5">
      <w:pPr>
        <w:pStyle w:val="Loendilik"/>
        <w:tabs>
          <w:tab w:val="left" w:pos="426"/>
        </w:tabs>
        <w:spacing w:after="0" w:line="240" w:lineRule="auto"/>
        <w:ind w:left="0"/>
        <w:jc w:val="both"/>
        <w:rPr>
          <w:rFonts w:ascii="Times New Roman" w:hAnsi="Times New Roman" w:cs="Times New Roman"/>
          <w:sz w:val="24"/>
          <w:szCs w:val="24"/>
        </w:rPr>
      </w:pPr>
      <w:r w:rsidRPr="5B5D0416" w:rsidR="0179CB60">
        <w:rPr>
          <w:rFonts w:ascii="Times New Roman" w:hAnsi="Times New Roman" w:cs="Times New Roman"/>
          <w:b w:val="1"/>
          <w:bCs w:val="1"/>
          <w:sz w:val="24"/>
          <w:szCs w:val="24"/>
        </w:rPr>
        <w:t>7</w:t>
      </w:r>
      <w:r w:rsidRPr="5B5D0416" w:rsidR="201A80C0">
        <w:rPr>
          <w:rFonts w:ascii="Times New Roman" w:hAnsi="Times New Roman" w:cs="Times New Roman"/>
          <w:b w:val="1"/>
          <w:bCs w:val="1"/>
          <w:sz w:val="24"/>
          <w:szCs w:val="24"/>
        </w:rPr>
        <w:t>3</w:t>
      </w:r>
      <w:r w:rsidRPr="5B5D0416" w:rsidR="3A4939BA">
        <w:rPr>
          <w:rFonts w:ascii="Times New Roman" w:hAnsi="Times New Roman" w:cs="Times New Roman"/>
          <w:b w:val="1"/>
          <w:bCs w:val="1"/>
          <w:sz w:val="24"/>
          <w:szCs w:val="24"/>
        </w:rPr>
        <w:t>)</w:t>
      </w:r>
      <w:r w:rsidRPr="5B5D0416" w:rsidR="3A4939BA">
        <w:rPr>
          <w:rFonts w:ascii="Times New Roman" w:hAnsi="Times New Roman" w:cs="Times New Roman"/>
          <w:sz w:val="24"/>
          <w:szCs w:val="24"/>
        </w:rPr>
        <w:t xml:space="preserve"> </w:t>
      </w:r>
      <w:r w:rsidRPr="5B5D0416" w:rsidR="2E90C7D3">
        <w:rPr>
          <w:rFonts w:ascii="Times New Roman" w:hAnsi="Times New Roman" w:cs="Times New Roman"/>
          <w:sz w:val="24"/>
          <w:szCs w:val="24"/>
        </w:rPr>
        <w:t xml:space="preserve">paragrahvi 60 lõige </w:t>
      </w:r>
      <w:r w:rsidRPr="5B5D0416" w:rsidR="3269AB8A">
        <w:rPr>
          <w:rFonts w:ascii="Times New Roman" w:hAnsi="Times New Roman" w:cs="Times New Roman"/>
          <w:sz w:val="24"/>
          <w:szCs w:val="24"/>
        </w:rPr>
        <w:t>2</w:t>
      </w:r>
      <w:r w:rsidRPr="5B5D0416" w:rsidR="2E90C7D3">
        <w:rPr>
          <w:rFonts w:ascii="Times New Roman" w:hAnsi="Times New Roman" w:cs="Times New Roman"/>
          <w:sz w:val="24"/>
          <w:szCs w:val="24"/>
        </w:rPr>
        <w:t xml:space="preserve"> </w:t>
      </w:r>
      <w:r w:rsidRPr="5B5D0416" w:rsidR="3269AB8A">
        <w:rPr>
          <w:rFonts w:ascii="Times New Roman" w:hAnsi="Times New Roman" w:cs="Times New Roman"/>
          <w:sz w:val="24"/>
          <w:szCs w:val="24"/>
        </w:rPr>
        <w:t>muudetakse ja sõnastatakse järgmiselt:</w:t>
      </w:r>
    </w:p>
    <w:p w:rsidR="004F22E9" w:rsidP="000F5605" w:rsidRDefault="004F22E9" w14:paraId="7881F387" w14:textId="407820B8">
      <w:pPr>
        <w:pStyle w:val="Loendilik"/>
        <w:tabs>
          <w:tab w:val="left" w:pos="426"/>
        </w:tabs>
        <w:spacing w:after="0" w:line="240" w:lineRule="auto"/>
        <w:ind w:left="0"/>
        <w:jc w:val="both"/>
        <w:rPr>
          <w:rFonts w:ascii="Times New Roman" w:hAnsi="Times New Roman" w:cs="Times New Roman"/>
          <w:sz w:val="24"/>
          <w:szCs w:val="24"/>
        </w:rPr>
      </w:pPr>
      <w:r w:rsidRPr="5B5D0416" w:rsidR="3269AB8A">
        <w:rPr>
          <w:rFonts w:ascii="Times New Roman" w:hAnsi="Times New Roman" w:cs="Times New Roman"/>
          <w:sz w:val="24"/>
          <w:szCs w:val="24"/>
        </w:rPr>
        <w:t>„</w:t>
      </w:r>
      <w:r w:rsidRPr="5B5D0416" w:rsidR="201A80C0">
        <w:rPr>
          <w:rFonts w:ascii="Times New Roman" w:hAnsi="Times New Roman" w:cs="Times New Roman"/>
          <w:sz w:val="24"/>
          <w:szCs w:val="24"/>
        </w:rPr>
        <w:t xml:space="preserve">(2) </w:t>
      </w:r>
      <w:r w:rsidRPr="5B5D0416" w:rsidR="3269AB8A">
        <w:rPr>
          <w:rFonts w:ascii="Times New Roman" w:hAnsi="Times New Roman" w:cs="Times New Roman"/>
          <w:sz w:val="24"/>
          <w:szCs w:val="24"/>
        </w:rPr>
        <w:t xml:space="preserve">Töövaidluskomisjoni juhataja tühistab otsuse täielikult või osaliselt määrusega käesoleva seaduse </w:t>
      </w:r>
      <w:commentRangeStart w:id="1672579112"/>
      <w:r w:rsidRPr="5B5D0416" w:rsidR="3269AB8A">
        <w:rPr>
          <w:rFonts w:ascii="Times New Roman" w:hAnsi="Times New Roman" w:cs="Times New Roman"/>
          <w:sz w:val="24"/>
          <w:szCs w:val="24"/>
        </w:rPr>
        <w:t>§ 28 lõikes 2</w:t>
      </w:r>
      <w:commentRangeEnd w:id="1672579112"/>
      <w:r>
        <w:rPr>
          <w:rStyle w:val="CommentReference"/>
        </w:rPr>
        <w:commentReference w:id="1672579112"/>
      </w:r>
      <w:r w:rsidRPr="5B5D0416" w:rsidR="3269AB8A">
        <w:rPr>
          <w:rFonts w:ascii="Times New Roman" w:hAnsi="Times New Roman" w:cs="Times New Roman"/>
          <w:sz w:val="24"/>
          <w:szCs w:val="24"/>
        </w:rPr>
        <w:t>, § 28</w:t>
      </w:r>
      <w:r w:rsidRPr="5B5D0416" w:rsidR="3269AB8A">
        <w:rPr>
          <w:rFonts w:ascii="Times New Roman" w:hAnsi="Times New Roman" w:cs="Times New Roman"/>
          <w:sz w:val="24"/>
          <w:szCs w:val="24"/>
          <w:vertAlign w:val="superscript"/>
        </w:rPr>
        <w:t>1</w:t>
      </w:r>
      <w:r w:rsidRPr="5B5D0416" w:rsidR="3269AB8A">
        <w:rPr>
          <w:rFonts w:ascii="Times New Roman" w:hAnsi="Times New Roman" w:cs="Times New Roman"/>
          <w:sz w:val="24"/>
          <w:szCs w:val="24"/>
        </w:rPr>
        <w:t xml:space="preserve"> l</w:t>
      </w:r>
      <w:r w:rsidRPr="5B5D0416" w:rsidR="3269AB8A">
        <w:rPr>
          <w:rFonts w:ascii="Times New Roman" w:hAnsi="Times New Roman" w:cs="Times New Roman"/>
          <w:sz w:val="24"/>
          <w:szCs w:val="24"/>
        </w:rPr>
        <w:t>õikes</w:t>
      </w:r>
      <w:r w:rsidRPr="5B5D0416" w:rsidR="3269AB8A">
        <w:rPr>
          <w:rFonts w:ascii="Times New Roman" w:hAnsi="Times New Roman" w:cs="Times New Roman"/>
          <w:sz w:val="24"/>
          <w:szCs w:val="24"/>
        </w:rPr>
        <w:t xml:space="preserve"> 1</w:t>
      </w:r>
      <w:r w:rsidRPr="5B5D0416" w:rsidR="3269AB8A">
        <w:rPr>
          <w:rFonts w:ascii="Times New Roman" w:hAnsi="Times New Roman" w:cs="Times New Roman"/>
          <w:sz w:val="24"/>
          <w:szCs w:val="24"/>
        </w:rPr>
        <w:t>, § 42</w:t>
      </w:r>
      <w:r w:rsidRPr="5B5D0416" w:rsidR="3269AB8A">
        <w:rPr>
          <w:rFonts w:ascii="Times New Roman" w:hAnsi="Times New Roman" w:cs="Times New Roman"/>
          <w:sz w:val="24"/>
          <w:szCs w:val="24"/>
          <w:vertAlign w:val="superscript"/>
        </w:rPr>
        <w:t>2</w:t>
      </w:r>
      <w:r w:rsidRPr="5B5D0416" w:rsidR="3269AB8A">
        <w:rPr>
          <w:rFonts w:ascii="Times New Roman" w:hAnsi="Times New Roman" w:cs="Times New Roman"/>
          <w:sz w:val="24"/>
          <w:szCs w:val="24"/>
        </w:rPr>
        <w:t xml:space="preserve"> lõikes </w:t>
      </w:r>
      <w:r w:rsidRPr="5B5D0416" w:rsidR="5F78E3C4">
        <w:rPr>
          <w:rFonts w:ascii="Times New Roman" w:hAnsi="Times New Roman" w:cs="Times New Roman"/>
          <w:sz w:val="24"/>
          <w:szCs w:val="24"/>
        </w:rPr>
        <w:t>10</w:t>
      </w:r>
      <w:r w:rsidRPr="5B5D0416" w:rsidR="3269AB8A">
        <w:rPr>
          <w:rFonts w:ascii="Times New Roman" w:hAnsi="Times New Roman" w:cs="Times New Roman"/>
          <w:sz w:val="24"/>
          <w:szCs w:val="24"/>
        </w:rPr>
        <w:t xml:space="preserve"> </w:t>
      </w:r>
      <w:r w:rsidRPr="5B5D0416" w:rsidR="151B5EF4">
        <w:rPr>
          <w:rFonts w:ascii="Times New Roman" w:hAnsi="Times New Roman" w:cs="Times New Roman"/>
          <w:sz w:val="24"/>
          <w:szCs w:val="24"/>
        </w:rPr>
        <w:t>või</w:t>
      </w:r>
      <w:r w:rsidRPr="5B5D0416" w:rsidR="3269AB8A">
        <w:rPr>
          <w:rFonts w:ascii="Times New Roman" w:hAnsi="Times New Roman" w:cs="Times New Roman"/>
          <w:sz w:val="24"/>
          <w:szCs w:val="24"/>
        </w:rPr>
        <w:t xml:space="preserve"> § 51 lõikes 1</w:t>
      </w:r>
      <w:r w:rsidRPr="5B5D0416" w:rsidR="5F78E3C4">
        <w:rPr>
          <w:rFonts w:ascii="Times New Roman" w:hAnsi="Times New Roman" w:cs="Times New Roman"/>
          <w:sz w:val="24"/>
          <w:szCs w:val="24"/>
        </w:rPr>
        <w:t xml:space="preserve"> </w:t>
      </w:r>
      <w:r w:rsidRPr="5B5D0416" w:rsidR="3269AB8A">
        <w:rPr>
          <w:rFonts w:ascii="Times New Roman" w:hAnsi="Times New Roman" w:cs="Times New Roman"/>
          <w:sz w:val="24"/>
          <w:szCs w:val="24"/>
        </w:rPr>
        <w:t>sätestatud juhul.</w:t>
      </w:r>
      <w:r w:rsidRPr="5B5D0416" w:rsidR="3269AB8A">
        <w:rPr>
          <w:rFonts w:ascii="Times New Roman" w:hAnsi="Times New Roman" w:cs="Times New Roman"/>
          <w:sz w:val="24"/>
          <w:szCs w:val="24"/>
        </w:rPr>
        <w:t>“;</w:t>
      </w:r>
    </w:p>
    <w:p w:rsidRPr="004F22E9" w:rsidR="004F22E9" w:rsidP="00330A29" w:rsidRDefault="004F22E9" w14:paraId="259FD1B1" w14:textId="77777777">
      <w:pPr>
        <w:pStyle w:val="Vahedeta"/>
        <w:jc w:val="both"/>
        <w:rPr>
          <w:rFonts w:ascii="Times New Roman" w:hAnsi="Times New Roman" w:cs="Times New Roman"/>
          <w:sz w:val="24"/>
          <w:szCs w:val="24"/>
        </w:rPr>
      </w:pPr>
    </w:p>
    <w:p w:rsidR="004F22E9" w:rsidP="004F78EB" w:rsidRDefault="00A92D18" w14:paraId="5788AF97" w14:textId="38BE1921">
      <w:pPr>
        <w:pStyle w:val="Loendilik"/>
        <w:tabs>
          <w:tab w:val="left" w:pos="426"/>
        </w:tabs>
        <w:spacing w:after="0" w:line="240" w:lineRule="auto"/>
        <w:ind w:left="0"/>
        <w:jc w:val="both"/>
        <w:rPr>
          <w:rFonts w:ascii="Times New Roman" w:hAnsi="Times New Roman" w:cs="Times New Roman"/>
          <w:sz w:val="24"/>
          <w:szCs w:val="24"/>
        </w:rPr>
      </w:pPr>
      <w:r>
        <w:rPr>
          <w:rFonts w:ascii="Times New Roman" w:hAnsi="Times New Roman" w:cs="Times New Roman"/>
          <w:b/>
          <w:bCs/>
          <w:sz w:val="24"/>
          <w:szCs w:val="24"/>
        </w:rPr>
        <w:t>7</w:t>
      </w:r>
      <w:r w:rsidR="00FC06F8">
        <w:rPr>
          <w:rFonts w:ascii="Times New Roman" w:hAnsi="Times New Roman" w:cs="Times New Roman"/>
          <w:b/>
          <w:bCs/>
          <w:sz w:val="24"/>
          <w:szCs w:val="24"/>
        </w:rPr>
        <w:t>4</w:t>
      </w:r>
      <w:r w:rsidRPr="00330A29" w:rsidR="00A23916">
        <w:rPr>
          <w:rFonts w:ascii="Times New Roman" w:hAnsi="Times New Roman" w:cs="Times New Roman"/>
          <w:b/>
          <w:bCs/>
          <w:sz w:val="24"/>
          <w:szCs w:val="24"/>
        </w:rPr>
        <w:t>)</w:t>
      </w:r>
      <w:r w:rsidR="00A23916">
        <w:rPr>
          <w:rFonts w:ascii="Times New Roman" w:hAnsi="Times New Roman" w:cs="Times New Roman"/>
          <w:sz w:val="24"/>
          <w:szCs w:val="24"/>
        </w:rPr>
        <w:t xml:space="preserve"> </w:t>
      </w:r>
      <w:r w:rsidR="004F22E9">
        <w:rPr>
          <w:rFonts w:ascii="Times New Roman" w:hAnsi="Times New Roman" w:cs="Times New Roman"/>
          <w:sz w:val="24"/>
          <w:szCs w:val="24"/>
        </w:rPr>
        <w:t xml:space="preserve">paragrahvi 63 </w:t>
      </w:r>
      <w:r w:rsidR="00012390">
        <w:rPr>
          <w:rFonts w:ascii="Times New Roman" w:hAnsi="Times New Roman" w:cs="Times New Roman"/>
          <w:sz w:val="24"/>
          <w:szCs w:val="24"/>
        </w:rPr>
        <w:t xml:space="preserve">pealkiri </w:t>
      </w:r>
      <w:r w:rsidR="000835B1">
        <w:rPr>
          <w:rFonts w:ascii="Times New Roman" w:hAnsi="Times New Roman" w:cs="Times New Roman"/>
          <w:sz w:val="24"/>
          <w:szCs w:val="24"/>
        </w:rPr>
        <w:t xml:space="preserve">muudetakse ja </w:t>
      </w:r>
      <w:r w:rsidR="00012390">
        <w:rPr>
          <w:rFonts w:ascii="Times New Roman" w:hAnsi="Times New Roman" w:cs="Times New Roman"/>
          <w:sz w:val="24"/>
          <w:szCs w:val="24"/>
        </w:rPr>
        <w:t>sõnastatakse järgmiselt:</w:t>
      </w:r>
    </w:p>
    <w:p w:rsidR="00012390" w:rsidP="000F5605" w:rsidRDefault="001A2348" w14:paraId="3B962AAD" w14:textId="364DB9BE">
      <w:pPr>
        <w:pStyle w:val="Loendilik"/>
        <w:tabs>
          <w:tab w:val="left" w:pos="426"/>
        </w:tabs>
        <w:spacing w:after="0" w:line="240" w:lineRule="auto"/>
        <w:ind w:left="0"/>
        <w:jc w:val="both"/>
        <w:rPr>
          <w:ins w:author="Maarja-Liis Lall - JUSTDIGI" w:date="2025-10-29T10:15:03.731Z" w16du:dateUtc="2025-10-29T10:15:03.731Z" w:id="738810985"/>
          <w:rFonts w:ascii="Times New Roman" w:hAnsi="Times New Roman" w:cs="Times New Roman"/>
          <w:sz w:val="24"/>
          <w:szCs w:val="24"/>
        </w:rPr>
      </w:pPr>
      <w:r w:rsidRPr="762263F0" w:rsidR="001A2348">
        <w:rPr>
          <w:rFonts w:ascii="Times New Roman" w:hAnsi="Times New Roman" w:cs="Times New Roman"/>
          <w:sz w:val="24"/>
          <w:szCs w:val="24"/>
        </w:rPr>
        <w:t>„</w:t>
      </w:r>
      <w:r w:rsidRPr="762263F0" w:rsidR="007503A1">
        <w:rPr>
          <w:rFonts w:ascii="Times New Roman" w:hAnsi="Times New Roman" w:cs="Times New Roman"/>
          <w:b w:val="1"/>
          <w:bCs w:val="1"/>
          <w:sz w:val="24"/>
          <w:szCs w:val="24"/>
        </w:rPr>
        <w:t xml:space="preserve">§ 63. </w:t>
      </w:r>
      <w:r w:rsidRPr="762263F0" w:rsidR="001A2348">
        <w:rPr>
          <w:rFonts w:ascii="Times New Roman" w:hAnsi="Times New Roman" w:cs="Times New Roman"/>
          <w:b w:val="1"/>
          <w:bCs w:val="1"/>
          <w:sz w:val="24"/>
          <w:szCs w:val="24"/>
        </w:rPr>
        <w:t>Kande tegemine töötamise registrisse</w:t>
      </w:r>
      <w:r w:rsidRPr="762263F0" w:rsidR="001A2348">
        <w:rPr>
          <w:rFonts w:ascii="Times New Roman" w:hAnsi="Times New Roman" w:cs="Times New Roman"/>
          <w:sz w:val="24"/>
          <w:szCs w:val="24"/>
        </w:rPr>
        <w:t>“;</w:t>
      </w:r>
    </w:p>
    <w:p w:rsidR="762263F0" w:rsidP="762263F0" w:rsidRDefault="762263F0" w14:paraId="795DE3F5" w14:textId="188F12D2">
      <w:pPr>
        <w:pStyle w:val="Loendilik"/>
        <w:tabs>
          <w:tab w:val="left" w:leader="none" w:pos="426"/>
        </w:tabs>
        <w:spacing w:after="0" w:line="240" w:lineRule="auto"/>
        <w:ind w:left="0"/>
        <w:jc w:val="both"/>
        <w:rPr>
          <w:rFonts w:ascii="Times New Roman" w:hAnsi="Times New Roman" w:cs="Times New Roman"/>
          <w:sz w:val="24"/>
          <w:szCs w:val="24"/>
        </w:rPr>
      </w:pPr>
      <w:commentRangeStart w:id="1517972566"/>
      <w:commentRangeEnd w:id="1517972566"/>
      <w:r>
        <w:rPr>
          <w:rStyle w:val="CommentReference"/>
        </w:rPr>
        <w:commentReference w:id="1517972566"/>
      </w:r>
    </w:p>
    <w:p w:rsidR="004F22E9" w:rsidP="00216C9D" w:rsidRDefault="00DA1882" w14:paraId="5FD55E4B" w14:textId="385431B7">
      <w:pPr>
        <w:pStyle w:val="Loendilik"/>
        <w:tabs>
          <w:tab w:val="left" w:pos="426"/>
        </w:tabs>
        <w:spacing w:after="0" w:line="240" w:lineRule="auto"/>
        <w:ind w:left="0"/>
        <w:jc w:val="both"/>
        <w:rPr>
          <w:rFonts w:ascii="Times New Roman" w:hAnsi="Times New Roman" w:cs="Times New Roman"/>
          <w:sz w:val="24"/>
          <w:szCs w:val="24"/>
        </w:rPr>
      </w:pPr>
      <w:r>
        <w:rPr>
          <w:rFonts w:ascii="Times New Roman" w:hAnsi="Times New Roman" w:cs="Times New Roman"/>
          <w:b/>
          <w:bCs/>
          <w:sz w:val="24"/>
          <w:szCs w:val="24"/>
        </w:rPr>
        <w:lastRenderedPageBreak/>
        <w:t>7</w:t>
      </w:r>
      <w:r w:rsidR="005B4432">
        <w:rPr>
          <w:rFonts w:ascii="Times New Roman" w:hAnsi="Times New Roman" w:cs="Times New Roman"/>
          <w:b/>
          <w:bCs/>
          <w:sz w:val="24"/>
          <w:szCs w:val="24"/>
        </w:rPr>
        <w:t>5</w:t>
      </w:r>
      <w:r w:rsidRPr="00325A06" w:rsidR="00EA5670">
        <w:rPr>
          <w:rFonts w:ascii="Times New Roman" w:hAnsi="Times New Roman" w:cs="Times New Roman"/>
          <w:b/>
          <w:bCs/>
          <w:sz w:val="24"/>
          <w:szCs w:val="24"/>
        </w:rPr>
        <w:t>)</w:t>
      </w:r>
      <w:r w:rsidR="00EA5670">
        <w:rPr>
          <w:rFonts w:ascii="Times New Roman" w:hAnsi="Times New Roman" w:cs="Times New Roman"/>
          <w:sz w:val="24"/>
          <w:szCs w:val="24"/>
        </w:rPr>
        <w:t xml:space="preserve"> </w:t>
      </w:r>
      <w:r w:rsidR="004F22E9">
        <w:rPr>
          <w:rFonts w:ascii="Times New Roman" w:hAnsi="Times New Roman" w:cs="Times New Roman"/>
          <w:sz w:val="24"/>
          <w:szCs w:val="24"/>
        </w:rPr>
        <w:t xml:space="preserve">paragrahvi 63 </w:t>
      </w:r>
      <w:r w:rsidR="006954C5">
        <w:rPr>
          <w:rFonts w:ascii="Times New Roman" w:hAnsi="Times New Roman" w:cs="Times New Roman"/>
          <w:sz w:val="24"/>
          <w:szCs w:val="24"/>
        </w:rPr>
        <w:t>sissejuhatav</w:t>
      </w:r>
      <w:r w:rsidR="004F22E9">
        <w:rPr>
          <w:rFonts w:ascii="Times New Roman" w:hAnsi="Times New Roman" w:cs="Times New Roman"/>
          <w:sz w:val="24"/>
          <w:szCs w:val="24"/>
        </w:rPr>
        <w:t xml:space="preserve"> lause</w:t>
      </w:r>
      <w:r w:rsidR="006954C5">
        <w:rPr>
          <w:rFonts w:ascii="Times New Roman" w:hAnsi="Times New Roman" w:cs="Times New Roman"/>
          <w:sz w:val="24"/>
          <w:szCs w:val="24"/>
        </w:rPr>
        <w:t>osa</w:t>
      </w:r>
      <w:r w:rsidR="004F22E9">
        <w:rPr>
          <w:rFonts w:ascii="Times New Roman" w:hAnsi="Times New Roman" w:cs="Times New Roman"/>
          <w:sz w:val="24"/>
          <w:szCs w:val="24"/>
        </w:rPr>
        <w:t xml:space="preserve"> muudetakse ja sõnastatakse järgmiselt:</w:t>
      </w:r>
    </w:p>
    <w:p w:rsidR="004F22E9" w:rsidP="000F5605" w:rsidRDefault="004F22E9" w14:paraId="391DA3BF" w14:textId="28236BE4">
      <w:pPr>
        <w:pStyle w:val="Loendilik"/>
        <w:tabs>
          <w:tab w:val="left" w:pos="426"/>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t>
      </w:r>
      <w:r w:rsidRPr="004F22E9">
        <w:rPr>
          <w:rFonts w:ascii="Times New Roman" w:hAnsi="Times New Roman" w:cs="Times New Roman"/>
          <w:sz w:val="24"/>
          <w:szCs w:val="24"/>
        </w:rPr>
        <w:t>Jõustunud otsuse</w:t>
      </w:r>
      <w:r>
        <w:rPr>
          <w:rFonts w:ascii="Times New Roman" w:hAnsi="Times New Roman" w:cs="Times New Roman"/>
          <w:sz w:val="24"/>
          <w:szCs w:val="24"/>
        </w:rPr>
        <w:t xml:space="preserve">, määrusega kinnitatud kompromissi ja lepituskokkuleppe </w:t>
      </w:r>
      <w:r w:rsidRPr="004F22E9">
        <w:rPr>
          <w:rFonts w:ascii="Times New Roman" w:hAnsi="Times New Roman" w:cs="Times New Roman"/>
          <w:sz w:val="24"/>
          <w:szCs w:val="24"/>
        </w:rPr>
        <w:t>alusel teeb töövaidluskomisjon</w:t>
      </w:r>
      <w:r>
        <w:rPr>
          <w:rFonts w:ascii="Times New Roman" w:hAnsi="Times New Roman" w:cs="Times New Roman"/>
          <w:sz w:val="24"/>
          <w:szCs w:val="24"/>
        </w:rPr>
        <w:t xml:space="preserve"> </w:t>
      </w:r>
      <w:r w:rsidRPr="004F22E9">
        <w:rPr>
          <w:rFonts w:ascii="Times New Roman" w:hAnsi="Times New Roman" w:cs="Times New Roman"/>
          <w:sz w:val="24"/>
          <w:szCs w:val="24"/>
        </w:rPr>
        <w:t>kande maksukorralduse seaduse §</w:t>
      </w:r>
      <w:r w:rsidR="00582A2D">
        <w:rPr>
          <w:rFonts w:ascii="Times New Roman" w:hAnsi="Times New Roman" w:cs="Times New Roman"/>
          <w:sz w:val="24"/>
          <w:szCs w:val="24"/>
        </w:rPr>
        <w:t>-</w:t>
      </w:r>
      <w:r w:rsidRPr="004F22E9">
        <w:rPr>
          <w:rFonts w:ascii="Times New Roman" w:hAnsi="Times New Roman" w:cs="Times New Roman"/>
          <w:sz w:val="24"/>
          <w:szCs w:val="24"/>
        </w:rPr>
        <w:t>s 25</w:t>
      </w:r>
      <w:r w:rsidRPr="004F22E9">
        <w:rPr>
          <w:rFonts w:ascii="Times New Roman" w:hAnsi="Times New Roman" w:cs="Times New Roman"/>
          <w:sz w:val="24"/>
          <w:szCs w:val="24"/>
          <w:vertAlign w:val="superscript"/>
        </w:rPr>
        <w:t>1</w:t>
      </w:r>
      <w:r w:rsidRPr="004F22E9">
        <w:rPr>
          <w:rFonts w:ascii="Times New Roman" w:hAnsi="Times New Roman" w:cs="Times New Roman"/>
          <w:sz w:val="24"/>
          <w:szCs w:val="24"/>
        </w:rPr>
        <w:t xml:space="preserve"> sätestatud töötamise registrisse järgmiste andmete lisamiseks</w:t>
      </w:r>
      <w:r>
        <w:rPr>
          <w:rFonts w:ascii="Times New Roman" w:hAnsi="Times New Roman" w:cs="Times New Roman"/>
          <w:sz w:val="24"/>
          <w:szCs w:val="24"/>
        </w:rPr>
        <w:t xml:space="preserve">, </w:t>
      </w:r>
      <w:r w:rsidRPr="004F22E9">
        <w:rPr>
          <w:rFonts w:ascii="Times New Roman" w:hAnsi="Times New Roman" w:cs="Times New Roman"/>
          <w:sz w:val="24"/>
          <w:szCs w:val="24"/>
        </w:rPr>
        <w:t>muutmiseks</w:t>
      </w:r>
      <w:r>
        <w:rPr>
          <w:rFonts w:ascii="Times New Roman" w:hAnsi="Times New Roman" w:cs="Times New Roman"/>
          <w:sz w:val="24"/>
          <w:szCs w:val="24"/>
        </w:rPr>
        <w:t xml:space="preserve"> või kustutamiseks:“</w:t>
      </w:r>
      <w:r w:rsidR="00B20885">
        <w:rPr>
          <w:rFonts w:ascii="Times New Roman" w:hAnsi="Times New Roman" w:cs="Times New Roman"/>
          <w:sz w:val="24"/>
          <w:szCs w:val="24"/>
        </w:rPr>
        <w:t>;</w:t>
      </w:r>
    </w:p>
    <w:p w:rsidR="00B20885" w:rsidP="000F5605" w:rsidRDefault="00B20885" w14:paraId="0D28185C" w14:textId="563B3A84">
      <w:pPr>
        <w:pStyle w:val="Loendilik"/>
        <w:tabs>
          <w:tab w:val="left" w:pos="426"/>
        </w:tabs>
        <w:spacing w:after="0" w:line="240" w:lineRule="auto"/>
        <w:ind w:left="0"/>
        <w:jc w:val="both"/>
        <w:rPr>
          <w:rFonts w:ascii="Times New Roman" w:hAnsi="Times New Roman" w:cs="Times New Roman"/>
          <w:sz w:val="24"/>
          <w:szCs w:val="24"/>
        </w:rPr>
      </w:pPr>
    </w:p>
    <w:p w:rsidR="00B20885" w:rsidP="000F5605" w:rsidRDefault="00FD5341" w14:paraId="3940C387" w14:textId="60EAEA8D">
      <w:pPr>
        <w:pStyle w:val="Loendilik"/>
        <w:tabs>
          <w:tab w:val="left" w:pos="426"/>
        </w:tabs>
        <w:spacing w:after="0" w:line="240" w:lineRule="auto"/>
        <w:ind w:left="0"/>
        <w:jc w:val="both"/>
        <w:rPr>
          <w:rFonts w:ascii="Times New Roman" w:hAnsi="Times New Roman" w:cs="Times New Roman"/>
          <w:sz w:val="24"/>
          <w:szCs w:val="24"/>
        </w:rPr>
      </w:pPr>
      <w:r w:rsidRPr="5B5D0416" w:rsidR="7C6A1EBC">
        <w:rPr>
          <w:rFonts w:ascii="Times New Roman" w:hAnsi="Times New Roman" w:cs="Times New Roman"/>
          <w:b w:val="1"/>
          <w:bCs w:val="1"/>
          <w:sz w:val="24"/>
          <w:szCs w:val="24"/>
        </w:rPr>
        <w:t>7</w:t>
      </w:r>
      <w:r w:rsidRPr="5B5D0416" w:rsidR="31E1DF83">
        <w:rPr>
          <w:rFonts w:ascii="Times New Roman" w:hAnsi="Times New Roman" w:cs="Times New Roman"/>
          <w:b w:val="1"/>
          <w:bCs w:val="1"/>
          <w:sz w:val="24"/>
          <w:szCs w:val="24"/>
        </w:rPr>
        <w:t>6</w:t>
      </w:r>
      <w:r w:rsidRPr="5B5D0416" w:rsidR="7C6A1EBC">
        <w:rPr>
          <w:rFonts w:ascii="Times New Roman" w:hAnsi="Times New Roman" w:cs="Times New Roman"/>
          <w:b w:val="1"/>
          <w:bCs w:val="1"/>
          <w:sz w:val="24"/>
          <w:szCs w:val="24"/>
        </w:rPr>
        <w:t>)</w:t>
      </w:r>
      <w:r w:rsidRPr="5B5D0416" w:rsidR="1EE3FA4C">
        <w:rPr>
          <w:rFonts w:ascii="Times New Roman" w:hAnsi="Times New Roman" w:cs="Times New Roman"/>
          <w:sz w:val="24"/>
          <w:szCs w:val="24"/>
        </w:rPr>
        <w:t xml:space="preserve"> </w:t>
      </w:r>
      <w:r w:rsidRPr="5B5D0416" w:rsidR="1EE3FA4C">
        <w:rPr>
          <w:rFonts w:ascii="Times New Roman" w:hAnsi="Times New Roman" w:cs="Times New Roman"/>
          <w:sz w:val="24"/>
          <w:szCs w:val="24"/>
        </w:rPr>
        <w:t xml:space="preserve">paragrahvi </w:t>
      </w:r>
      <w:r w:rsidRPr="5B5D0416" w:rsidR="1EE3FA4C">
        <w:rPr>
          <w:rFonts w:ascii="Times New Roman" w:hAnsi="Times New Roman" w:cs="Times New Roman"/>
          <w:sz w:val="24"/>
          <w:szCs w:val="24"/>
        </w:rPr>
        <w:t>65</w:t>
      </w:r>
      <w:r w:rsidRPr="5B5D0416" w:rsidR="1EE3FA4C">
        <w:rPr>
          <w:rFonts w:ascii="Times New Roman" w:hAnsi="Times New Roman" w:cs="Times New Roman"/>
          <w:sz w:val="24"/>
          <w:szCs w:val="24"/>
        </w:rPr>
        <w:t xml:space="preserve"> täiendatakse lõikega </w:t>
      </w:r>
      <w:r w:rsidRPr="5B5D0416" w:rsidR="1EE3FA4C">
        <w:rPr>
          <w:rFonts w:ascii="Times New Roman" w:hAnsi="Times New Roman" w:cs="Times New Roman"/>
          <w:sz w:val="24"/>
          <w:szCs w:val="24"/>
        </w:rPr>
        <w:t>1</w:t>
      </w:r>
      <w:r w:rsidRPr="5B5D0416" w:rsidR="1EE3FA4C">
        <w:rPr>
          <w:rFonts w:ascii="Times New Roman" w:hAnsi="Times New Roman" w:cs="Times New Roman"/>
          <w:sz w:val="24"/>
          <w:szCs w:val="24"/>
          <w:vertAlign w:val="superscript"/>
        </w:rPr>
        <w:t>1</w:t>
      </w:r>
      <w:r w:rsidRPr="5B5D0416" w:rsidR="1EE3FA4C">
        <w:rPr>
          <w:rFonts w:ascii="Times New Roman" w:hAnsi="Times New Roman" w:cs="Times New Roman"/>
          <w:sz w:val="24"/>
          <w:szCs w:val="24"/>
        </w:rPr>
        <w:t xml:space="preserve"> järgmises sõnastuses:</w:t>
      </w:r>
    </w:p>
    <w:p w:rsidR="004F22E9" w:rsidP="000F5605" w:rsidRDefault="00B20885" w14:paraId="5D2F225F" w14:textId="68EB2A18">
      <w:pPr>
        <w:pStyle w:val="Loendilik"/>
        <w:tabs>
          <w:tab w:val="left" w:pos="426"/>
        </w:tabs>
        <w:spacing w:after="0" w:line="240" w:lineRule="auto"/>
        <w:ind w:left="0"/>
        <w:jc w:val="both"/>
        <w:rPr>
          <w:rFonts w:ascii="Times New Roman" w:hAnsi="Times New Roman" w:cs="Times New Roman"/>
          <w:sz w:val="24"/>
          <w:szCs w:val="24"/>
        </w:rPr>
      </w:pPr>
      <w:r w:rsidRPr="5B5D0416" w:rsidR="1EE3FA4C">
        <w:rPr>
          <w:rFonts w:ascii="Times New Roman" w:hAnsi="Times New Roman" w:cs="Times New Roman"/>
          <w:sz w:val="24"/>
          <w:szCs w:val="24"/>
        </w:rPr>
        <w:t>„(</w:t>
      </w:r>
      <w:r w:rsidRPr="5B5D0416" w:rsidR="1EE3FA4C">
        <w:rPr>
          <w:rFonts w:ascii="Times New Roman" w:hAnsi="Times New Roman" w:cs="Times New Roman"/>
          <w:sz w:val="24"/>
          <w:szCs w:val="24"/>
        </w:rPr>
        <w:t>1</w:t>
      </w:r>
      <w:r w:rsidRPr="5B5D0416" w:rsidR="1EE3FA4C">
        <w:rPr>
          <w:rFonts w:ascii="Times New Roman" w:hAnsi="Times New Roman" w:cs="Times New Roman"/>
          <w:sz w:val="24"/>
          <w:szCs w:val="24"/>
          <w:vertAlign w:val="superscript"/>
        </w:rPr>
        <w:t>1</w:t>
      </w:r>
      <w:r w:rsidRPr="5B5D0416" w:rsidR="1EE3FA4C">
        <w:rPr>
          <w:rFonts w:ascii="Times New Roman" w:hAnsi="Times New Roman" w:cs="Times New Roman"/>
          <w:sz w:val="24"/>
          <w:szCs w:val="24"/>
        </w:rPr>
        <w:t>)</w:t>
      </w:r>
      <w:r w:rsidRPr="5B5D0416" w:rsidR="1EE3FA4C">
        <w:rPr>
          <w:rFonts w:ascii="Times New Roman" w:hAnsi="Times New Roman" w:cs="Times New Roman"/>
          <w:sz w:val="24"/>
          <w:szCs w:val="24"/>
        </w:rPr>
        <w:t xml:space="preserve"> Töövaidluskomisjon </w:t>
      </w:r>
      <w:r w:rsidRPr="5B5D0416" w:rsidR="652B209F">
        <w:rPr>
          <w:rFonts w:ascii="Times New Roman" w:hAnsi="Times New Roman" w:cs="Times New Roman"/>
          <w:sz w:val="24"/>
          <w:szCs w:val="24"/>
        </w:rPr>
        <w:t xml:space="preserve">võib </w:t>
      </w:r>
      <w:r w:rsidRPr="5B5D0416" w:rsidR="1EE3FA4C">
        <w:rPr>
          <w:rFonts w:ascii="Times New Roman" w:hAnsi="Times New Roman" w:cs="Times New Roman"/>
          <w:sz w:val="24"/>
          <w:szCs w:val="24"/>
        </w:rPr>
        <w:t>omal algatusel</w:t>
      </w:r>
      <w:r w:rsidRPr="5B5D0416" w:rsidR="56D13C2A">
        <w:rPr>
          <w:rFonts w:ascii="Times New Roman" w:hAnsi="Times New Roman" w:cs="Times New Roman"/>
          <w:sz w:val="24"/>
          <w:szCs w:val="24"/>
        </w:rPr>
        <w:t xml:space="preserve"> tunnistada</w:t>
      </w:r>
      <w:r w:rsidRPr="5B5D0416" w:rsidR="1EE3FA4C">
        <w:rPr>
          <w:rFonts w:ascii="Times New Roman" w:hAnsi="Times New Roman" w:cs="Times New Roman"/>
          <w:sz w:val="24"/>
          <w:szCs w:val="24"/>
        </w:rPr>
        <w:t xml:space="preserve"> tagatiseta viivitamata täidetavaks:</w:t>
      </w:r>
    </w:p>
    <w:p w:rsidR="00521DD0" w:rsidP="000F5605" w:rsidRDefault="00521DD0" w14:paraId="5B0D1829" w14:textId="1A8269C4">
      <w:pPr>
        <w:pStyle w:val="Loendilik"/>
        <w:tabs>
          <w:tab w:val="left" w:pos="426"/>
        </w:tabs>
        <w:spacing w:after="0" w:line="240" w:lineRule="auto"/>
        <w:ind w:left="0"/>
        <w:jc w:val="both"/>
        <w:rPr>
          <w:rFonts w:ascii="Times New Roman" w:hAnsi="Times New Roman" w:cs="Times New Roman"/>
          <w:sz w:val="24"/>
          <w:szCs w:val="24"/>
        </w:rPr>
      </w:pPr>
      <w:r w:rsidRPr="5B5D0416" w:rsidR="1EFF3A70">
        <w:rPr>
          <w:rFonts w:ascii="Times New Roman" w:hAnsi="Times New Roman" w:cs="Times New Roman"/>
          <w:sz w:val="24"/>
          <w:szCs w:val="24"/>
        </w:rPr>
        <w:t>1) nõude õigeksvõtul põhineva otsuse;</w:t>
      </w:r>
    </w:p>
    <w:p w:rsidR="00521DD0" w:rsidP="000F5605" w:rsidRDefault="00521DD0" w14:paraId="182055BA" w14:textId="2A2801B7">
      <w:pPr>
        <w:pStyle w:val="Loendilik"/>
        <w:tabs>
          <w:tab w:val="left" w:pos="426"/>
        </w:tabs>
        <w:spacing w:after="0" w:line="240" w:lineRule="auto"/>
        <w:ind w:left="0"/>
        <w:jc w:val="both"/>
        <w:rPr>
          <w:rFonts w:ascii="Times New Roman" w:hAnsi="Times New Roman" w:cs="Times New Roman"/>
          <w:sz w:val="24"/>
          <w:szCs w:val="24"/>
        </w:rPr>
      </w:pPr>
      <w:r w:rsidRPr="5B5D0416" w:rsidR="1EFF3A70">
        <w:rPr>
          <w:rFonts w:ascii="Times New Roman" w:hAnsi="Times New Roman" w:cs="Times New Roman"/>
          <w:sz w:val="24"/>
          <w:szCs w:val="24"/>
        </w:rPr>
        <w:t xml:space="preserve">2) </w:t>
      </w:r>
      <w:r w:rsidRPr="5B5D0416" w:rsidR="1EFF3A70">
        <w:rPr>
          <w:rFonts w:ascii="Times New Roman" w:hAnsi="Times New Roman" w:cs="Times New Roman"/>
          <w:sz w:val="24"/>
          <w:szCs w:val="24"/>
        </w:rPr>
        <w:t>tagaseljaotsuse</w:t>
      </w:r>
      <w:r w:rsidRPr="5B5D0416" w:rsidR="1EFF3A70">
        <w:rPr>
          <w:rFonts w:ascii="Times New Roman" w:hAnsi="Times New Roman" w:cs="Times New Roman"/>
          <w:sz w:val="24"/>
          <w:szCs w:val="24"/>
        </w:rPr>
        <w:t>.“</w:t>
      </w:r>
      <w:r w:rsidRPr="5B5D0416" w:rsidR="7BA24048">
        <w:rPr>
          <w:rFonts w:ascii="Times New Roman" w:hAnsi="Times New Roman" w:cs="Times New Roman"/>
          <w:sz w:val="24"/>
          <w:szCs w:val="24"/>
        </w:rPr>
        <w:t>;</w:t>
      </w:r>
    </w:p>
    <w:p w:rsidR="00590720" w:rsidP="000F5605" w:rsidRDefault="00590720" w14:paraId="2898636C" w14:textId="77777777">
      <w:pPr>
        <w:pStyle w:val="Loendilik"/>
        <w:tabs>
          <w:tab w:val="left" w:pos="426"/>
        </w:tabs>
        <w:spacing w:after="0" w:line="240" w:lineRule="auto"/>
        <w:ind w:left="0"/>
        <w:jc w:val="both"/>
        <w:rPr>
          <w:rFonts w:ascii="Times New Roman" w:hAnsi="Times New Roman" w:cs="Times New Roman"/>
          <w:sz w:val="24"/>
          <w:szCs w:val="24"/>
        </w:rPr>
      </w:pPr>
    </w:p>
    <w:p w:rsidR="00DB0098" w:rsidP="00DB0098" w:rsidRDefault="00590720" w14:paraId="24FCB838" w14:textId="5A04D7DD">
      <w:pPr>
        <w:pStyle w:val="Loendilik"/>
        <w:tabs>
          <w:tab w:val="left" w:pos="426"/>
        </w:tabs>
        <w:spacing w:after="0" w:line="240" w:lineRule="auto"/>
        <w:ind w:left="0"/>
        <w:rPr>
          <w:rFonts w:ascii="Times New Roman" w:hAnsi="Times New Roman" w:cs="Times New Roman"/>
          <w:sz w:val="24"/>
          <w:szCs w:val="24"/>
        </w:rPr>
      </w:pPr>
      <w:r w:rsidRPr="5B5D0416" w:rsidR="7BA24048">
        <w:rPr>
          <w:rFonts w:ascii="Times New Roman" w:hAnsi="Times New Roman" w:cs="Times New Roman"/>
          <w:b w:val="1"/>
          <w:bCs w:val="1"/>
          <w:sz w:val="24"/>
          <w:szCs w:val="24"/>
        </w:rPr>
        <w:t>77)</w:t>
      </w:r>
      <w:r w:rsidRPr="5B5D0416" w:rsidR="46A9989F">
        <w:rPr>
          <w:rFonts w:ascii="Times New Roman" w:hAnsi="Times New Roman" w:cs="Times New Roman"/>
          <w:sz w:val="24"/>
          <w:szCs w:val="24"/>
        </w:rPr>
        <w:t xml:space="preserve"> </w:t>
      </w:r>
      <w:commentRangeStart w:id="1163592902"/>
      <w:del w:author="Maarja-Liis Lall - JUSTDIGI" w:date="2025-10-29T11:13:33.419Z" w:id="216149071">
        <w:r w:rsidRPr="5B5D0416" w:rsidDel="7BA24048">
          <w:rPr>
            <w:rFonts w:ascii="Times New Roman" w:hAnsi="Times New Roman" w:cs="Times New Roman"/>
            <w:sz w:val="24"/>
            <w:szCs w:val="24"/>
          </w:rPr>
          <w:delText xml:space="preserve"> </w:delText>
        </w:r>
      </w:del>
      <w:commentRangeEnd w:id="1163592902"/>
      <w:r>
        <w:rPr>
          <w:rStyle w:val="CommentReference"/>
        </w:rPr>
        <w:commentReference w:id="1163592902"/>
      </w:r>
      <w:commentRangeStart w:id="644331134"/>
      <w:r w:rsidRPr="5B5D0416" w:rsidR="721460A2">
        <w:rPr>
          <w:rFonts w:ascii="Times New Roman" w:hAnsi="Times New Roman" w:cs="Times New Roman"/>
          <w:sz w:val="24"/>
          <w:szCs w:val="24"/>
        </w:rPr>
        <w:t>seadus</w:t>
      </w:r>
      <w:del w:author="Maarja-Liis Lall - JUSTDIGI" w:date="2025-11-13T08:53:38.627Z" w:id="634285038">
        <w:r w:rsidRPr="5B5D0416" w:rsidDel="721460A2">
          <w:rPr>
            <w:rFonts w:ascii="Times New Roman" w:hAnsi="Times New Roman" w:cs="Times New Roman"/>
            <w:sz w:val="24"/>
            <w:szCs w:val="24"/>
          </w:rPr>
          <w:delText>t</w:delText>
        </w:r>
      </w:del>
      <w:ins w:author="Maarja-Liis Lall - JUSTDIGI" w:date="2025-11-13T08:53:44.618Z" w:id="1961613002">
        <w:r w:rsidRPr="5B5D0416" w:rsidR="47679B11">
          <w:rPr>
            <w:rFonts w:ascii="Times New Roman" w:hAnsi="Times New Roman" w:cs="Times New Roman"/>
            <w:sz w:val="24"/>
            <w:szCs w:val="24"/>
          </w:rPr>
          <w:t>e 6. peatükki</w:t>
        </w:r>
      </w:ins>
      <w:r w:rsidRPr="5B5D0416" w:rsidR="721460A2">
        <w:rPr>
          <w:rFonts w:ascii="Times New Roman" w:hAnsi="Times New Roman" w:cs="Times New Roman"/>
          <w:sz w:val="24"/>
          <w:szCs w:val="24"/>
        </w:rPr>
        <w:t xml:space="preserve"> täiendatakse §-ga 66</w:t>
      </w:r>
      <w:r w:rsidRPr="5B5D0416" w:rsidR="721460A2">
        <w:rPr>
          <w:rFonts w:ascii="Times New Roman" w:hAnsi="Times New Roman" w:cs="Times New Roman"/>
          <w:sz w:val="24"/>
          <w:szCs w:val="24"/>
          <w:vertAlign w:val="superscript"/>
        </w:rPr>
        <w:t xml:space="preserve">1 </w:t>
      </w:r>
      <w:r w:rsidRPr="5B5D0416" w:rsidR="721460A2">
        <w:rPr>
          <w:rFonts w:ascii="Times New Roman" w:hAnsi="Times New Roman" w:cs="Times New Roman"/>
          <w:sz w:val="24"/>
          <w:szCs w:val="24"/>
        </w:rPr>
        <w:t>järgmises sõnastuses:</w:t>
      </w:r>
      <w:commentRangeEnd w:id="644331134"/>
      <w:r>
        <w:rPr>
          <w:rStyle w:val="CommentReference"/>
        </w:rPr>
        <w:commentReference w:id="644331134"/>
      </w:r>
    </w:p>
    <w:p w:rsidR="00590720" w:rsidP="00DB0098" w:rsidRDefault="00DB0098" w14:paraId="7C67A75B" w14:textId="38281AE2">
      <w:pPr>
        <w:pStyle w:val="Loendilik"/>
        <w:tabs>
          <w:tab w:val="left" w:pos="426"/>
        </w:tabs>
        <w:spacing w:after="0" w:line="240" w:lineRule="auto"/>
        <w:ind w:left="0"/>
        <w:rPr>
          <w:rFonts w:ascii="Times New Roman" w:hAnsi="Times New Roman" w:cs="Times New Roman"/>
          <w:sz w:val="24"/>
          <w:szCs w:val="24"/>
        </w:rPr>
      </w:pPr>
      <w:r w:rsidRPr="5B5D0416" w:rsidR="721460A2">
        <w:rPr>
          <w:rFonts w:ascii="Times New Roman" w:hAnsi="Times New Roman" w:cs="Times New Roman"/>
          <w:sz w:val="24"/>
          <w:szCs w:val="24"/>
        </w:rPr>
        <w:t>„</w:t>
      </w:r>
      <w:r w:rsidRPr="5B5D0416" w:rsidR="721460A2">
        <w:rPr>
          <w:rFonts w:ascii="Times New Roman" w:hAnsi="Times New Roman" w:cs="Times New Roman"/>
          <w:b w:val="1"/>
          <w:bCs w:val="1"/>
          <w:sz w:val="24"/>
          <w:szCs w:val="24"/>
        </w:rPr>
        <w:t>§ 66</w:t>
      </w:r>
      <w:r w:rsidRPr="5B5D0416" w:rsidR="721460A2">
        <w:rPr>
          <w:rFonts w:ascii="Times New Roman" w:hAnsi="Times New Roman" w:cs="Times New Roman"/>
          <w:b w:val="1"/>
          <w:bCs w:val="1"/>
          <w:sz w:val="24"/>
          <w:szCs w:val="24"/>
          <w:vertAlign w:val="superscript"/>
        </w:rPr>
        <w:t>1</w:t>
      </w:r>
      <w:r w:rsidRPr="5B5D0416" w:rsidR="721460A2">
        <w:rPr>
          <w:rFonts w:ascii="Times New Roman" w:hAnsi="Times New Roman" w:cs="Times New Roman"/>
          <w:b w:val="1"/>
          <w:bCs w:val="1"/>
          <w:sz w:val="24"/>
          <w:szCs w:val="24"/>
        </w:rPr>
        <w:t>.</w:t>
      </w:r>
      <w:r w:rsidRPr="5B5D0416" w:rsidR="721460A2">
        <w:rPr>
          <w:rFonts w:ascii="Times New Roman" w:hAnsi="Times New Roman" w:cs="Times New Roman"/>
          <w:b w:val="1"/>
          <w:bCs w:val="1"/>
          <w:sz w:val="24"/>
          <w:szCs w:val="24"/>
          <w:vertAlign w:val="superscript"/>
        </w:rPr>
        <w:t xml:space="preserve"> </w:t>
      </w:r>
      <w:r w:rsidRPr="5B5D0416" w:rsidR="721460A2">
        <w:rPr>
          <w:rFonts w:ascii="Times New Roman" w:hAnsi="Times New Roman" w:cs="Times New Roman"/>
          <w:b w:val="1"/>
          <w:bCs w:val="1"/>
          <w:sz w:val="24"/>
          <w:szCs w:val="24"/>
        </w:rPr>
        <w:t>Alustatud töövaidlusasjade menetluste lõpetamine</w:t>
      </w:r>
      <w:r>
        <w:br/>
      </w:r>
      <w:commentRangeStart w:id="1226837314"/>
      <w:r w:rsidRPr="5B5D0416" w:rsidR="46A9989F">
        <w:rPr>
          <w:rFonts w:ascii="Times New Roman" w:hAnsi="Times New Roman" w:cs="Times New Roman"/>
          <w:sz w:val="24"/>
          <w:szCs w:val="24"/>
        </w:rPr>
        <w:t>Töövaidlusasjad, mis alustati enne käesoleva paragrahvi jõustumist, viiakse lõpuni, lähtudes käesoleva paragrahvi jõustumise ajal jõustuvast käesoleva seaduse redaktsioonist.</w:t>
      </w:r>
      <w:commentRangeEnd w:id="1226837314"/>
      <w:r>
        <w:rPr>
          <w:rStyle w:val="CommentReference"/>
        </w:rPr>
        <w:commentReference w:id="1226837314"/>
      </w:r>
      <w:r w:rsidRPr="5B5D0416" w:rsidR="721460A2">
        <w:rPr>
          <w:rFonts w:ascii="Times New Roman" w:hAnsi="Times New Roman" w:cs="Times New Roman"/>
          <w:sz w:val="24"/>
          <w:szCs w:val="24"/>
        </w:rPr>
        <w:t>“</w:t>
      </w:r>
      <w:r w:rsidRPr="5B5D0416" w:rsidR="003640B7">
        <w:rPr>
          <w:rFonts w:ascii="Times New Roman" w:hAnsi="Times New Roman" w:cs="Times New Roman"/>
          <w:sz w:val="24"/>
          <w:szCs w:val="24"/>
        </w:rPr>
        <w:t>.</w:t>
      </w:r>
    </w:p>
    <w:p w:rsidR="00C6170C" w:rsidP="00C6170C" w:rsidRDefault="00C6170C" w14:paraId="7F6EF8B1" w14:textId="77777777">
      <w:pPr>
        <w:pStyle w:val="Loendilik"/>
        <w:tabs>
          <w:tab w:val="left" w:pos="426"/>
        </w:tabs>
        <w:spacing w:after="0" w:line="240" w:lineRule="auto"/>
        <w:ind w:left="0"/>
        <w:jc w:val="both"/>
        <w:rPr>
          <w:rFonts w:ascii="Times New Roman" w:hAnsi="Times New Roman" w:cs="Times New Roman"/>
          <w:sz w:val="24"/>
          <w:szCs w:val="24"/>
        </w:rPr>
      </w:pPr>
    </w:p>
    <w:p w:rsidRPr="00C03DC6" w:rsidR="00C6170C" w:rsidP="00C6170C" w:rsidRDefault="00C6170C" w14:paraId="5F478FD1" w14:textId="1A01D8E1">
      <w:pPr>
        <w:pStyle w:val="Loendilik"/>
        <w:tabs>
          <w:tab w:val="left" w:pos="426"/>
        </w:tabs>
        <w:spacing w:after="0" w:line="240" w:lineRule="auto"/>
        <w:ind w:left="0"/>
        <w:jc w:val="both"/>
        <w:rPr>
          <w:rFonts w:ascii="Times New Roman" w:hAnsi="Times New Roman" w:cs="Times New Roman"/>
          <w:b/>
          <w:bCs/>
          <w:sz w:val="24"/>
          <w:szCs w:val="24"/>
        </w:rPr>
      </w:pPr>
      <w:r w:rsidRPr="00C03DC6">
        <w:rPr>
          <w:rFonts w:ascii="Times New Roman" w:hAnsi="Times New Roman" w:cs="Times New Roman"/>
          <w:b/>
          <w:bCs/>
          <w:sz w:val="24"/>
          <w:szCs w:val="24"/>
        </w:rPr>
        <w:t xml:space="preserve">§ </w:t>
      </w:r>
      <w:r>
        <w:rPr>
          <w:rFonts w:ascii="Times New Roman" w:hAnsi="Times New Roman" w:cs="Times New Roman"/>
          <w:b/>
          <w:bCs/>
          <w:sz w:val="24"/>
          <w:szCs w:val="24"/>
        </w:rPr>
        <w:t>2</w:t>
      </w:r>
      <w:r w:rsidRPr="00C03DC6">
        <w:rPr>
          <w:rFonts w:ascii="Times New Roman" w:hAnsi="Times New Roman" w:cs="Times New Roman"/>
          <w:b/>
          <w:bCs/>
          <w:sz w:val="24"/>
          <w:szCs w:val="24"/>
        </w:rPr>
        <w:t>. Maksukorralduse seaduse muutmine</w:t>
      </w:r>
    </w:p>
    <w:p w:rsidR="00C6170C" w:rsidP="00C6170C" w:rsidRDefault="00C6170C" w14:paraId="576525F5" w14:textId="77777777">
      <w:pPr>
        <w:pStyle w:val="Loendilik"/>
        <w:tabs>
          <w:tab w:val="left" w:pos="426"/>
        </w:tabs>
        <w:spacing w:after="0" w:line="240" w:lineRule="auto"/>
        <w:ind w:left="0"/>
        <w:jc w:val="both"/>
        <w:rPr>
          <w:rFonts w:ascii="Times New Roman" w:hAnsi="Times New Roman" w:cs="Times New Roman"/>
          <w:sz w:val="24"/>
          <w:szCs w:val="24"/>
        </w:rPr>
      </w:pPr>
    </w:p>
    <w:p w:rsidR="00C6170C" w:rsidP="00C6170C" w:rsidRDefault="00C6170C" w14:paraId="5E6E0A75" w14:textId="77777777">
      <w:pPr>
        <w:pStyle w:val="Loendilik"/>
        <w:tabs>
          <w:tab w:val="left" w:pos="426"/>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Maksukorralduse seaduses tehakse järgmised muudatused:</w:t>
      </w:r>
    </w:p>
    <w:p w:rsidRPr="00167AE7" w:rsidR="00C6170C" w:rsidP="00C6170C" w:rsidRDefault="00C6170C" w14:paraId="3E941E45" w14:textId="77777777">
      <w:pPr>
        <w:pStyle w:val="Loendilik"/>
        <w:tabs>
          <w:tab w:val="left" w:pos="426"/>
        </w:tabs>
        <w:spacing w:after="0" w:line="240" w:lineRule="auto"/>
        <w:ind w:left="0"/>
        <w:jc w:val="both"/>
        <w:rPr>
          <w:rFonts w:ascii="Times New Roman" w:hAnsi="Times New Roman" w:cs="Times New Roman"/>
          <w:b/>
          <w:sz w:val="24"/>
          <w:szCs w:val="24"/>
        </w:rPr>
      </w:pPr>
    </w:p>
    <w:p w:rsidR="00C6170C" w:rsidP="00666749" w:rsidRDefault="002D1220" w14:paraId="535A08E5" w14:textId="704D0E43">
      <w:pPr>
        <w:pStyle w:val="Loendilik"/>
        <w:tabs>
          <w:tab w:val="left" w:pos="426"/>
        </w:tabs>
        <w:spacing w:after="0" w:line="240" w:lineRule="auto"/>
        <w:ind w:left="0"/>
        <w:jc w:val="both"/>
        <w:rPr>
          <w:rFonts w:ascii="Times New Roman" w:hAnsi="Times New Roman" w:cs="Times New Roman"/>
          <w:b/>
          <w:bCs/>
          <w:sz w:val="24"/>
          <w:szCs w:val="24"/>
        </w:rPr>
      </w:pPr>
      <w:r w:rsidRPr="008F6FB5">
        <w:rPr>
          <w:rFonts w:ascii="Times New Roman" w:hAnsi="Times New Roman" w:cs="Times New Roman"/>
          <w:b/>
          <w:bCs/>
          <w:sz w:val="24"/>
          <w:szCs w:val="24"/>
        </w:rPr>
        <w:t>1)</w:t>
      </w:r>
      <w:r>
        <w:rPr>
          <w:rFonts w:ascii="Times New Roman" w:hAnsi="Times New Roman" w:cs="Times New Roman"/>
          <w:sz w:val="24"/>
          <w:szCs w:val="24"/>
        </w:rPr>
        <w:t xml:space="preserve"> </w:t>
      </w:r>
      <w:r w:rsidR="00C6170C">
        <w:rPr>
          <w:rFonts w:ascii="Times New Roman" w:hAnsi="Times New Roman" w:cs="Times New Roman"/>
          <w:sz w:val="24"/>
          <w:szCs w:val="24"/>
        </w:rPr>
        <w:t>paragrahvi 25</w:t>
      </w:r>
      <w:r w:rsidR="00C6170C">
        <w:rPr>
          <w:rFonts w:ascii="Times New Roman" w:hAnsi="Times New Roman" w:cs="Times New Roman"/>
          <w:sz w:val="24"/>
          <w:szCs w:val="24"/>
          <w:vertAlign w:val="superscript"/>
        </w:rPr>
        <w:t>1</w:t>
      </w:r>
      <w:r w:rsidR="00C6170C">
        <w:rPr>
          <w:rFonts w:ascii="Times New Roman" w:hAnsi="Times New Roman" w:cs="Times New Roman"/>
          <w:sz w:val="24"/>
          <w:szCs w:val="24"/>
        </w:rPr>
        <w:t xml:space="preserve"> lõike 2 teises lauses asendatakse sõnad „</w:t>
      </w:r>
      <w:r w:rsidRPr="00912BE3" w:rsidR="00C6170C">
        <w:rPr>
          <w:rFonts w:ascii="Times New Roman" w:hAnsi="Times New Roman" w:cs="Times New Roman"/>
          <w:sz w:val="24"/>
          <w:szCs w:val="24"/>
        </w:rPr>
        <w:t>Töövaidluskomisjoni juhataja</w:t>
      </w:r>
      <w:r w:rsidR="00C6170C">
        <w:rPr>
          <w:rFonts w:ascii="Times New Roman" w:hAnsi="Times New Roman" w:cs="Times New Roman"/>
          <w:sz w:val="24"/>
          <w:szCs w:val="24"/>
        </w:rPr>
        <w:t>l</w:t>
      </w:r>
      <w:r w:rsidRPr="00912BE3" w:rsidR="00C6170C">
        <w:rPr>
          <w:rFonts w:ascii="Times New Roman" w:hAnsi="Times New Roman" w:cs="Times New Roman"/>
          <w:sz w:val="24"/>
          <w:szCs w:val="24"/>
        </w:rPr>
        <w:t xml:space="preserve"> või sekretär</w:t>
      </w:r>
      <w:r w:rsidR="00C6170C">
        <w:rPr>
          <w:rFonts w:ascii="Times New Roman" w:hAnsi="Times New Roman" w:cs="Times New Roman"/>
          <w:sz w:val="24"/>
          <w:szCs w:val="24"/>
        </w:rPr>
        <w:t>il“ sõnaga „Töövaidluskomisjonil“;</w:t>
      </w:r>
    </w:p>
    <w:p w:rsidRPr="00327010" w:rsidR="00C6170C" w:rsidP="00C6170C" w:rsidRDefault="00C6170C" w14:paraId="40140C23" w14:textId="77777777">
      <w:pPr>
        <w:pStyle w:val="Loendilik"/>
        <w:tabs>
          <w:tab w:val="left" w:pos="426"/>
        </w:tabs>
        <w:spacing w:after="0" w:line="240" w:lineRule="auto"/>
        <w:ind w:left="0"/>
        <w:jc w:val="both"/>
        <w:rPr>
          <w:rFonts w:ascii="Times New Roman" w:hAnsi="Times New Roman" w:cs="Times New Roman"/>
          <w:b/>
          <w:bCs/>
          <w:sz w:val="24"/>
          <w:szCs w:val="24"/>
        </w:rPr>
      </w:pPr>
    </w:p>
    <w:p w:rsidRPr="00BB1C94" w:rsidR="00C6170C" w:rsidP="00666749" w:rsidRDefault="002D1220" w14:paraId="5C22777A" w14:textId="3D89DBCB">
      <w:pPr>
        <w:pStyle w:val="Loendilik"/>
        <w:tabs>
          <w:tab w:val="left" w:pos="426"/>
        </w:tabs>
        <w:spacing w:after="0" w:line="240" w:lineRule="auto"/>
        <w:ind w:left="0"/>
        <w:jc w:val="both"/>
        <w:rPr>
          <w:rFonts w:ascii="Times New Roman" w:hAnsi="Times New Roman" w:cs="Times New Roman"/>
          <w:sz w:val="24"/>
          <w:szCs w:val="24"/>
        </w:rPr>
      </w:pPr>
      <w:r w:rsidRPr="00666749">
        <w:rPr>
          <w:rFonts w:ascii="Times New Roman" w:hAnsi="Times New Roman" w:cs="Times New Roman"/>
          <w:b/>
          <w:bCs/>
          <w:sz w:val="24"/>
          <w:szCs w:val="24"/>
        </w:rPr>
        <w:t>2)</w:t>
      </w:r>
      <w:r>
        <w:rPr>
          <w:rFonts w:ascii="Times New Roman" w:hAnsi="Times New Roman" w:cs="Times New Roman"/>
          <w:sz w:val="24"/>
          <w:szCs w:val="24"/>
        </w:rPr>
        <w:t xml:space="preserve"> </w:t>
      </w:r>
      <w:r w:rsidR="00C6170C">
        <w:rPr>
          <w:rFonts w:ascii="Times New Roman" w:hAnsi="Times New Roman" w:cs="Times New Roman"/>
          <w:sz w:val="24"/>
          <w:szCs w:val="24"/>
        </w:rPr>
        <w:t>paragrahvi 25</w:t>
      </w:r>
      <w:r w:rsidR="00C6170C">
        <w:rPr>
          <w:rFonts w:ascii="Times New Roman" w:hAnsi="Times New Roman" w:cs="Times New Roman"/>
          <w:sz w:val="24"/>
          <w:szCs w:val="24"/>
          <w:vertAlign w:val="superscript"/>
        </w:rPr>
        <w:t>5</w:t>
      </w:r>
      <w:r w:rsidR="00C6170C">
        <w:rPr>
          <w:rFonts w:ascii="Times New Roman" w:hAnsi="Times New Roman" w:cs="Times New Roman"/>
          <w:sz w:val="24"/>
          <w:szCs w:val="24"/>
        </w:rPr>
        <w:t xml:space="preserve"> punkti </w:t>
      </w:r>
      <w:r w:rsidR="00B66301">
        <w:rPr>
          <w:rFonts w:ascii="Times New Roman" w:hAnsi="Times New Roman" w:cs="Times New Roman"/>
          <w:sz w:val="24"/>
          <w:szCs w:val="24"/>
        </w:rPr>
        <w:t>4</w:t>
      </w:r>
      <w:r w:rsidR="00C6170C">
        <w:rPr>
          <w:rFonts w:ascii="Times New Roman" w:hAnsi="Times New Roman" w:cs="Times New Roman"/>
          <w:sz w:val="24"/>
          <w:szCs w:val="24"/>
        </w:rPr>
        <w:t xml:space="preserve"> täiendatakse pärast sõna „otsus“ sõnadega „või määrus“</w:t>
      </w:r>
      <w:r w:rsidRPr="00BB1C94" w:rsidR="00C6170C">
        <w:rPr>
          <w:rFonts w:ascii="Times New Roman" w:hAnsi="Times New Roman" w:cs="Times New Roman"/>
          <w:sz w:val="24"/>
          <w:szCs w:val="24"/>
        </w:rPr>
        <w:t>;</w:t>
      </w:r>
    </w:p>
    <w:p w:rsidRPr="00BB1C94" w:rsidR="00C6170C" w:rsidP="00C6170C" w:rsidRDefault="00C6170C" w14:paraId="314E5837" w14:textId="77777777">
      <w:pPr>
        <w:spacing w:after="0" w:line="240" w:lineRule="auto"/>
        <w:rPr>
          <w:rFonts w:ascii="Times New Roman" w:hAnsi="Times New Roman" w:cs="Times New Roman"/>
          <w:b/>
          <w:sz w:val="24"/>
          <w:szCs w:val="24"/>
        </w:rPr>
      </w:pPr>
    </w:p>
    <w:p w:rsidRPr="00E77AC8" w:rsidR="00C6170C" w:rsidP="00C033CF" w:rsidRDefault="002D1220" w14:paraId="259B081B" w14:textId="0D62F82A">
      <w:pPr>
        <w:pStyle w:val="Loendilik"/>
        <w:tabs>
          <w:tab w:val="left" w:pos="426"/>
        </w:tabs>
        <w:spacing w:after="0" w:line="240" w:lineRule="auto"/>
        <w:ind w:left="0"/>
        <w:jc w:val="both"/>
        <w:rPr>
          <w:rFonts w:ascii="Times New Roman" w:hAnsi="Times New Roman" w:cs="Times New Roman"/>
          <w:sz w:val="24"/>
          <w:szCs w:val="24"/>
        </w:rPr>
      </w:pPr>
      <w:r w:rsidRPr="00E77AC8">
        <w:rPr>
          <w:rFonts w:ascii="Times New Roman" w:hAnsi="Times New Roman" w:cs="Times New Roman"/>
          <w:b/>
          <w:bCs/>
          <w:sz w:val="24"/>
          <w:szCs w:val="24"/>
        </w:rPr>
        <w:t xml:space="preserve">3) </w:t>
      </w:r>
      <w:r w:rsidRPr="00E77AC8" w:rsidR="00C6170C">
        <w:rPr>
          <w:rFonts w:ascii="Times New Roman" w:hAnsi="Times New Roman" w:cs="Times New Roman"/>
          <w:sz w:val="24"/>
          <w:szCs w:val="24"/>
        </w:rPr>
        <w:t>paragrahvi 29 täiendatakse punktidega 1</w:t>
      </w:r>
      <w:r w:rsidRPr="00E77AC8" w:rsidR="00FF6520">
        <w:rPr>
          <w:rFonts w:ascii="Times New Roman" w:hAnsi="Times New Roman" w:cs="Times New Roman"/>
          <w:sz w:val="24"/>
          <w:szCs w:val="24"/>
        </w:rPr>
        <w:t>8</w:t>
      </w:r>
      <w:r w:rsidRPr="00330A29" w:rsidR="00936C24">
        <w:rPr>
          <w:rFonts w:ascii="Times New Roman" w:hAnsi="Times New Roman" w:cs="Times New Roman"/>
          <w:sz w:val="24"/>
          <w:szCs w:val="24"/>
          <w:vertAlign w:val="superscript"/>
        </w:rPr>
        <w:t>2</w:t>
      </w:r>
      <w:r w:rsidR="00320734">
        <w:rPr>
          <w:rFonts w:ascii="Times New Roman" w:hAnsi="Times New Roman" w:cs="Times New Roman"/>
          <w:sz w:val="24"/>
          <w:szCs w:val="24"/>
        </w:rPr>
        <w:t>–</w:t>
      </w:r>
      <w:r w:rsidRPr="00330A29" w:rsidR="00EA4A15">
        <w:rPr>
          <w:rFonts w:ascii="Times New Roman" w:hAnsi="Times New Roman" w:cs="Times New Roman"/>
          <w:sz w:val="24"/>
          <w:szCs w:val="24"/>
        </w:rPr>
        <w:t>18</w:t>
      </w:r>
      <w:r w:rsidRPr="00330A29" w:rsidR="00EA4A15">
        <w:rPr>
          <w:rFonts w:ascii="Times New Roman" w:hAnsi="Times New Roman" w:cs="Times New Roman"/>
          <w:sz w:val="24"/>
          <w:szCs w:val="24"/>
          <w:vertAlign w:val="superscript"/>
        </w:rPr>
        <w:t xml:space="preserve">4 </w:t>
      </w:r>
      <w:r w:rsidRPr="00E77AC8" w:rsidR="00C6170C">
        <w:rPr>
          <w:rFonts w:ascii="Times New Roman" w:hAnsi="Times New Roman" w:cs="Times New Roman"/>
          <w:sz w:val="24"/>
          <w:szCs w:val="24"/>
        </w:rPr>
        <w:t>järgmises sõnastuses:</w:t>
      </w:r>
    </w:p>
    <w:p w:rsidRPr="00E77AC8" w:rsidR="00C6170C" w:rsidP="00C6170C" w:rsidRDefault="00C6170C" w14:paraId="4792AA48" w14:textId="28D71EC1">
      <w:pPr>
        <w:pStyle w:val="Loendilik"/>
        <w:tabs>
          <w:tab w:val="left" w:pos="426"/>
        </w:tabs>
        <w:spacing w:after="0" w:line="240" w:lineRule="auto"/>
        <w:ind w:left="0"/>
        <w:jc w:val="both"/>
        <w:rPr>
          <w:rFonts w:ascii="Times New Roman" w:hAnsi="Times New Roman" w:cs="Times New Roman"/>
          <w:sz w:val="24"/>
          <w:szCs w:val="24"/>
        </w:rPr>
      </w:pPr>
      <w:r w:rsidRPr="5B5D0416" w:rsidR="6AEAB179">
        <w:rPr>
          <w:rFonts w:ascii="Times New Roman" w:hAnsi="Times New Roman" w:cs="Times New Roman"/>
          <w:sz w:val="24"/>
          <w:szCs w:val="24"/>
        </w:rPr>
        <w:t>„1</w:t>
      </w:r>
      <w:r w:rsidRPr="5B5D0416" w:rsidR="397106C4">
        <w:rPr>
          <w:rFonts w:ascii="Times New Roman" w:hAnsi="Times New Roman" w:cs="Times New Roman"/>
          <w:sz w:val="24"/>
          <w:szCs w:val="24"/>
        </w:rPr>
        <w:t>8</w:t>
      </w:r>
      <w:r w:rsidRPr="5B5D0416" w:rsidR="21F21DCC">
        <w:rPr>
          <w:rFonts w:ascii="Times New Roman" w:hAnsi="Times New Roman" w:cs="Times New Roman"/>
          <w:sz w:val="24"/>
          <w:szCs w:val="24"/>
          <w:vertAlign w:val="superscript"/>
        </w:rPr>
        <w:t>2</w:t>
      </w:r>
      <w:r w:rsidRPr="5B5D0416" w:rsidR="6AEAB179">
        <w:rPr>
          <w:rFonts w:ascii="Times New Roman" w:hAnsi="Times New Roman" w:cs="Times New Roman"/>
          <w:sz w:val="24"/>
          <w:szCs w:val="24"/>
        </w:rPr>
        <w:t xml:space="preserve">) </w:t>
      </w:r>
      <w:r w:rsidRPr="5B5D0416" w:rsidR="6AEAB179">
        <w:rPr>
          <w:rFonts w:ascii="Times New Roman" w:hAnsi="Times New Roman" w:cs="Times New Roman"/>
          <w:sz w:val="24"/>
          <w:szCs w:val="24"/>
        </w:rPr>
        <w:t>töövaidluskomisjonile töötaja ja mitteresidendist tööandjana registreeritud tööandja vahelise töövaidluse lahendamiseks;</w:t>
      </w:r>
    </w:p>
    <w:p w:rsidRPr="00330A29" w:rsidR="00CD5C44" w:rsidP="5B5D0416" w:rsidRDefault="00C6170C" w14:paraId="45FEF495" w14:textId="6C3074C8">
      <w:pPr>
        <w:tabs>
          <w:tab w:val="left" w:pos="426"/>
        </w:tabs>
        <w:spacing w:after="0"/>
        <w:jc w:val="both"/>
        <w:rPr>
          <w:rFonts w:ascii="Times New Roman" w:hAnsi="Times New Roman" w:cs="Times New Roman"/>
          <w:i w:val="1"/>
          <w:iCs w:val="1"/>
          <w:sz w:val="24"/>
          <w:szCs w:val="24"/>
        </w:rPr>
      </w:pPr>
      <w:r w:rsidRPr="5B5D0416" w:rsidR="6AEAB179">
        <w:rPr>
          <w:rFonts w:ascii="Times New Roman" w:hAnsi="Times New Roman" w:cs="Times New Roman"/>
          <w:sz w:val="24"/>
          <w:szCs w:val="24"/>
        </w:rPr>
        <w:t>18</w:t>
      </w:r>
      <w:r w:rsidRPr="5B5D0416" w:rsidR="21F21DCC">
        <w:rPr>
          <w:rFonts w:ascii="Times New Roman" w:hAnsi="Times New Roman" w:cs="Times New Roman"/>
          <w:sz w:val="24"/>
          <w:szCs w:val="24"/>
          <w:vertAlign w:val="superscript"/>
        </w:rPr>
        <w:t>3</w:t>
      </w:r>
      <w:r w:rsidRPr="5B5D0416" w:rsidR="6AEAB179">
        <w:rPr>
          <w:rFonts w:ascii="Times New Roman" w:hAnsi="Times New Roman" w:cs="Times New Roman"/>
          <w:sz w:val="24"/>
          <w:szCs w:val="24"/>
        </w:rPr>
        <w:t>)</w:t>
      </w:r>
      <w:r w:rsidRPr="5B5D0416" w:rsidR="5E97F2AE">
        <w:rPr>
          <w:rFonts w:ascii="Times New Roman" w:hAnsi="Times New Roman" w:cs="Times New Roman"/>
          <w:sz w:val="24"/>
          <w:szCs w:val="24"/>
        </w:rPr>
        <w:t xml:space="preserve"> </w:t>
      </w:r>
      <w:r w:rsidRPr="5B5D0416" w:rsidR="345191BA">
        <w:rPr>
          <w:rFonts w:ascii="Times New Roman" w:hAnsi="Times New Roman" w:cs="Times New Roman"/>
          <w:sz w:val="24"/>
          <w:szCs w:val="24"/>
        </w:rPr>
        <w:t xml:space="preserve">Majandus- ja Kommunikatsiooniministeeriumile kollektiivlepingu laiendatud tingimuse </w:t>
      </w:r>
      <w:commentRangeStart w:id="1979055988"/>
      <w:r w:rsidRPr="5B5D0416" w:rsidR="345191BA">
        <w:rPr>
          <w:rFonts w:ascii="Times New Roman" w:hAnsi="Times New Roman" w:cs="Times New Roman"/>
          <w:sz w:val="24"/>
          <w:szCs w:val="24"/>
        </w:rPr>
        <w:t xml:space="preserve">kollektiivlepingu seaduse kohaseks </w:t>
      </w:r>
      <w:commentRangeEnd w:id="1979055988"/>
      <w:r>
        <w:rPr>
          <w:rStyle w:val="CommentReference"/>
        </w:rPr>
        <w:commentReference w:id="1979055988"/>
      </w:r>
      <w:r w:rsidRPr="5B5D0416" w:rsidR="345191BA">
        <w:rPr>
          <w:rFonts w:ascii="Times New Roman" w:hAnsi="Times New Roman" w:cs="Times New Roman"/>
          <w:sz w:val="24"/>
          <w:szCs w:val="24"/>
        </w:rPr>
        <w:t>kontrollimiseks</w:t>
      </w:r>
      <w:r w:rsidRPr="5B5D0416" w:rsidR="0A5344AF">
        <w:rPr>
          <w:rFonts w:ascii="Times New Roman" w:hAnsi="Times New Roman" w:cs="Times New Roman"/>
          <w:sz w:val="24"/>
          <w:szCs w:val="24"/>
        </w:rPr>
        <w:t>;</w:t>
      </w:r>
    </w:p>
    <w:p w:rsidRPr="00330A29" w:rsidR="00116545" w:rsidP="00330A29" w:rsidRDefault="003260B4" w14:paraId="5F01C2D3" w14:textId="16B6A9F9">
      <w:pPr>
        <w:tabs>
          <w:tab w:val="left" w:pos="426"/>
        </w:tabs>
        <w:spacing w:after="0"/>
        <w:jc w:val="both"/>
        <w:rPr>
          <w:rFonts w:ascii="Times New Roman" w:hAnsi="Times New Roman" w:cs="Times New Roman"/>
          <w:sz w:val="24"/>
          <w:szCs w:val="24"/>
        </w:rPr>
      </w:pPr>
      <w:r w:rsidRPr="5B5D0416" w:rsidR="518A6743">
        <w:rPr>
          <w:rFonts w:ascii="Times New Roman" w:hAnsi="Times New Roman" w:cs="Times New Roman"/>
          <w:sz w:val="24"/>
          <w:szCs w:val="24"/>
        </w:rPr>
        <w:t>18</w:t>
      </w:r>
      <w:r w:rsidRPr="5B5D0416" w:rsidR="522155E8">
        <w:rPr>
          <w:rFonts w:ascii="Times New Roman" w:hAnsi="Times New Roman" w:cs="Times New Roman"/>
          <w:sz w:val="24"/>
          <w:szCs w:val="24"/>
          <w:vertAlign w:val="superscript"/>
        </w:rPr>
        <w:t>4</w:t>
      </w:r>
      <w:r w:rsidRPr="5B5D0416" w:rsidR="5E97F2AE">
        <w:rPr>
          <w:rFonts w:ascii="Times New Roman" w:hAnsi="Times New Roman" w:cs="Times New Roman"/>
          <w:sz w:val="24"/>
          <w:szCs w:val="24"/>
        </w:rPr>
        <w:t>)</w:t>
      </w:r>
      <w:r w:rsidRPr="5B5D0416" w:rsidR="518A6743">
        <w:rPr>
          <w:rFonts w:ascii="Times New Roman" w:hAnsi="Times New Roman" w:cs="Times New Roman"/>
          <w:sz w:val="24"/>
          <w:szCs w:val="24"/>
        </w:rPr>
        <w:t xml:space="preserve"> </w:t>
      </w:r>
      <w:r w:rsidRPr="5B5D0416" w:rsidR="099FA268">
        <w:rPr>
          <w:rFonts w:ascii="Times New Roman" w:hAnsi="Times New Roman" w:cs="Times New Roman"/>
          <w:sz w:val="24"/>
          <w:szCs w:val="24"/>
        </w:rPr>
        <w:t>Majandus- ja Kommunikatsiooniministeeriumile majandus-, ettevõtlus-, tööhõive- ja tööturupoliitika</w:t>
      </w:r>
      <w:commentRangeStart w:id="1084773587"/>
      <w:r w:rsidRPr="5B5D0416" w:rsidR="099FA268">
        <w:rPr>
          <w:rFonts w:ascii="Times New Roman" w:hAnsi="Times New Roman" w:cs="Times New Roman"/>
          <w:sz w:val="24"/>
          <w:szCs w:val="24"/>
        </w:rPr>
        <w:t>,</w:t>
      </w:r>
      <w:del w:author="Maarja-Liis Lall - JUSTDIGI" w:date="2025-10-29T11:13:46.268Z" w:id="583127212">
        <w:r w:rsidRPr="5B5D0416" w:rsidDel="518A6743">
          <w:rPr>
            <w:rFonts w:ascii="Times New Roman" w:hAnsi="Times New Roman" w:cs="Times New Roman"/>
            <w:sz w:val="24"/>
            <w:szCs w:val="24"/>
          </w:rPr>
          <w:delText xml:space="preserve"> </w:delText>
        </w:r>
      </w:del>
      <w:commentRangeEnd w:id="1084773587"/>
      <w:r>
        <w:rPr>
          <w:rStyle w:val="CommentReference"/>
        </w:rPr>
        <w:commentReference w:id="1084773587"/>
      </w:r>
      <w:r w:rsidRPr="5B5D0416" w:rsidR="099FA268">
        <w:rPr>
          <w:rFonts w:ascii="Times New Roman" w:hAnsi="Times New Roman" w:cs="Times New Roman"/>
          <w:sz w:val="24"/>
          <w:szCs w:val="24"/>
        </w:rPr>
        <w:t> </w:t>
      </w:r>
      <w:r w:rsidRPr="5B5D0416" w:rsidR="099FA268">
        <w:rPr>
          <w:rFonts w:ascii="Times New Roman" w:hAnsi="Times New Roman" w:cs="Times New Roman"/>
          <w:sz w:val="24"/>
          <w:szCs w:val="24"/>
        </w:rPr>
        <w:t>töösuhete ja töökeskkonna ning võrdse kohtlemise ja soolise võrdõiguslikkuse poliitikate kujundamise, analüüsimise ning mõjude hindamise eesmärgil</w:t>
      </w:r>
      <w:commentRangeStart w:id="336807930"/>
      <w:del w:author="Maarja-Liis Lall - JUSTDIGI" w:date="2025-10-29T10:18:13.879Z" w:id="1078898857">
        <w:r w:rsidRPr="5B5D0416" w:rsidDel="518A6743">
          <w:rPr>
            <w:rFonts w:ascii="Times New Roman" w:hAnsi="Times New Roman" w:cs="Times New Roman"/>
            <w:sz w:val="24"/>
            <w:szCs w:val="24"/>
          </w:rPr>
          <w:delText>.</w:delText>
        </w:r>
      </w:del>
      <w:ins w:author="Maarja-Liis Lall - JUSTDIGI" w:date="2025-10-29T10:18:14.13Z" w:id="673622646">
        <w:r w:rsidRPr="5B5D0416" w:rsidR="4D83DADB">
          <w:rPr>
            <w:rFonts w:ascii="Times New Roman" w:hAnsi="Times New Roman" w:cs="Times New Roman"/>
            <w:sz w:val="24"/>
            <w:szCs w:val="24"/>
          </w:rPr>
          <w:t>;</w:t>
        </w:r>
      </w:ins>
      <w:commentRangeEnd w:id="336807930"/>
      <w:r>
        <w:rPr>
          <w:rStyle w:val="CommentReference"/>
        </w:rPr>
        <w:commentReference w:id="336807930"/>
      </w:r>
      <w:r w:rsidRPr="5B5D0416" w:rsidR="5E97F2AE">
        <w:rPr>
          <w:rFonts w:ascii="Times New Roman" w:hAnsi="Times New Roman" w:cs="Times New Roman"/>
          <w:sz w:val="24"/>
          <w:szCs w:val="24"/>
        </w:rPr>
        <w:t>“.</w:t>
      </w:r>
    </w:p>
    <w:p w:rsidRPr="004F22E9" w:rsidR="00313846" w:rsidP="000F5605" w:rsidRDefault="00313846" w14:paraId="65368D28" w14:textId="77777777">
      <w:pPr>
        <w:pStyle w:val="Loendilik"/>
        <w:tabs>
          <w:tab w:val="left" w:pos="426"/>
        </w:tabs>
        <w:spacing w:after="0" w:line="240" w:lineRule="auto"/>
        <w:ind w:left="0"/>
        <w:jc w:val="both"/>
        <w:rPr>
          <w:rFonts w:ascii="Times New Roman" w:hAnsi="Times New Roman" w:cs="Times New Roman"/>
          <w:sz w:val="24"/>
          <w:szCs w:val="24"/>
        </w:rPr>
      </w:pPr>
    </w:p>
    <w:p w:rsidRPr="00993BDF" w:rsidR="004F22E9" w:rsidP="000F5605" w:rsidRDefault="00993BDF" w14:paraId="37A21390" w14:textId="7B751D6C">
      <w:pPr>
        <w:pStyle w:val="Loendilik"/>
        <w:tabs>
          <w:tab w:val="left" w:pos="426"/>
        </w:tabs>
        <w:spacing w:after="0" w:line="240" w:lineRule="auto"/>
        <w:ind w:left="0"/>
        <w:jc w:val="both"/>
        <w:rPr>
          <w:rFonts w:ascii="Times New Roman" w:hAnsi="Times New Roman" w:cs="Times New Roman"/>
          <w:b/>
          <w:bCs/>
          <w:sz w:val="24"/>
          <w:szCs w:val="24"/>
        </w:rPr>
      </w:pPr>
      <w:r w:rsidRPr="00993BDF">
        <w:rPr>
          <w:rFonts w:ascii="Times New Roman" w:hAnsi="Times New Roman" w:cs="Times New Roman"/>
          <w:b/>
          <w:bCs/>
          <w:sz w:val="24"/>
          <w:szCs w:val="24"/>
        </w:rPr>
        <w:t xml:space="preserve">§ </w:t>
      </w:r>
      <w:r w:rsidR="00C6170C">
        <w:rPr>
          <w:rFonts w:ascii="Times New Roman" w:hAnsi="Times New Roman" w:cs="Times New Roman"/>
          <w:b/>
          <w:bCs/>
          <w:sz w:val="24"/>
          <w:szCs w:val="24"/>
        </w:rPr>
        <w:t>3</w:t>
      </w:r>
      <w:r w:rsidRPr="00993BDF">
        <w:rPr>
          <w:rFonts w:ascii="Times New Roman" w:hAnsi="Times New Roman" w:cs="Times New Roman"/>
          <w:b/>
          <w:bCs/>
          <w:sz w:val="24"/>
          <w:szCs w:val="24"/>
        </w:rPr>
        <w:t>. Tsiviilseadustiku üldosa seaduse muutmine</w:t>
      </w:r>
    </w:p>
    <w:p w:rsidR="00993BDF" w:rsidP="000F5605" w:rsidRDefault="00993BDF" w14:paraId="1D4B5418" w14:textId="6DE5DC2E">
      <w:pPr>
        <w:pStyle w:val="Loendilik"/>
        <w:tabs>
          <w:tab w:val="left" w:pos="426"/>
        </w:tabs>
        <w:spacing w:after="0" w:line="240" w:lineRule="auto"/>
        <w:ind w:left="0"/>
        <w:jc w:val="both"/>
        <w:rPr>
          <w:rFonts w:ascii="Times New Roman" w:hAnsi="Times New Roman" w:cs="Times New Roman"/>
          <w:sz w:val="24"/>
          <w:szCs w:val="24"/>
        </w:rPr>
      </w:pPr>
    </w:p>
    <w:p w:rsidRPr="00993BDF" w:rsidR="00993BDF" w:rsidP="000F5605" w:rsidRDefault="00993BDF" w14:paraId="263CCB25" w14:textId="60A17432">
      <w:pPr>
        <w:pStyle w:val="Loendilik"/>
        <w:tabs>
          <w:tab w:val="left" w:pos="426"/>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Tsiviilseadustiku üldosa seaduse § 45 lõiget 1</w:t>
      </w:r>
      <w:r>
        <w:rPr>
          <w:rFonts w:ascii="Times New Roman" w:hAnsi="Times New Roman" w:cs="Times New Roman"/>
          <w:sz w:val="24"/>
          <w:szCs w:val="24"/>
          <w:vertAlign w:val="superscript"/>
        </w:rPr>
        <w:t>1</w:t>
      </w:r>
      <w:r>
        <w:rPr>
          <w:rFonts w:ascii="Times New Roman" w:hAnsi="Times New Roman" w:cs="Times New Roman"/>
          <w:sz w:val="24"/>
          <w:szCs w:val="24"/>
        </w:rPr>
        <w:t xml:space="preserve"> täiendatakse pärast sõna „vahekohtumenetluses“ sõnadega „või töövaidluskomisjoni menetluses“.</w:t>
      </w:r>
    </w:p>
    <w:p w:rsidR="00993BDF" w:rsidP="000F5605" w:rsidRDefault="00993BDF" w14:paraId="749D051F" w14:textId="46DA72F1">
      <w:pPr>
        <w:pStyle w:val="Loendilik"/>
        <w:tabs>
          <w:tab w:val="left" w:pos="426"/>
        </w:tabs>
        <w:spacing w:after="0" w:line="240" w:lineRule="auto"/>
        <w:ind w:left="0"/>
        <w:jc w:val="both"/>
        <w:rPr>
          <w:rFonts w:ascii="Times New Roman" w:hAnsi="Times New Roman" w:cs="Times New Roman"/>
          <w:sz w:val="24"/>
          <w:szCs w:val="24"/>
        </w:rPr>
      </w:pPr>
    </w:p>
    <w:p w:rsidRPr="0066347F" w:rsidR="00993BDF" w:rsidP="000F5605" w:rsidRDefault="00993BDF" w14:paraId="2DC482C6" w14:textId="0D2B0307">
      <w:pPr>
        <w:pStyle w:val="Loendilik"/>
        <w:tabs>
          <w:tab w:val="left" w:pos="426"/>
        </w:tabs>
        <w:spacing w:after="0" w:line="240" w:lineRule="auto"/>
        <w:ind w:left="0"/>
        <w:jc w:val="both"/>
        <w:rPr>
          <w:rFonts w:ascii="Times New Roman" w:hAnsi="Times New Roman" w:cs="Times New Roman"/>
          <w:b/>
          <w:bCs/>
          <w:sz w:val="24"/>
          <w:szCs w:val="24"/>
        </w:rPr>
      </w:pPr>
      <w:r w:rsidRPr="0066347F">
        <w:rPr>
          <w:rFonts w:ascii="Times New Roman" w:hAnsi="Times New Roman" w:cs="Times New Roman"/>
          <w:b/>
          <w:bCs/>
          <w:sz w:val="24"/>
          <w:szCs w:val="24"/>
        </w:rPr>
        <w:t xml:space="preserve">§ </w:t>
      </w:r>
      <w:r w:rsidR="00C6170C">
        <w:rPr>
          <w:rFonts w:ascii="Times New Roman" w:hAnsi="Times New Roman" w:cs="Times New Roman"/>
          <w:b/>
          <w:bCs/>
          <w:sz w:val="24"/>
          <w:szCs w:val="24"/>
        </w:rPr>
        <w:t>4</w:t>
      </w:r>
      <w:r w:rsidRPr="0066347F">
        <w:rPr>
          <w:rFonts w:ascii="Times New Roman" w:hAnsi="Times New Roman" w:cs="Times New Roman"/>
          <w:b/>
          <w:bCs/>
          <w:sz w:val="24"/>
          <w:szCs w:val="24"/>
        </w:rPr>
        <w:t>. Äriregistri seaduse muutmine</w:t>
      </w:r>
    </w:p>
    <w:p w:rsidR="00993BDF" w:rsidP="000F5605" w:rsidRDefault="00993BDF" w14:paraId="666D229D" w14:textId="03D5BF13">
      <w:pPr>
        <w:pStyle w:val="Loendilik"/>
        <w:tabs>
          <w:tab w:val="left" w:pos="426"/>
        </w:tabs>
        <w:spacing w:after="0" w:line="240" w:lineRule="auto"/>
        <w:ind w:left="0"/>
        <w:jc w:val="both"/>
        <w:rPr>
          <w:rFonts w:ascii="Times New Roman" w:hAnsi="Times New Roman" w:cs="Times New Roman"/>
          <w:sz w:val="24"/>
          <w:szCs w:val="24"/>
        </w:rPr>
      </w:pPr>
    </w:p>
    <w:p w:rsidR="00FD5D60" w:rsidP="00C033CF" w:rsidRDefault="00993BDF" w14:paraId="27301FA8" w14:textId="255F3565">
      <w:pPr>
        <w:pStyle w:val="Loendilik"/>
        <w:tabs>
          <w:tab w:val="left" w:pos="426"/>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Äriregistri seaduse §</w:t>
      </w:r>
      <w:r w:rsidR="0066347F">
        <w:rPr>
          <w:rFonts w:ascii="Times New Roman" w:hAnsi="Times New Roman" w:cs="Times New Roman"/>
          <w:sz w:val="24"/>
          <w:szCs w:val="24"/>
        </w:rPr>
        <w:t xml:space="preserve"> 60 lõi</w:t>
      </w:r>
      <w:r w:rsidR="00582A2D">
        <w:rPr>
          <w:rFonts w:ascii="Times New Roman" w:hAnsi="Times New Roman" w:cs="Times New Roman"/>
          <w:sz w:val="24"/>
          <w:szCs w:val="24"/>
        </w:rPr>
        <w:t>k</w:t>
      </w:r>
      <w:r w:rsidR="0066347F">
        <w:rPr>
          <w:rFonts w:ascii="Times New Roman" w:hAnsi="Times New Roman" w:cs="Times New Roman"/>
          <w:sz w:val="24"/>
          <w:szCs w:val="24"/>
        </w:rPr>
        <w:t xml:space="preserve">e 2 punkti 2 täiendatakse pärast sõna „kriminaalmenetluses“ </w:t>
      </w:r>
      <w:r w:rsidR="0044546F">
        <w:rPr>
          <w:rFonts w:ascii="Times New Roman" w:hAnsi="Times New Roman" w:cs="Times New Roman"/>
          <w:sz w:val="24"/>
          <w:szCs w:val="24"/>
        </w:rPr>
        <w:t xml:space="preserve">tekstiosaga </w:t>
      </w:r>
      <w:r w:rsidR="0066347F">
        <w:rPr>
          <w:rFonts w:ascii="Times New Roman" w:hAnsi="Times New Roman" w:cs="Times New Roman"/>
          <w:sz w:val="24"/>
          <w:szCs w:val="24"/>
        </w:rPr>
        <w:t>„, töövaidluskomisjoni menetluses“.</w:t>
      </w:r>
    </w:p>
    <w:p w:rsidR="00C033CF" w:rsidP="00C033CF" w:rsidRDefault="00C033CF" w14:paraId="476A6987" w14:textId="5B0E8FED">
      <w:pPr>
        <w:pStyle w:val="Loendilik"/>
        <w:tabs>
          <w:tab w:val="left" w:pos="426"/>
        </w:tabs>
        <w:spacing w:after="0" w:line="240" w:lineRule="auto"/>
        <w:ind w:left="0"/>
        <w:jc w:val="both"/>
        <w:rPr>
          <w:ins w:author="Maarja-Liis Lall - JUSTDIGI" w:date="2025-10-29T07:42:04.304Z" w16du:dateUtc="2025-10-29T07:42:04.304Z" w:id="315109359"/>
          <w:rFonts w:ascii="Times New Roman" w:hAnsi="Times New Roman" w:cs="Times New Roman"/>
          <w:sz w:val="24"/>
          <w:szCs w:val="24"/>
        </w:rPr>
      </w:pPr>
      <w:commentRangeStart w:id="745077264"/>
      <w:commentRangeEnd w:id="745077264"/>
      <w:r>
        <w:rPr>
          <w:rStyle w:val="CommentReference"/>
        </w:rPr>
        <w:commentReference w:id="745077264"/>
      </w:r>
    </w:p>
    <w:p w:rsidR="40FF6BF8" w:rsidP="40FF6BF8" w:rsidRDefault="40FF6BF8" w14:paraId="35509508" w14:textId="49CB71AD">
      <w:pPr>
        <w:pStyle w:val="Loendilik"/>
        <w:tabs>
          <w:tab w:val="left" w:leader="none" w:pos="426"/>
        </w:tabs>
        <w:spacing w:after="0" w:line="240" w:lineRule="auto"/>
        <w:ind w:left="0"/>
        <w:jc w:val="both"/>
        <w:rPr>
          <w:ins w:author="Maarja-Liis Lall - JUSTDIGI" w:date="2025-10-29T07:42:04.773Z" w16du:dateUtc="2025-10-29T07:42:04.773Z" w:id="723354670"/>
          <w:rFonts w:ascii="Times New Roman" w:hAnsi="Times New Roman" w:cs="Times New Roman"/>
          <w:sz w:val="24"/>
          <w:szCs w:val="24"/>
        </w:rPr>
      </w:pPr>
    </w:p>
    <w:p w:rsidR="40FF6BF8" w:rsidP="40FF6BF8" w:rsidRDefault="40FF6BF8" w14:paraId="7DE67302" w14:textId="24BBA9F6">
      <w:pPr>
        <w:pStyle w:val="Loendilik"/>
        <w:tabs>
          <w:tab w:val="left" w:leader="none" w:pos="426"/>
        </w:tabs>
        <w:spacing w:after="0" w:line="240" w:lineRule="auto"/>
        <w:ind w:left="0"/>
        <w:jc w:val="both"/>
        <w:rPr>
          <w:rFonts w:ascii="Times New Roman" w:hAnsi="Times New Roman" w:cs="Times New Roman"/>
          <w:sz w:val="24"/>
          <w:szCs w:val="24"/>
        </w:rPr>
      </w:pPr>
    </w:p>
    <w:p w:rsidRPr="00FD5D60" w:rsidR="00FD5D60" w:rsidP="00FD5D60" w:rsidRDefault="00FD5D60" w14:paraId="661221CF" w14:textId="77777777">
      <w:pPr>
        <w:spacing w:after="0" w:line="240" w:lineRule="auto"/>
        <w:jc w:val="both"/>
        <w:rPr>
          <w:rFonts w:ascii="Times New Roman" w:hAnsi="Times New Roman" w:eastAsia="Times New Roman" w:cs="Times New Roman"/>
          <w:sz w:val="24"/>
          <w:szCs w:val="24"/>
          <w:lang w:eastAsia="et-EE"/>
        </w:rPr>
      </w:pPr>
      <w:r w:rsidRPr="00FD5D60">
        <w:rPr>
          <w:rFonts w:ascii="Times New Roman" w:hAnsi="Times New Roman" w:eastAsia="Times New Roman" w:cs="Times New Roman"/>
          <w:sz w:val="24"/>
          <w:szCs w:val="24"/>
          <w:lang w:eastAsia="et-EE"/>
        </w:rPr>
        <w:t>Lauri Hussar</w:t>
      </w:r>
    </w:p>
    <w:p w:rsidRPr="00FD5D60" w:rsidR="00FD5D60" w:rsidP="00FD5D60" w:rsidRDefault="00FD5D60" w14:paraId="60A7DF42" w14:textId="77777777">
      <w:pPr>
        <w:spacing w:after="0" w:line="240" w:lineRule="auto"/>
        <w:jc w:val="both"/>
        <w:rPr>
          <w:rFonts w:ascii="Times New Roman" w:hAnsi="Times New Roman" w:eastAsia="Times New Roman" w:cs="Times New Roman"/>
          <w:sz w:val="24"/>
          <w:szCs w:val="24"/>
          <w:lang w:eastAsia="et-EE"/>
        </w:rPr>
      </w:pPr>
      <w:r w:rsidRPr="00FD5D60">
        <w:rPr>
          <w:rFonts w:ascii="Times New Roman" w:hAnsi="Times New Roman" w:eastAsia="Times New Roman" w:cs="Times New Roman"/>
          <w:sz w:val="24"/>
          <w:szCs w:val="24"/>
          <w:lang w:eastAsia="et-EE"/>
        </w:rPr>
        <w:t>Riigikogu esimees</w:t>
      </w:r>
    </w:p>
    <w:p w:rsidRPr="00FD5D60" w:rsidR="00FD5D60" w:rsidP="00FD5D60" w:rsidRDefault="00FD5D60" w14:paraId="232CD7BF" w14:textId="77777777">
      <w:pPr>
        <w:spacing w:after="0" w:line="240" w:lineRule="auto"/>
        <w:jc w:val="both"/>
        <w:rPr>
          <w:rFonts w:ascii="Times New Roman" w:hAnsi="Times New Roman" w:eastAsia="Times New Roman" w:cs="Times New Roman"/>
          <w:sz w:val="24"/>
          <w:szCs w:val="24"/>
          <w:lang w:eastAsia="et-EE"/>
        </w:rPr>
      </w:pPr>
    </w:p>
    <w:p w:rsidR="00FD5D60" w:rsidP="00FD5D60" w:rsidRDefault="00FD5D60" w14:paraId="4CBD56FF" w14:textId="0A5D7C07">
      <w:pPr>
        <w:pStyle w:val="Vahedeta"/>
        <w:rPr>
          <w:rFonts w:ascii="Times New Roman" w:hAnsi="Times New Roman" w:eastAsia="Times New Roman" w:cs="Times New Roman"/>
          <w:sz w:val="24"/>
          <w:szCs w:val="24"/>
          <w:lang w:eastAsia="et-EE"/>
        </w:rPr>
      </w:pPr>
      <w:r w:rsidRPr="00FD5D60">
        <w:rPr>
          <w:rFonts w:ascii="Times New Roman" w:hAnsi="Times New Roman" w:eastAsia="Times New Roman" w:cs="Times New Roman"/>
          <w:sz w:val="24"/>
          <w:szCs w:val="24"/>
          <w:lang w:eastAsia="et-EE"/>
        </w:rPr>
        <w:t>Tallinn, ………………. 2025. a</w:t>
      </w:r>
    </w:p>
    <w:p w:rsidR="00FD5D60" w:rsidP="00FD5D60" w:rsidRDefault="00FD5D60" w14:paraId="677169FF" w14:textId="57732560">
      <w:pPr>
        <w:pStyle w:val="Vahedeta"/>
        <w:rPr>
          <w:rFonts w:ascii="Times New Roman" w:hAnsi="Times New Roman" w:eastAsia="Times New Roman" w:cs="Times New Roman"/>
          <w:sz w:val="24"/>
          <w:szCs w:val="24"/>
          <w:lang w:eastAsia="et-EE"/>
        </w:rPr>
      </w:pPr>
      <w:r w:rsidRPr="40FF6BF8" w:rsidR="00FD5D60">
        <w:rPr>
          <w:rFonts w:ascii="Times New Roman" w:hAnsi="Times New Roman" w:eastAsia="Times New Roman" w:cs="Times New Roman"/>
          <w:sz w:val="24"/>
          <w:szCs w:val="24"/>
          <w:lang w:eastAsia="et-EE"/>
        </w:rPr>
        <w:t>__________________________________________________________________________</w:t>
      </w:r>
      <w:del w:author="Maarja-Liis Lall - JUSTDIGI" w:date="2025-10-29T07:42:05.897Z" w:id="1043229654">
        <w:r w:rsidRPr="40FF6BF8" w:rsidDel="00FD5D60">
          <w:rPr>
            <w:rFonts w:ascii="Times New Roman" w:hAnsi="Times New Roman" w:eastAsia="Times New Roman" w:cs="Times New Roman"/>
            <w:sz w:val="24"/>
            <w:szCs w:val="24"/>
            <w:lang w:eastAsia="et-EE"/>
          </w:rPr>
          <w:delText>_</w:delText>
        </w:r>
      </w:del>
    </w:p>
    <w:p w:rsidRPr="00512F41" w:rsidR="00512F41" w:rsidP="00512F41" w:rsidRDefault="00512F41" w14:paraId="5C02EB67" w14:textId="003A3D69">
      <w:pPr>
        <w:spacing w:after="0" w:line="240" w:lineRule="auto"/>
        <w:jc w:val="both"/>
        <w:rPr>
          <w:ins w:author="Maarja-Liis Lall - JUSTDIGI" w:date="2025-10-29T07:42:08.726Z" w16du:dateUtc="2025-10-29T07:42:08.726Z" w:id="588776940"/>
          <w:rFonts w:ascii="Times New Roman" w:hAnsi="Times New Roman" w:eastAsia="Times New Roman" w:cs="Times New Roman"/>
          <w:sz w:val="24"/>
          <w:szCs w:val="24"/>
          <w:lang w:eastAsia="et-EE"/>
        </w:rPr>
      </w:pPr>
      <w:r w:rsidRPr="40FF6BF8" w:rsidR="00512F41">
        <w:rPr>
          <w:rFonts w:ascii="Times New Roman" w:hAnsi="Times New Roman" w:eastAsia="Times New Roman" w:cs="Times New Roman"/>
          <w:sz w:val="24"/>
          <w:szCs w:val="24"/>
          <w:lang w:eastAsia="et-EE"/>
        </w:rPr>
        <w:t>Algatab Vabariigi Valitsus ……………….. 2025. a</w:t>
      </w:r>
    </w:p>
    <w:p w:rsidR="40FF6BF8" w:rsidP="40FF6BF8" w:rsidRDefault="40FF6BF8" w14:paraId="51CE25FF" w14:textId="1C5CF1DB">
      <w:pPr>
        <w:spacing w:after="0" w:line="240" w:lineRule="auto"/>
        <w:jc w:val="both"/>
        <w:rPr>
          <w:rFonts w:ascii="Times New Roman" w:hAnsi="Times New Roman" w:eastAsia="Times New Roman" w:cs="Times New Roman"/>
          <w:sz w:val="24"/>
          <w:szCs w:val="24"/>
          <w:lang w:eastAsia="et-EE"/>
        </w:rPr>
      </w:pPr>
    </w:p>
    <w:p w:rsidRPr="002E42E4" w:rsidR="00FD5D60" w:rsidP="00512F41" w:rsidRDefault="00512F41" w14:paraId="7CE97BFE" w14:textId="6574F5AF">
      <w:pPr>
        <w:pStyle w:val="Vahedeta"/>
        <w:rPr>
          <w:rFonts w:ascii="Times New Roman" w:hAnsi="Times New Roman" w:cs="Times New Roman"/>
          <w:sz w:val="24"/>
          <w:szCs w:val="24"/>
        </w:rPr>
      </w:pPr>
      <w:r w:rsidRPr="00512F41">
        <w:rPr>
          <w:rFonts w:ascii="Times New Roman" w:hAnsi="Times New Roman" w:eastAsia="Times New Roman" w:cs="Times New Roman"/>
          <w:sz w:val="24"/>
          <w:szCs w:val="24"/>
          <w:lang w:eastAsia="et-EE"/>
        </w:rPr>
        <w:t>(allkirjastatud digitaalselt)</w:t>
      </w:r>
    </w:p>
    <w:sectPr w:rsidRPr="002E42E4" w:rsidR="00FD5D60" w:rsidSect="00ED12AB">
      <w:footerReference w:type="default" r:id="rId11"/>
      <w:pgSz w:w="11906" w:h="16838" w:orient="portrait"/>
      <w:pgMar w:top="1440" w:right="1440" w:bottom="1440" w:left="1440" w:header="708" w:footer="708" w:gutter="0"/>
      <w:cols w:space="708"/>
      <w:docGrid w:linePitch="360"/>
    </w:sectPr>
  </w:body>
</w:document>
</file>

<file path=word/comments.xml><?xml version="1.0" encoding="utf-8"?>
<w:comments xmlns:w14="http://schemas.microsoft.com/office/word/2010/wordml" xmlns:r="http://schemas.openxmlformats.org/officeDocument/2006/relationships" xmlns:w="http://schemas.openxmlformats.org/wordprocessingml/2006/main">
  <w:comment xmlns:w="http://schemas.openxmlformats.org/wordprocessingml/2006/main" w:initials="MJ" w:author="Maarja-Liis Lall - JUSTDIGI" w:date="10/29/2025 09:42:40" w:id="745077264">
    <w:p xmlns:w14="http://schemas.microsoft.com/office/word/2010/wordml" w:rsidR="16ECBC35" w:rsidRDefault="7D27EF07" w14:paraId="61ED96CD" w14:textId="0805D8C8">
      <w:pPr>
        <w:pStyle w:val="CommentText"/>
      </w:pPr>
      <w:r>
        <w:rPr>
          <w:rStyle w:val="CommentReference"/>
        </w:rPr>
        <w:annotationRef/>
      </w:r>
      <w:r w:rsidRPr="0A99A9EF" w:rsidR="7547AC07">
        <w:t xml:space="preserve">Palume EN lõpp vormistada vastavalt Riigikogu juhatuse 10.04.2014. a otsusega nr 70 kehtestatud eelnõu ja seletuskirja vormistamise juhendile, kättesaadav </w:t>
      </w:r>
      <w:hyperlink xmlns:r="http://schemas.openxmlformats.org/officeDocument/2006/relationships" r:id="R1469e93ce3054745">
        <w:r w:rsidRPr="741EB217" w:rsidR="1CE1783C">
          <w:rPr>
            <w:rStyle w:val="Hyperlink"/>
          </w:rPr>
          <w:t>Eelnõu ja seletuskirja vormistamise juhend.pdf</w:t>
        </w:r>
      </w:hyperlink>
      <w:r w:rsidRPr="0C992AC9" w:rsidR="4F767EBE">
        <w:t xml:space="preserve">, sh on enne Riigikogu esimehe nime 3 tühja rida; pärast sõnasid "Riigikogu esimees" on üks tühi rida, pärast ühtlast joont ei ole tühja rida, üks vaba rida digiallkirja puhul enne rida tekstiga "(allkirjastatud digitaalselt)" </w:t>
      </w:r>
    </w:p>
  </w:comment>
  <w:comment xmlns:w="http://schemas.openxmlformats.org/wordprocessingml/2006/main" w:initials="MJ" w:author="Maarja-Liis Lall - JUSTDIGI" w:date="2025-10-29T10:41:30" w:id="1143382913">
    <w:p xmlns:w14="http://schemas.microsoft.com/office/word/2010/wordml" xmlns:w="http://schemas.openxmlformats.org/wordprocessingml/2006/main" w:rsidR="08C5D5E4" w:rsidRDefault="16866C85" w14:paraId="6387FB5A" w14:textId="56B49192">
      <w:pPr>
        <w:pStyle w:val="CommentText"/>
      </w:pPr>
      <w:r>
        <w:rPr>
          <w:rStyle w:val="CommentReference"/>
        </w:rPr>
        <w:annotationRef/>
      </w:r>
      <w:r w:rsidRPr="3B0E6F4F" w:rsidR="6FB99D94">
        <w:t>Hetkel ei ole NT stiili mõttes hea näide, kui kolmes punktis on sulgudesse pandud ühendav termin. Palun kaaluge, kas näiteks täiendada paragrahvi lg-ga 1.1, kus on siis kirjas, et individuaalseks töövaidluseks loetakse käesoleva seaduse tähenduses lg 1 p-des 1-2.1 sätestatud vaidlusi ja kollektiivseks töövaidluseks lõike 1 p-s 3 nimetatud vaidlust. Sellisel juhul siis olemasolevatest punktidest eemaldada viide sellele, et millise töövaidlusena seda kvalifitseeritakse.</w:t>
      </w:r>
    </w:p>
  </w:comment>
  <w:comment xmlns:w="http://schemas.openxmlformats.org/wordprocessingml/2006/main" w:initials="MJ" w:author="Maarja-Liis Lall - JUSTDIGI" w:date="2025-10-29T11:45:27" w:id="1172910573">
    <w:p xmlns:w14="http://schemas.microsoft.com/office/word/2010/wordml" xmlns:w="http://schemas.openxmlformats.org/wordprocessingml/2006/main" w:rsidR="7F1F89BC" w:rsidRDefault="1685714C" w14:paraId="5FA7A75C" w14:textId="673D141D">
      <w:pPr>
        <w:pStyle w:val="CommentText"/>
      </w:pPr>
      <w:r>
        <w:rPr>
          <w:rStyle w:val="CommentReference"/>
        </w:rPr>
        <w:annotationRef/>
      </w:r>
      <w:r w:rsidRPr="04D6A0DF" w:rsidR="37EEECD9">
        <w:t>Parem oleks "lõikes 1 asendatakse tekstiosa "avalduse menetlusse võtmiseni" tekstiosaga "käesoleva seaduse § 37 lõikes 3 vastaspoolele nõude tunnistamiseks ning vastuväidete, tõendite, taotluste ja vastunõude esitamiseks määratud tähtaja lõpuni".</w:t>
      </w:r>
    </w:p>
  </w:comment>
  <w:comment xmlns:w="http://schemas.openxmlformats.org/wordprocessingml/2006/main" w:initials="MJ" w:author="Maarja-Liis Lall - JUSTDIGI" w:date="2025-10-29T12:15:09" w:id="1517972566">
    <w:p xmlns:w14="http://schemas.microsoft.com/office/word/2010/wordml" xmlns:w="http://schemas.openxmlformats.org/wordprocessingml/2006/main" w:rsidR="1F920737" w:rsidRDefault="01EF6FC3" w14:paraId="3FF1CE7B" w14:textId="45ED23B7">
      <w:pPr>
        <w:pStyle w:val="CommentText"/>
      </w:pPr>
      <w:r>
        <w:rPr>
          <w:rStyle w:val="CommentReference"/>
        </w:rPr>
        <w:annotationRef/>
      </w:r>
      <w:r w:rsidRPr="65AA22C0" w:rsidR="052939DD">
        <w:t>lisatud puuduolev tühi rida</w:t>
      </w:r>
    </w:p>
  </w:comment>
  <w:comment xmlns:w="http://schemas.openxmlformats.org/wordprocessingml/2006/main" w:initials="MJ" w:author="Maarja-Liis Lall - JUSTDIGI" w:date="10/29/2025 12:18:26" w:id="336807930">
    <w:p xmlns:w14="http://schemas.microsoft.com/office/word/2010/wordml" w:rsidR="494CE98C" w:rsidRDefault="35B56036" w14:paraId="284A27B5" w14:textId="48776C69">
      <w:pPr>
        <w:pStyle w:val="CommentText"/>
      </w:pPr>
      <w:r>
        <w:rPr>
          <w:rStyle w:val="CommentReference"/>
        </w:rPr>
        <w:annotationRef/>
      </w:r>
      <w:r w:rsidRPr="159ACADF" w:rsidR="3AE0B457">
        <w:t>Punkti asemel semikoolon, kuna normis loetelu jätkub.</w:t>
      </w:r>
    </w:p>
  </w:comment>
  <w:comment xmlns:w="http://schemas.openxmlformats.org/wordprocessingml/2006/main" w:initials="MJ" w:author="Maarja-Liis Lall - JUSTDIGI" w:date="2025-10-29T13:10:00" w:id="1370315023">
    <w:p xmlns:w14="http://schemas.microsoft.com/office/word/2010/wordml" xmlns:w="http://schemas.openxmlformats.org/wordprocessingml/2006/main" w:rsidR="41F4841C" w:rsidRDefault="6A560DFA" w14:paraId="2656D6D2" w14:textId="09DEBA45">
      <w:pPr>
        <w:pStyle w:val="CommentText"/>
      </w:pPr>
      <w:r>
        <w:rPr>
          <w:rStyle w:val="CommentReference"/>
        </w:rPr>
        <w:annotationRef/>
      </w:r>
      <w:r w:rsidRPr="3398C0BA" w:rsidR="2DDF92AB">
        <w:t xml:space="preserve">Palume EN vormistada vastavalt Riigikogu juhatuse 10.04.2014. a otsusega nr 70 kehtestatud eelnõu ja seletuskirja vormistamise juhendile, kättesaadav </w:t>
      </w:r>
      <w:hyperlink xmlns:r="http://schemas.openxmlformats.org/officeDocument/2006/relationships" r:id="Recc3909142c8462f">
        <w:r w:rsidRPr="606F95FC" w:rsidR="77BBEB74">
          <w:rPr>
            <w:rStyle w:val="Hyperlink"/>
          </w:rPr>
          <w:t>Eelnõu ja seletuskirja vormistamise juhend.pdf</w:t>
        </w:r>
      </w:hyperlink>
      <w:r w:rsidRPr="7FA455D0" w:rsidR="311C1772">
        <w:t>, sh:</w:t>
      </w:r>
    </w:p>
    <w:p xmlns:w14="http://schemas.microsoft.com/office/word/2010/wordml" xmlns:w="http://schemas.openxmlformats.org/wordprocessingml/2006/main" w:rsidR="0E30B30F" w:rsidRDefault="62F0139D" w14:paraId="6BF4579E" w14:textId="4695CA55">
      <w:pPr>
        <w:pStyle w:val="CommentText"/>
      </w:pPr>
      <w:r w:rsidRPr="62688054" w:rsidR="4762B75A">
        <w:t>1) veerised seadistada vasakul 3 cm, üleval, all, paremal 2 cm;</w:t>
      </w:r>
    </w:p>
    <w:p xmlns:w14="http://schemas.microsoft.com/office/word/2010/wordml" xmlns:w="http://schemas.openxmlformats.org/wordprocessingml/2006/main" w:rsidR="0F97C469" w:rsidRDefault="5433B68C" w14:paraId="6FE961A3" w14:textId="1FB43788">
      <w:pPr>
        <w:pStyle w:val="CommentText"/>
      </w:pPr>
      <w:r w:rsidRPr="40190D11" w:rsidR="7E36EDF1">
        <w:t>2) leheküljenumbrid peavad olema jaluses keskel), palume vormistada Times New Roman 12 pt.</w:t>
      </w:r>
    </w:p>
    <w:p xmlns:w14="http://schemas.microsoft.com/office/word/2010/wordml" xmlns:w="http://schemas.openxmlformats.org/wordprocessingml/2006/main" w:rsidR="32F1A253" w:rsidRDefault="14DA72BA" w14:paraId="4BC7FB7E" w14:textId="26E52602">
      <w:pPr>
        <w:pStyle w:val="CommentText"/>
      </w:pPr>
    </w:p>
  </w:comment>
  <w:comment xmlns:w="http://schemas.openxmlformats.org/wordprocessingml/2006/main" w:initials="MJ" w:author="Maarja-Liis Lall - JUSTDIGI" w:date="2025-10-29T13:13:28" w:id="1245174024">
    <w:p xmlns:w14="http://schemas.microsoft.com/office/word/2010/wordml" xmlns:w="http://schemas.openxmlformats.org/wordprocessingml/2006/main" w:rsidR="7FD128A5" w:rsidRDefault="76C6075F" w14:paraId="7292462E" w14:textId="74DE7DFB">
      <w:pPr>
        <w:pStyle w:val="CommentText"/>
      </w:pPr>
      <w:r>
        <w:rPr>
          <w:rStyle w:val="CommentReference"/>
        </w:rPr>
        <w:annotationRef/>
      </w:r>
      <w:r w:rsidRPr="02AABABD" w:rsidR="5BF48F57">
        <w:t>üleliigne tühik eemaldatud</w:t>
      </w:r>
    </w:p>
  </w:comment>
  <w:comment xmlns:w="http://schemas.openxmlformats.org/wordprocessingml/2006/main" w:initials="MJ" w:author="Maarja-Liis Lall - JUSTDIGI" w:date="2025-10-29T13:13:40" w:id="1163592902">
    <w:p xmlns:w14="http://schemas.microsoft.com/office/word/2010/wordml" xmlns:w="http://schemas.openxmlformats.org/wordprocessingml/2006/main" w:rsidR="0200089D" w:rsidRDefault="09BBFF8B" w14:paraId="74D69B91" w14:textId="654FB4DE">
      <w:pPr>
        <w:pStyle w:val="CommentText"/>
      </w:pPr>
      <w:r>
        <w:rPr>
          <w:rStyle w:val="CommentReference"/>
        </w:rPr>
        <w:annotationRef/>
      </w:r>
      <w:r w:rsidRPr="097E3D0A" w:rsidR="45B3ED70">
        <w:t>üleliigne tühik eemaldatud</w:t>
      </w:r>
    </w:p>
  </w:comment>
  <w:comment xmlns:w="http://schemas.openxmlformats.org/wordprocessingml/2006/main" w:initials="MJ" w:author="Maarja-Liis Lall - JUSTDIGI" w:date="2025-10-29T13:13:54" w:id="1084773587">
    <w:p xmlns:w14="http://schemas.microsoft.com/office/word/2010/wordml" xmlns:w="http://schemas.openxmlformats.org/wordprocessingml/2006/main" w:rsidR="6E1E24A7" w:rsidRDefault="41306312" w14:paraId="2C266581" w14:textId="47AD18D1">
      <w:pPr>
        <w:pStyle w:val="CommentText"/>
      </w:pPr>
      <w:r>
        <w:rPr>
          <w:rStyle w:val="CommentReference"/>
        </w:rPr>
        <w:annotationRef/>
      </w:r>
      <w:r w:rsidRPr="348CFC69" w:rsidR="7CBC98C8">
        <w:t>üleliigne tühik eemaldatud</w:t>
      </w:r>
    </w:p>
  </w:comment>
  <w:comment xmlns:w="http://schemas.openxmlformats.org/wordprocessingml/2006/main" w:initials="MJ" w:author="Maarja-Liis Lall - JUSTDIGI" w:date="2025-11-05T16:43:49" w:id="1259331786">
    <w:p xmlns:w14="http://schemas.microsoft.com/office/word/2010/wordml" xmlns:w="http://schemas.openxmlformats.org/wordprocessingml/2006/main" w:rsidR="6B4EE783" w:rsidRDefault="7559DBCC" w14:paraId="6594254E" w14:textId="01CF1140">
      <w:pPr>
        <w:pStyle w:val="CommentText"/>
      </w:pPr>
      <w:r>
        <w:rPr>
          <w:rStyle w:val="CommentReference"/>
        </w:rPr>
        <w:annotationRef/>
      </w:r>
      <w:r w:rsidRPr="4C9B3241" w:rsidR="5F9966ED">
        <w:t>muutmiskäsu ja uue sätte sõnastuse vahel pole tühja rida</w:t>
      </w:r>
    </w:p>
  </w:comment>
  <w:comment xmlns:w="http://schemas.openxmlformats.org/wordprocessingml/2006/main" w:initials="MJ" w:author="Maarja-Liis Lall - JUSTDIGI" w:date="2025-11-10T14:05:40" w:id="68822254">
    <w:p xmlns:w14="http://schemas.microsoft.com/office/word/2010/wordml" xmlns:w="http://schemas.openxmlformats.org/wordprocessingml/2006/main" w:rsidR="210112F9" w:rsidRDefault="48843901" w14:paraId="75487C4C" w14:textId="6F1FFF0D">
      <w:pPr>
        <w:pStyle w:val="CommentText"/>
      </w:pPr>
      <w:r>
        <w:rPr>
          <w:rStyle w:val="CommentReference"/>
        </w:rPr>
        <w:annotationRef/>
      </w:r>
      <w:r w:rsidRPr="5DCE5700" w:rsidR="15D7277B">
        <w:t>Palume kaaluda kas sätte pealkiri muuta mitmusesse, sest põhimõtteid on rohkem kui üks seal paragrahvis.</w:t>
      </w:r>
    </w:p>
  </w:comment>
  <w:comment xmlns:w="http://schemas.openxmlformats.org/wordprocessingml/2006/main" w:initials="MJ" w:author="Maarja-Liis Lall - JUSTDIGI" w:date="2025-11-10T14:33:22" w:id="1767079015">
    <w:p xmlns:w14="http://schemas.microsoft.com/office/word/2010/wordml" xmlns:w="http://schemas.openxmlformats.org/wordprocessingml/2006/main" w:rsidR="6B2782EA" w:rsidRDefault="3039DC9B" w14:paraId="3F99BE5E" w14:textId="1D52558D">
      <w:pPr>
        <w:pStyle w:val="CommentText"/>
      </w:pPr>
      <w:r>
        <w:rPr>
          <w:rStyle w:val="CommentReference"/>
        </w:rPr>
        <w:annotationRef/>
      </w:r>
      <w:r w:rsidRPr="5361DC2A" w:rsidR="2E044386">
        <w:t>Selle lause tähendust ei ole seletuskirjas selgitatud ning jääb ebaselgeks. Kui vastutus seisneb selles, et TVK võib otsustada, kas istung edasi lükata või mitte v avaldaja puhul jätta av läbi vt-ta, siis see ongi juba vastutus. Valetõlke eest kriminaalõigusliku vastutuse näeb ette KarS § 321 lg 1, kus on selgelt kirjas, et tõlgi poolt teadvalt valesti tõlkimise eest on ette nähtud vastutus. Palume kaaluda, kas see lause eemaldada eelnõust või siis seletuskirjas täpsustada, mis selle all mõeldud on. Kriminaalõiguslikku vastutust kindlasti siin sätestada ei saa.</w:t>
      </w:r>
    </w:p>
  </w:comment>
  <w:comment xmlns:w="http://schemas.openxmlformats.org/wordprocessingml/2006/main" w:initials="MJ" w:author="Maarja-Liis Lall - JUSTDIGI" w:date="2025-11-10T14:34:41" w:id="793495447">
    <w:p xmlns:w14="http://schemas.microsoft.com/office/word/2010/wordml" xmlns:w="http://schemas.openxmlformats.org/wordprocessingml/2006/main" w:rsidR="2A4CF7EC" w:rsidRDefault="68F08059" w14:paraId="23198F49" w14:textId="712E0B67">
      <w:pPr>
        <w:pStyle w:val="CommentText"/>
      </w:pPr>
      <w:r>
        <w:rPr>
          <w:rStyle w:val="CommentReference"/>
        </w:rPr>
        <w:annotationRef/>
      </w:r>
      <w:r w:rsidRPr="7318A0F0" w:rsidR="375FBBCF">
        <w:t>Valetõlkele sundmise osas on sanktsioonisäte KarS § 322.</w:t>
      </w:r>
    </w:p>
  </w:comment>
  <w:comment xmlns:w="http://schemas.openxmlformats.org/wordprocessingml/2006/main" w:initials="MJ" w:author="Maarja-Liis Lall - JUSTDIGI" w:date="2025-11-10T14:37:07" w:id="1930453782">
    <w:p xmlns:w14="http://schemas.microsoft.com/office/word/2010/wordml" xmlns:w="http://schemas.openxmlformats.org/wordprocessingml/2006/main" w:rsidR="6390E4CE" w:rsidRDefault="0DE62A31" w14:paraId="37D95284" w14:textId="3E978AA2">
      <w:pPr>
        <w:pStyle w:val="CommentText"/>
      </w:pPr>
      <w:r>
        <w:rPr>
          <w:rStyle w:val="CommentReference"/>
        </w:rPr>
        <w:annotationRef/>
      </w:r>
      <w:r w:rsidRPr="1C8494F8" w:rsidR="09511AB2">
        <w:t>Palume seletuskirjas tuua näide, mis see mõjuv põhjus võiks olla. TsMS-is mõjuva põhjuse defineerib TsMS § 422.</w:t>
      </w:r>
    </w:p>
  </w:comment>
  <w:comment xmlns:w="http://schemas.openxmlformats.org/wordprocessingml/2006/main" w:initials="MJ" w:author="Maarja-Liis Lall - JUSTDIGI" w:date="2025-11-10T14:38:54" w:id="1344851620">
    <w:p xmlns:w14="http://schemas.microsoft.com/office/word/2010/wordml" xmlns:w="http://schemas.openxmlformats.org/wordprocessingml/2006/main" w:rsidR="1A1605FA" w:rsidRDefault="7FB57A6F" w14:paraId="18B38DB7" w14:textId="0F5478D6">
      <w:pPr>
        <w:pStyle w:val="CommentText"/>
      </w:pPr>
      <w:r>
        <w:rPr>
          <w:rStyle w:val="CommentReference"/>
        </w:rPr>
        <w:annotationRef/>
      </w:r>
      <w:r w:rsidRPr="130AA030" w:rsidR="50E737D3">
        <w:t>Kas siin on ka mõeldud, et mõjuval põhjusel? Siis tuleks EN täpsustada.</w:t>
      </w:r>
    </w:p>
    <w:p xmlns:w14="http://schemas.microsoft.com/office/word/2010/wordml" xmlns:w="http://schemas.openxmlformats.org/wordprocessingml/2006/main" w:rsidR="2608129F" w:rsidRDefault="5826C08C" w14:paraId="318E95E6" w14:textId="089834EE">
      <w:pPr>
        <w:pStyle w:val="CommentText"/>
      </w:pPr>
    </w:p>
    <w:p xmlns:w14="http://schemas.microsoft.com/office/word/2010/wordml" xmlns:w="http://schemas.openxmlformats.org/wordprocessingml/2006/main" w:rsidR="5CF2A342" w:rsidRDefault="5A99BBD0" w14:paraId="4C471BF5" w14:textId="336D546A">
      <w:pPr>
        <w:pStyle w:val="CommentText"/>
      </w:pPr>
      <w:r w:rsidRPr="15F15377" w:rsidR="27211275">
        <w:t>NT "Kui pool ei leia istungile tõlki või tõlk ei saa istungil osaleda mõjuval põhjusel, võib ..."</w:t>
      </w:r>
    </w:p>
  </w:comment>
  <w:comment xmlns:w="http://schemas.openxmlformats.org/wordprocessingml/2006/main" w:initials="MJ" w:author="Maarja-Liis Lall - JUSTDIGI" w:date="2025-11-10T17:13:39" w:id="2025860995">
    <w:p xmlns:w14="http://schemas.microsoft.com/office/word/2010/wordml" xmlns:w="http://schemas.openxmlformats.org/wordprocessingml/2006/main" w:rsidR="39A72EE8" w:rsidRDefault="4CD3462F" w14:paraId="1FD2995F" w14:textId="3D25E891">
      <w:pPr>
        <w:pStyle w:val="CommentText"/>
      </w:pPr>
      <w:r>
        <w:rPr>
          <w:rStyle w:val="CommentReference"/>
        </w:rPr>
        <w:annotationRef/>
      </w:r>
      <w:r w:rsidRPr="5A3FC670" w:rsidR="015FB9F2">
        <w:t>See liiga avar määratlus ega vasta sätte eeskujuks olnud KS §-le 45. Vt kooskõlastuskirja märkust täpsemalt.</w:t>
      </w:r>
    </w:p>
  </w:comment>
  <w:comment xmlns:w="http://schemas.openxmlformats.org/wordprocessingml/2006/main" w:initials="MJ" w:author="Maarja-Liis Lall - JUSTDIGI" w:date="2025-11-10T19:04:47" w:id="528853022">
    <w:p xmlns:w14="http://schemas.microsoft.com/office/word/2010/wordml" xmlns:w="http://schemas.openxmlformats.org/wordprocessingml/2006/main" w:rsidR="77BF60F8" w:rsidRDefault="14CE567E" w14:paraId="52DB2460" w14:textId="6D27DF1C">
      <w:pPr>
        <w:pStyle w:val="CommentText"/>
      </w:pPr>
      <w:r>
        <w:rPr>
          <w:rStyle w:val="CommentReference"/>
        </w:rPr>
        <w:annotationRef/>
      </w:r>
      <w:r w:rsidRPr="32B22C3A" w:rsidR="188907F2">
        <w:t>See norm ei sätesta tagajärge, mis varasemalt oli normis reguleeritud, st et esindusõiguse puudumisel ei lubata isikul menetluses osaleda. Samuti, TsMS esindusõiguse kontroll hõlmab rohkemaid sätteid, kui ainult TsMS § 221, mida võiks ka olla põhjendatud kohaldada, nt volituse lõppemisega seonduv, mitme lepingulise esindaja õigus jne.</w:t>
      </w:r>
    </w:p>
  </w:comment>
  <w:comment xmlns:w="http://schemas.openxmlformats.org/wordprocessingml/2006/main" w:initials="MJ" w:author="Maarja-Liis Lall - JUSTDIGI" w:date="2025-11-10T20:03:51" w:id="1938238516">
    <w:p xmlns:w14="http://schemas.microsoft.com/office/word/2010/wordml" xmlns:w="http://schemas.openxmlformats.org/wordprocessingml/2006/main" w:rsidR="5889F7FC" w:rsidRDefault="48B3962F" w14:paraId="6D7A2291" w14:textId="53EE3A88">
      <w:pPr>
        <w:pStyle w:val="CommentText"/>
      </w:pPr>
      <w:r>
        <w:rPr>
          <w:rStyle w:val="CommentReference"/>
        </w:rPr>
        <w:annotationRef/>
      </w:r>
      <w:r w:rsidRPr="32C0108D" w:rsidR="6DE543D6">
        <w:t>TVK peaks ka saama küsida eelotsust EK-lt, seega see ka vajalik.</w:t>
      </w:r>
    </w:p>
  </w:comment>
  <w:comment xmlns:w="http://schemas.openxmlformats.org/wordprocessingml/2006/main" w:initials="MJ" w:author="Maarja-Liis Lall - JUSTDIGI" w:date="2025-11-10T20:04:19" w:id="1535239041">
    <w:p xmlns:w14="http://schemas.microsoft.com/office/word/2010/wordml" xmlns:w="http://schemas.openxmlformats.org/wordprocessingml/2006/main" w:rsidR="1E4846D5" w:rsidRDefault="1AA7D2DD" w14:paraId="6B3D2647" w14:textId="634EF9CF">
      <w:pPr>
        <w:pStyle w:val="CommentText"/>
      </w:pPr>
      <w:r>
        <w:rPr>
          <w:rStyle w:val="CommentReference"/>
        </w:rPr>
        <w:annotationRef/>
      </w:r>
      <w:r w:rsidRPr="1A48FFC6" w:rsidR="6ED5D53F">
        <w:t>see siis ka</w:t>
      </w:r>
    </w:p>
  </w:comment>
  <w:comment xmlns:w="http://schemas.openxmlformats.org/wordprocessingml/2006/main" w:initials="MJ" w:author="Maarja-Liis Lall - JUSTDIGI" w:date="2025-11-11T09:40:44" w:id="338730959">
    <w:p xmlns:w14="http://schemas.microsoft.com/office/word/2010/wordml" xmlns:w="http://schemas.openxmlformats.org/wordprocessingml/2006/main" w:rsidR="700E8F2B" w:rsidRDefault="573266D0" w14:paraId="328962FA" w14:textId="573BB6E0">
      <w:pPr>
        <w:pStyle w:val="CommentText"/>
      </w:pPr>
      <w:r>
        <w:rPr>
          <w:rStyle w:val="CommentReference"/>
        </w:rPr>
        <w:annotationRef/>
      </w:r>
      <w:r w:rsidRPr="4206D305" w:rsidR="0DA38150">
        <w:t>TsMS § 20 lg 1: Kui eelmine kohtukoosseis on kogunud ja uurinud tõendeid, ei pea uus koosseis seda kordama, kui pooled seda ei taotle.</w:t>
      </w:r>
    </w:p>
    <w:p xmlns:w14="http://schemas.microsoft.com/office/word/2010/wordml" xmlns:w="http://schemas.openxmlformats.org/wordprocessingml/2006/main" w:rsidR="429E7DF2" w:rsidRDefault="33B4546B" w14:paraId="09C40285" w14:textId="3D5C4099">
      <w:pPr>
        <w:pStyle w:val="CommentText"/>
      </w:pPr>
    </w:p>
    <w:p xmlns:w14="http://schemas.microsoft.com/office/word/2010/wordml" xmlns:w="http://schemas.openxmlformats.org/wordprocessingml/2006/main" w:rsidR="1B4CBF92" w:rsidRDefault="12EFDCAA" w14:paraId="41159694" w14:textId="74E413FA">
      <w:pPr>
        <w:pStyle w:val="CommentText"/>
      </w:pPr>
      <w:r w:rsidRPr="0FFB6CE1" w:rsidR="0729ED6C">
        <w:t>Asja peaks siiski algusest peale arutama, kuid menetlustoiminguid ei pea kordama.</w:t>
      </w:r>
    </w:p>
    <w:p xmlns:w14="http://schemas.microsoft.com/office/word/2010/wordml" xmlns:w="http://schemas.openxmlformats.org/wordprocessingml/2006/main" w:rsidR="561EBBB3" w:rsidRDefault="6F001443" w14:paraId="6062EC53" w14:textId="1ED18950">
      <w:pPr>
        <w:pStyle w:val="CommentText"/>
      </w:pPr>
    </w:p>
    <w:p xmlns:w14="http://schemas.microsoft.com/office/word/2010/wordml" xmlns:w="http://schemas.openxmlformats.org/wordprocessingml/2006/main" w:rsidR="7CE75FA8" w:rsidRDefault="1F8C3B59" w14:paraId="373A113A" w14:textId="589C8A78">
      <w:pPr>
        <w:pStyle w:val="CommentText"/>
      </w:pPr>
      <w:r w:rsidRPr="2FF35ECF" w:rsidR="0423706A">
        <w:t>Komm vlj: Lõike 1 mõtteks on, et uus kohtunik peab asja sisulisel läbivaatamisel saama hinnata kõiki asjas esitatud tõendeid ja tuvastada ise kõik asja lahendamiseks vajalikud asjaolud; asja algusest peale arutamine ei tähenda, et uuesti tuleb läbi viia eelmenetlus. [842] Asja läbivaatamine algab pärast eelmenetlust, seega ei tule korrata ettevalmistava ega eelmenetluse toiminguid. Samuti jäävad sel juhul kehtima kõik poolte esitatud väited. [843] Kui tõendeid poolte nõusolekul uuesti ei koguta ega uurita, saab vahetunud kohtukoosseis või selle liige otsuse langetamiseks vajaliku info tõendi uurimise protokollist. [844] Ka Euroopa Inimõiguste Kohus on leidnud, et kohtukoosseisu vahetumine menetluse ajal ei ole vastuolus õiglase õigusemõistmise garantiidega. Sellisel juhul on võimalik tagada ar</w:t>
      </w:r>
      <w:r w:rsidRPr="2FF35ECF" w:rsidR="0423706A">
        <w:t>tikli 6 lg 1 nõudeid nt viisil, et uuele kohtunikule tehakse kättesaadavaks eelmise kohtuniku märkmed tunnistaja usaldusväärsuse kohta või kuulatakse uuesti üle olulised tunnistajad olulistes küsimustes.[845]</w:t>
      </w:r>
    </w:p>
    <w:p xmlns:w14="http://schemas.microsoft.com/office/word/2010/wordml" xmlns:w="http://schemas.openxmlformats.org/wordprocessingml/2006/main" w:rsidR="4DA1BFED" w:rsidRDefault="6DF8D010" w14:paraId="56354FA3" w14:textId="7DA2A0BB">
      <w:pPr>
        <w:pStyle w:val="CommentText"/>
      </w:pPr>
    </w:p>
    <w:p xmlns:w14="http://schemas.microsoft.com/office/word/2010/wordml" xmlns:w="http://schemas.openxmlformats.org/wordprocessingml/2006/main" w:rsidR="13ABA312" w:rsidRDefault="01D527C7" w14:paraId="1AE76250" w14:textId="7BCA81D3">
      <w:pPr>
        <w:pStyle w:val="CommentText"/>
      </w:pPr>
      <w:r w:rsidRPr="4AA543F5" w:rsidR="78573C9E">
        <w:t>Kui uus kohtunik leiab, et eelmenetlus on puudulik, mh kui poolte seisukohad ei ole talle arusaadavad või varem ei ole pooltega õiguse kohaldamist ja tõendamiskoormuse jaotust piisavalt arutatud, saab ta eelmenetluse uuendada [846] ning täita uuesti kvalifitseerimis- ja selgitamiskohustust [847] . Uuele eelmenetlusele järgneval asja sisulisel arutamisel võib kerkida ka vajadus korrata tõendite uurimist. Seda eelkõige siis, kui tõendite juures tuleb hinnata ka aspekte, mis protokollist ei nähtu, [848] või kui uus kohtunik annab tõendile teistsuguse hinnangu võrreldes protokollist nähtuva eelmise kohtuniku hinnanguga. [849] Otsuse saab uus kohtunik teha, kui asja on tema arvates arutatud ammendavalt (§ 435 lg 1). Kui asjas on peetud asja arutamiseks kohtuistung, tuleb seda vähemasti üldjuhul korrata. Pool</w:t>
      </w:r>
      <w:r w:rsidRPr="4AA543F5" w:rsidR="78573C9E">
        <w:t>tele tuleb kohtuniku asendamisel tagada kindlasti ka võimalus esitada kohtuniku vastu taandusavaldus. [850] Kohtuniku asendamine ei tähenda, et pooled peaksid saama võimaluse esitada hilinenud taotlusi või esitada juba lahendatud taotlusi uuesti. [851]</w:t>
      </w:r>
    </w:p>
    <w:p xmlns:w14="http://schemas.microsoft.com/office/word/2010/wordml" xmlns:w="http://schemas.openxmlformats.org/wordprocessingml/2006/main" w:rsidR="0ED27722" w:rsidRDefault="6EF2AC13" w14:paraId="686D8DA8" w14:textId="1E515CFD">
      <w:pPr>
        <w:pStyle w:val="CommentText"/>
      </w:pPr>
    </w:p>
  </w:comment>
  <w:comment xmlns:w="http://schemas.openxmlformats.org/wordprocessingml/2006/main" w:initials="MJ" w:author="Maarja-Liis Lall - JUSTDIGI" w:date="2025-11-11T09:45:04" w:id="370587793">
    <w:p xmlns:w14="http://schemas.microsoft.com/office/word/2010/wordml" xmlns:w="http://schemas.openxmlformats.org/wordprocessingml/2006/main" w:rsidR="63AA4C60" w:rsidRDefault="653033AA" w14:paraId="14731359" w14:textId="3025EB6E">
      <w:pPr>
        <w:pStyle w:val="CommentText"/>
      </w:pPr>
      <w:r>
        <w:rPr>
          <w:rStyle w:val="CommentReference"/>
        </w:rPr>
        <w:annotationRef/>
      </w:r>
      <w:r w:rsidRPr="0709A432" w:rsidR="36DE5F38">
        <w:t>kas lihtsalt takistatud on piisav. Kas ehk peaks olema "püsivalt" või "mõjuval põhjusel" takistatud, st nt kui isik haigestub pikemaajaliselt v nt kolib välismaale v esineb muu aasjaolu, mille kohaselt ei vasta nt TvLS § 8 nõuetele</w:t>
      </w:r>
    </w:p>
  </w:comment>
  <w:comment xmlns:w="http://schemas.openxmlformats.org/wordprocessingml/2006/main" w:initials="MJ" w:author="Maarja-Liis Lall - JUSTDIGI" w:date="2025-11-11T10:44:49" w:id="1666004965">
    <w:p xmlns:w14="http://schemas.microsoft.com/office/word/2010/wordml" xmlns:w="http://schemas.openxmlformats.org/wordprocessingml/2006/main" w:rsidR="4114EA83" w:rsidRDefault="2A6F669D" w14:paraId="5FB01E6C" w14:textId="2D47938D">
      <w:pPr>
        <w:pStyle w:val="CommentText"/>
      </w:pPr>
      <w:r>
        <w:rPr>
          <w:rStyle w:val="CommentReference"/>
        </w:rPr>
        <w:annotationRef/>
      </w:r>
      <w:r w:rsidRPr="4ED38337" w:rsidR="2A309177">
        <w:t>Vt selles osas SK märkusi. Kas mitte TvLS § 63 alusel ei tee TVK omal algatusel kandeid jõustunud lahendi alusel?</w:t>
      </w:r>
    </w:p>
  </w:comment>
  <w:comment xmlns:w="http://schemas.openxmlformats.org/wordprocessingml/2006/main" w:initials="MJ" w:author="Maarja-Liis Lall - JUSTDIGI" w:date="2025-11-11T11:19:58" w:id="156492030">
    <w:p xmlns:w14="http://schemas.microsoft.com/office/word/2010/wordml" xmlns:w="http://schemas.openxmlformats.org/wordprocessingml/2006/main" w:rsidR="4DB1D767" w:rsidRDefault="2F0BED58" w14:paraId="17C840E9" w14:textId="36B969A8">
      <w:pPr>
        <w:pStyle w:val="CommentText"/>
      </w:pPr>
      <w:r>
        <w:rPr>
          <w:rStyle w:val="CommentReference"/>
        </w:rPr>
        <w:annotationRef/>
      </w:r>
      <w:r w:rsidRPr="5201ED8A" w:rsidR="5101F5D2">
        <w:t>Kuigi JDM ei toeta loobumise regulatsiooni, märgime, et loobumiseks esitatakse avaldus, mitte ei tehta loobumist teatavaks.</w:t>
      </w:r>
    </w:p>
  </w:comment>
  <w:comment xmlns:w="http://schemas.openxmlformats.org/wordprocessingml/2006/main" w:initials="MJ" w:author="Maarja-Liis Lall - JUSTDIGI" w:date="2025-11-11T11:21:24" w:id="436334043">
    <w:p xmlns:w14="http://schemas.microsoft.com/office/word/2010/wordml" xmlns:w="http://schemas.openxmlformats.org/wordprocessingml/2006/main" w:rsidR="18FD9096" w:rsidRDefault="21E1BF15" w14:paraId="5D7D21D4" w14:textId="1F95414D">
      <w:pPr>
        <w:pStyle w:val="CommentText"/>
      </w:pPr>
      <w:r>
        <w:rPr>
          <w:rStyle w:val="CommentReference"/>
        </w:rPr>
        <w:annotationRef/>
      </w:r>
      <w:r w:rsidRPr="58282E51" w:rsidR="73F306ED">
        <w:t>Nõudest loobumise avaldus?</w:t>
      </w:r>
    </w:p>
  </w:comment>
  <w:comment xmlns:w="http://schemas.openxmlformats.org/wordprocessingml/2006/main" w:initials="MJ" w:author="Maarja-Liis Lall - JUSTDIGI" w:date="2025-11-11T13:10:11" w:id="549442263">
    <w:p xmlns:w14="http://schemas.microsoft.com/office/word/2010/wordml" xmlns:w="http://schemas.openxmlformats.org/wordprocessingml/2006/main" w:rsidR="5ADFE737" w:rsidRDefault="7FD6F739" w14:paraId="3E9F6FBA" w14:textId="7BC126BD">
      <w:pPr>
        <w:pStyle w:val="CommentText"/>
      </w:pPr>
      <w:r>
        <w:rPr>
          <w:rStyle w:val="CommentReference"/>
        </w:rPr>
        <w:annotationRef/>
      </w:r>
      <w:r w:rsidRPr="3E3658A7" w:rsidR="5DB969EA">
        <w:t>Regulatsioon liitmiseks / eraldamiseks on olemas ning see, et praktikas uusi nõudeid eraldatakse, tuleks eelkõige muuta praktika ümberkujundamisega, mitte uue normiga. Väljapakutud lg 4 sõnastus ei ole esiteks loogiline (nõude esitamine ei saagi olla liitmine vaid liitmine toimub TVK määrusega) ning teiseks võib tekitada samuti praktikas probleeme ning menetluse venitamist (kui kaua võib uusi nõudeid esitada, sest uut nõuet tuleb ka menetleda jälle ju algusest peale, küsida vastus ja istung jne).</w:t>
      </w:r>
    </w:p>
    <w:p xmlns:w14="http://schemas.microsoft.com/office/word/2010/wordml" xmlns:w="http://schemas.openxmlformats.org/wordprocessingml/2006/main" w:rsidR="17160664" w:rsidRDefault="206C0DB7" w14:paraId="069792A0" w14:textId="2774F020">
      <w:pPr>
        <w:pStyle w:val="CommentText"/>
      </w:pPr>
    </w:p>
    <w:p xmlns:w14="http://schemas.microsoft.com/office/word/2010/wordml" xmlns:w="http://schemas.openxmlformats.org/wordprocessingml/2006/main" w:rsidR="17717BF5" w:rsidRDefault="1877D1FA" w14:paraId="75803A7F" w14:textId="7FC80EE1">
      <w:pPr>
        <w:pStyle w:val="CommentText"/>
      </w:pPr>
      <w:r w:rsidRPr="5B1F24D7" w:rsidR="1100D1DB">
        <w:t>Kui on soov siiski erinorm luua, siis palume läbi mõelda selle sõnastuse, et see läheks kokku ülejäänud seaduse loogikaga.</w:t>
      </w:r>
    </w:p>
    <w:p xmlns:w14="http://schemas.microsoft.com/office/word/2010/wordml" xmlns:w="http://schemas.openxmlformats.org/wordprocessingml/2006/main" w:rsidR="66AF3944" w:rsidRDefault="25BC7959" w14:paraId="6113B15C" w14:textId="4CE5E320">
      <w:pPr>
        <w:pStyle w:val="CommentText"/>
      </w:pPr>
    </w:p>
    <w:p xmlns:w14="http://schemas.microsoft.com/office/word/2010/wordml" xmlns:w="http://schemas.openxmlformats.org/wordprocessingml/2006/main" w:rsidR="2D49F5AB" w:rsidRDefault="77A05BEE" w14:paraId="0FDF4FBB" w14:textId="119DD597">
      <w:pPr>
        <w:pStyle w:val="CommentText"/>
      </w:pPr>
      <w:r w:rsidRPr="5D99F9EF" w:rsidR="0F29CF3D">
        <w:t>Avalduse täpsustamist (TsMS-is hagi muutmine) reguleerib TvLS § 29.</w:t>
      </w:r>
    </w:p>
    <w:p xmlns:w14="http://schemas.microsoft.com/office/word/2010/wordml" xmlns:w="http://schemas.openxmlformats.org/wordprocessingml/2006/main" w:rsidR="410E9C8A" w:rsidRDefault="4972AB52" w14:paraId="4C948A94" w14:textId="3CCCCB69">
      <w:pPr>
        <w:pStyle w:val="CommentText"/>
      </w:pPr>
    </w:p>
    <w:p xmlns:w14="http://schemas.microsoft.com/office/word/2010/wordml" xmlns:w="http://schemas.openxmlformats.org/wordprocessingml/2006/main" w:rsidR="606556C4" w:rsidRDefault="0FF5E249" w14:paraId="0E636C52" w14:textId="3A1176AB">
      <w:pPr>
        <w:pStyle w:val="CommentText"/>
      </w:pPr>
      <w:r w:rsidRPr="03C954FD" w:rsidR="2510EA34">
        <w:t>Komm vlj: Kui hagi muutmise eeldused ei ole täidetud, st puudub kostja nõusolek ja alus kohtu nõusoleku andmiseks § 376 lg 2 järgi, jäta b kohus hagi muutmise avalduse määrusega rahuldamata ning menetlus läheb edasi esialgse vaidluse eseme suhtes. Muud tähendust hagi muutmise avaldusel ei ole, seega kui hageja soovib üksnes u</w:t>
      </w:r>
      <w:r w:rsidRPr="03C954FD" w:rsidR="2510EA34">
        <w:t>ue nõude menetlemist, peab ta esialgse hagi tagasi võtma või sellest loobuma ja esitama uue hagi. Kui aga hageja soovib uue nõude menetlemist esialgse kõrval, ei kohaldata sellele Riigikohtu praktika kohaselt mitte hagi muutmise, vaid hagide liitmise kohta sätestatut. [1942]</w:t>
      </w:r>
    </w:p>
    <w:p xmlns:w14="http://schemas.microsoft.com/office/word/2010/wordml" xmlns:w="http://schemas.openxmlformats.org/wordprocessingml/2006/main" w:rsidR="3C7BFDD8" w:rsidRDefault="6A508FCA" w14:paraId="3A191AD9" w14:textId="1EF48076">
      <w:pPr>
        <w:pStyle w:val="CommentText"/>
      </w:pPr>
    </w:p>
    <w:p xmlns:w14="http://schemas.microsoft.com/office/word/2010/wordml" xmlns:w="http://schemas.openxmlformats.org/wordprocessingml/2006/main" w:rsidR="5F09D35F" w:rsidRDefault="2165FE60" w14:paraId="51BD46A7" w14:textId="44376B75">
      <w:pPr>
        <w:pStyle w:val="CommentText"/>
      </w:pPr>
      <w:r w:rsidRPr="5D14333E" w:rsidR="5F1B073A">
        <w:t>Seega on tsiviilkohtumenetluses kujunenud välja reeglid menetluses uute nõuete menetlemisele: kohus kontrollib, kas täidetud on hagi muutmise eeldused. Kui hageja soovib nõuete menetlemist esialgse kõrval (st pole tegemist hagi muutmise / avalduse täiendamisega), siis kohus peab otsustama, kas liitmise või eraldamise.</w:t>
      </w:r>
    </w:p>
    <w:p xmlns:w14="http://schemas.microsoft.com/office/word/2010/wordml" xmlns:w="http://schemas.openxmlformats.org/wordprocessingml/2006/main" w:rsidR="3380964D" w:rsidRDefault="4684B51E" w14:paraId="539DBCA8" w14:textId="04025EE3">
      <w:pPr>
        <w:pStyle w:val="CommentText"/>
      </w:pPr>
    </w:p>
    <w:p xmlns:w14="http://schemas.microsoft.com/office/word/2010/wordml" xmlns:w="http://schemas.openxmlformats.org/wordprocessingml/2006/main" w:rsidR="6942D54F" w:rsidRDefault="24B862CE" w14:paraId="7551F9EC" w14:textId="07F05095">
      <w:pPr>
        <w:pStyle w:val="CommentText"/>
      </w:pPr>
      <w:r w:rsidRPr="2834D140" w:rsidR="6A39158C">
        <w:t>Samuti on eriregulatsioon veel §-s 32, vastunõue, mille menetlusse võtmisel on ka erireeglid juba kehtestatud. Seega tekib küsimus ka kavandatava uue lõike vahekorrast selle §-ga.</w:t>
      </w:r>
    </w:p>
  </w:comment>
  <w:comment xmlns:w="http://schemas.openxmlformats.org/wordprocessingml/2006/main" w:initials="MJ" w:author="Maarja-Liis Lall - JUSTDIGI" w:date="2025-11-11T13:12:05" w:id="800923343">
    <w:p xmlns:w14="http://schemas.microsoft.com/office/word/2010/wordml" xmlns:w="http://schemas.openxmlformats.org/wordprocessingml/2006/main" w:rsidR="2A59BE99" w:rsidRDefault="183421CC" w14:paraId="32E362EE" w14:textId="7D55F79E">
      <w:pPr>
        <w:pStyle w:val="CommentText"/>
      </w:pPr>
      <w:r>
        <w:rPr>
          <w:rStyle w:val="CommentReference"/>
        </w:rPr>
        <w:annotationRef/>
      </w:r>
      <w:r w:rsidRPr="035F4E81" w:rsidR="7EC411B4">
        <w:t>Samuti on teine lause ebakorrektne. Peaks olema siis täpsustatud, et "Uue lubatava nõude", sest nõude lubatavuse kontrolli peab ikkagi läbi viima.</w:t>
      </w:r>
    </w:p>
  </w:comment>
  <w:comment xmlns:w="http://schemas.openxmlformats.org/wordprocessingml/2006/main" w:initials="MJ" w:author="Maarja-Liis Lall - JUSTDIGI" w:date="2025-11-11T13:16:54" w:id="648367818">
    <w:p xmlns:w14="http://schemas.microsoft.com/office/word/2010/wordml" xmlns:w="http://schemas.openxmlformats.org/wordprocessingml/2006/main" w:rsidR="43B06248" w:rsidRDefault="7249F8A5" w14:paraId="6C2A1E56" w14:textId="79F34390">
      <w:pPr>
        <w:pStyle w:val="CommentText"/>
      </w:pPr>
      <w:r>
        <w:rPr>
          <w:rStyle w:val="CommentReference"/>
        </w:rPr>
        <w:annotationRef/>
      </w:r>
      <w:r w:rsidRPr="329F4C7F" w:rsidR="120CAC9A">
        <w:t>Vana sõnastus ("täiendavad nõuded") on ka TvLS § 40 lg 4 teine lause. Palume kaaluda ka nimetatud normi muutmist.</w:t>
      </w:r>
    </w:p>
  </w:comment>
  <w:comment xmlns:w="http://schemas.openxmlformats.org/wordprocessingml/2006/main" w:initials="MJ" w:author="Maarja-Liis Lall - JUSTDIGI" w:date="2025-11-11T13:54:09" w:id="54493947">
    <w:p xmlns:w14="http://schemas.microsoft.com/office/word/2010/wordml" xmlns:w="http://schemas.openxmlformats.org/wordprocessingml/2006/main" w:rsidR="7E6B91CB" w:rsidRDefault="3DDAAB20" w14:paraId="3821E6E5" w14:textId="08CBCD97">
      <w:pPr>
        <w:pStyle w:val="CommentText"/>
      </w:pPr>
      <w:r>
        <w:rPr>
          <w:rStyle w:val="CommentReference"/>
        </w:rPr>
        <w:annotationRef/>
      </w:r>
      <w:r w:rsidRPr="0BD92554" w:rsidR="263BF7AD">
        <w:t xml:space="preserve">Varasem teine lause reguleeris teist olukorda, st olukorda, kus vastunõue (TsMS-is vastuhagi) ei ole lubatav. Praeguse muutmisega kaotatakse ära reegel, mis ütleb, mis selles olukorras teha ning asendatakse reegliga, mis on juba tuletatav lausest 1. Seletuskirjas kajastatu ei vasta muudatusele, st see et praktika on kujunenud ebaökonoomseks, ei tähenda, et vajalik on muuta just seda lauset selliselt. </w:t>
      </w:r>
    </w:p>
  </w:comment>
  <w:comment xmlns:w="http://schemas.openxmlformats.org/wordprocessingml/2006/main" w:initials="MJ" w:author="Maarja-Liis Lall - JUSTDIGI" w:date="2025-11-11T14:20:01" w:id="524573136">
    <w:p xmlns:w14="http://schemas.microsoft.com/office/word/2010/wordml" xmlns:w="http://schemas.openxmlformats.org/wordprocessingml/2006/main" w:rsidR="49A02ED2" w:rsidRDefault="1312E596" w14:paraId="77BCE381" w14:textId="26CBBDF9">
      <w:pPr>
        <w:pStyle w:val="CommentText"/>
      </w:pPr>
      <w:r>
        <w:rPr>
          <w:rStyle w:val="CommentReference"/>
        </w:rPr>
        <w:annotationRef/>
      </w:r>
      <w:r w:rsidRPr="6A266F6B" w:rsidR="3386025C">
        <w:t>TsMS-i loogikast tulenevalt ei saa seadusest tulenevaid tähtaegu pikendada (vt TsMS § 64 lg 1), ainult ennistada. Pikendada saab kohus üksnes enda määratud tähtaegu. Seega kui soovida anda kaalutlusruumi TVK-le, tuelks teha ümber ka lause esimene osa ja panna, et TVK annab osalistele vähemalt 10 tööpäeva pikkuse tähtaja kokkuleppe sõlmimiseks. Siis tuleks selle kaudu automaatselt, et seda saaks ka pikendada.</w:t>
      </w:r>
    </w:p>
  </w:comment>
  <w:comment xmlns:w="http://schemas.openxmlformats.org/wordprocessingml/2006/main" w:initials="MJ" w:author="Maarja-Liis Lall - JUSTDIGI" w:date="2025-11-11T14:27:50" w:id="512014996">
    <w:p xmlns:w14="http://schemas.microsoft.com/office/word/2010/wordml" xmlns:w="http://schemas.openxmlformats.org/wordprocessingml/2006/main" w:rsidR="4D05EFB2" w:rsidRDefault="65210AEE" w14:paraId="7167EE17" w14:textId="7DCF8AAB">
      <w:pPr>
        <w:pStyle w:val="CommentText"/>
      </w:pPr>
      <w:r>
        <w:rPr>
          <w:rStyle w:val="CommentReference"/>
        </w:rPr>
        <w:annotationRef/>
      </w:r>
      <w:r w:rsidRPr="19F0AE6B" w:rsidR="63025DEB">
        <w:t xml:space="preserve">See on vastuolus olemasoleva lg-ga 2, mis ütleb, et loetakse lõppenuks. Kui midagi on loetud ühe lõike kohaselt lõppenuks, puudub vajadus seda lõpetada veel eraldi. Seega tekib küsimus, et kas lg 2 on vajalik - kui nt soovida, et lepitusmenetluse lõppemine ei toimu mitte "automaatselt", sest ilmselt võib ka tekkida vaidlusi, et kas me nüüd siis veel tahame siin arutada kokkulepet (nt ka pärast lg 1 tähtaega) või mitte ja siis automaatne lõppemine ei ole vajalik ja tekitab praktikas segadust. Kui lg 2 peaks jääma alles, siis kas on vajalik reguleerida, et veel eraldi lõpetatakse määrusega. </w:t>
      </w:r>
    </w:p>
    <w:p xmlns:w14="http://schemas.microsoft.com/office/word/2010/wordml" xmlns:w="http://schemas.openxmlformats.org/wordprocessingml/2006/main" w:rsidR="5EB297D2" w:rsidRDefault="7741FD4E" w14:paraId="40B7DFB7" w14:textId="5A0C5EE8">
      <w:pPr>
        <w:pStyle w:val="CommentText"/>
      </w:pPr>
    </w:p>
    <w:p xmlns:w14="http://schemas.microsoft.com/office/word/2010/wordml" xmlns:w="http://schemas.openxmlformats.org/wordprocessingml/2006/main" w:rsidR="2DA91BB8" w:rsidRDefault="0F0D4F3A" w14:paraId="0F628165" w14:textId="4915CBD7">
      <w:pPr>
        <w:pStyle w:val="CommentText"/>
      </w:pPr>
      <w:r w:rsidRPr="6A89D1DC" w:rsidR="7913EF93">
        <w:t>Lg-s 3 võib olla nt hoopis kirjas, et TVK kinnitab lepituskokkuleppe määrusega, kus märgitakse lepituskokkuleppe tingimused (vt TsMS § 430 lg 1).</w:t>
      </w:r>
    </w:p>
  </w:comment>
  <w:comment xmlns:w="http://schemas.openxmlformats.org/wordprocessingml/2006/main" w:initials="MJ" w:author="Maarja-Liis Lall - JUSTDIGI" w:date="2025-11-11T14:49:35" w:id="378783649">
    <w:p xmlns:w14="http://schemas.microsoft.com/office/word/2010/wordml" xmlns:w="http://schemas.openxmlformats.org/wordprocessingml/2006/main" w:rsidR="7564B030" w:rsidRDefault="5A1DC557" w14:paraId="1A53E0A8" w14:textId="2EC88F04">
      <w:pPr>
        <w:pStyle w:val="CommentText"/>
      </w:pPr>
      <w:r>
        <w:rPr>
          <w:rStyle w:val="CommentReference"/>
        </w:rPr>
        <w:annotationRef/>
      </w:r>
      <w:r w:rsidRPr="46AF742E" w:rsidR="373FBFA1">
        <w:t>Kas siin ei peaks olema "toimetab kätte", arvestades TsMS analoogiat (TsMS § 393 lg 1). St vastaspoole teavitamine menetlusest ja menetluses osalemise võimalustest tuleneb põhiseadusest (PS § 24 lg 2) ning see peaks olema ka TvLS puhul nii, kuivõrd ka TvLSi  alusel samuti tulevad täitedokumendid.</w:t>
      </w:r>
    </w:p>
  </w:comment>
  <w:comment xmlns:w="http://schemas.openxmlformats.org/wordprocessingml/2006/main" w:initials="MJ" w:author="Maarja-Liis Lall - JUSTDIGI" w:date="2025-11-11T15:25:56" w:id="673089724">
    <w:p xmlns:w14="http://schemas.microsoft.com/office/word/2010/wordml" xmlns:w="http://schemas.openxmlformats.org/wordprocessingml/2006/main" w:rsidR="11809F6F" w:rsidRDefault="434C955C" w14:paraId="2D82EA10" w14:textId="1AD9AB90">
      <w:pPr>
        <w:pStyle w:val="CommentText"/>
      </w:pPr>
      <w:r>
        <w:rPr>
          <w:rStyle w:val="CommentReference"/>
        </w:rPr>
        <w:annotationRef/>
      </w:r>
      <w:r w:rsidRPr="0BE1D5B8" w:rsidR="65487105">
        <w:t>Mida see endast kujutab? Seletuskirjas peaks ollema seda selgitatud. Kas see tähendab, et asjaolude üle vaidlust pole? Minu hinnangul on see kriteerium (kui mõelda TsMS peale) ebamäärane, st tsiviilkohtumenetluses ma ei kujutaks ette selle rakendamist. Eelmenetluses kohus TsMS kohaselt selgitab välja, mis asjaolud on vaidluse all, samas vaidluse korral on haruharv olukord, kus kõikide asjas lahendamiseks tähtsust omavate asjaolude üle vaidlus puudub. See tekitabki küsimuse, et millal selline olukord üldse eksisteerida saab ning kui ei pea olema kõikide asjaolude osas üksmeel, siis kust see piir tõmmata.</w:t>
      </w:r>
    </w:p>
  </w:comment>
  <w:comment xmlns:w="http://schemas.openxmlformats.org/wordprocessingml/2006/main" w:initials="MJ" w:author="Maarja-Liis Lall - JUSTDIGI" w:date="2025-11-11T15:30:16" w:id="1488975612">
    <w:p xmlns:w14="http://schemas.microsoft.com/office/word/2010/wordml" xmlns:w="http://schemas.openxmlformats.org/wordprocessingml/2006/main" w:rsidR="4DB25C96" w:rsidRDefault="0942DBE4" w14:paraId="6AE72445" w14:textId="350AB7E4">
      <w:pPr>
        <w:pStyle w:val="CommentText"/>
      </w:pPr>
      <w:r>
        <w:rPr>
          <w:rStyle w:val="CommentReference"/>
        </w:rPr>
        <w:annotationRef/>
      </w:r>
      <w:r w:rsidRPr="77307D50" w:rsidR="0FB916BB">
        <w:t>Peaks olema ka norm, mis sätestab, mitu päeva peab jääma kutse kättetoimetamise ja istungi vahele, vrd TsMS § 343 lg 2.</w:t>
      </w:r>
    </w:p>
  </w:comment>
  <w:comment xmlns:w="http://schemas.openxmlformats.org/wordprocessingml/2006/main" w:initials="MJ" w:author="Maarja-Liis Lall - JUSTDIGI" w:date="2025-11-12T16:23:01" w:id="776769021">
    <w:p xmlns:w14="http://schemas.microsoft.com/office/word/2010/wordml" xmlns:w="http://schemas.openxmlformats.org/wordprocessingml/2006/main" w:rsidR="4252C784" w:rsidRDefault="26E097F9" w14:paraId="3F1248F9" w14:textId="725E6A2D">
      <w:pPr>
        <w:pStyle w:val="CommentText"/>
      </w:pPr>
      <w:r>
        <w:rPr>
          <w:rStyle w:val="CommentReference"/>
        </w:rPr>
        <w:annotationRef/>
      </w:r>
      <w:r w:rsidRPr="7CD5775D" w:rsidR="26B954CB">
        <w:t>Kas see tähendab, et tõend võetakse ikkagi vastu ja lihtsalt ei arvestata? Või peaks siin olema, et "võtab vastu"?</w:t>
      </w:r>
    </w:p>
  </w:comment>
  <w:comment xmlns:w="http://schemas.openxmlformats.org/wordprocessingml/2006/main" w:initials="MJ" w:author="Maarja-Liis Lall - JUSTDIGI" w:date="2025-11-12T16:23:51" w:id="863373545">
    <w:p xmlns:w14="http://schemas.microsoft.com/office/word/2010/wordml" xmlns:w="http://schemas.openxmlformats.org/wordprocessingml/2006/main" w:rsidR="0A4D9C38" w:rsidRDefault="2DE4CF34" w14:paraId="5D6281F4" w14:textId="797763BD">
      <w:pPr>
        <w:pStyle w:val="CommentText"/>
      </w:pPr>
      <w:r>
        <w:rPr>
          <w:rStyle w:val="CommentReference"/>
        </w:rPr>
        <w:annotationRef/>
      </w:r>
      <w:r w:rsidRPr="0822CA83" w:rsidR="3C15B8D3">
        <w:t>Mida tähendab arvestab taotlust?</w:t>
      </w:r>
    </w:p>
  </w:comment>
  <w:comment xmlns:w="http://schemas.openxmlformats.org/wordprocessingml/2006/main" w:initials="MJ" w:author="Maarja-Liis Lall - JUSTDIGI" w:date="2025-11-12T16:26:50" w:id="1984842925">
    <w:p xmlns:w14="http://schemas.microsoft.com/office/word/2010/wordml" xmlns:w="http://schemas.openxmlformats.org/wordprocessingml/2006/main" w:rsidR="0AA05253" w:rsidRDefault="50FBB7FA" w14:paraId="32BD87CF" w14:textId="4E44A428">
      <w:pPr>
        <w:pStyle w:val="CommentText"/>
      </w:pPr>
      <w:r>
        <w:rPr>
          <w:rStyle w:val="CommentReference"/>
        </w:rPr>
        <w:annotationRef/>
      </w:r>
      <w:r w:rsidRPr="5EEEF241" w:rsidR="73238F9D">
        <w:t>vrd TsMS § 66  ja 331 lg 1, "kohus menetleb".</w:t>
      </w:r>
    </w:p>
  </w:comment>
  <w:comment xmlns:w="http://schemas.openxmlformats.org/wordprocessingml/2006/main" w:initials="MJ" w:author="Maarja-Liis Lall - JUSTDIGI" w:date="2025-11-12T16:54:22" w:id="1014378641">
    <w:p xmlns:w14="http://schemas.microsoft.com/office/word/2010/wordml" xmlns:w="http://schemas.openxmlformats.org/wordprocessingml/2006/main" w:rsidR="5DB79940" w:rsidRDefault="4BF1D4AB" w14:paraId="405A5FB2" w14:textId="5939909F">
      <w:pPr>
        <w:pStyle w:val="CommentText"/>
      </w:pPr>
      <w:r>
        <w:rPr>
          <w:rStyle w:val="CommentReference"/>
        </w:rPr>
        <w:annotationRef/>
      </w:r>
      <w:r w:rsidRPr="28063A06" w:rsidR="3644B3C7">
        <w:t>Juhime tähelepanu, et TvLS-is pole defineeritud kuskil, kes on menetlusosaline</w:t>
      </w:r>
    </w:p>
  </w:comment>
  <w:comment xmlns:w="http://schemas.openxmlformats.org/wordprocessingml/2006/main" w:initials="MJ" w:author="Maarja-Liis Lall - JUSTDIGI" w:date="2025-11-13T09:33:20" w:id="844581403">
    <w:p xmlns:w14="http://schemas.microsoft.com/office/word/2010/wordml" xmlns:w="http://schemas.openxmlformats.org/wordprocessingml/2006/main" w:rsidR="40A2FD6E" w:rsidRDefault="214E317B" w14:paraId="570302BF" w14:textId="6DD99218">
      <w:pPr>
        <w:pStyle w:val="CommentText"/>
      </w:pPr>
      <w:r>
        <w:rPr>
          <w:rStyle w:val="CommentReference"/>
        </w:rPr>
        <w:annotationRef/>
      </w:r>
      <w:r w:rsidRPr="43A05247" w:rsidR="4B2EC557">
        <w:t xml:space="preserve">Sellega seonduvalt on TsMS § 262 lg 5 teine lause: menetlusosaline esitab küsimusi kohtu kaudu. </w:t>
      </w:r>
    </w:p>
    <w:p xmlns:w14="http://schemas.microsoft.com/office/word/2010/wordml" xmlns:w="http://schemas.openxmlformats.org/wordprocessingml/2006/main" w:rsidR="48A17E19" w:rsidRDefault="1DD87002" w14:paraId="59DDFFE8" w14:textId="1FD8A696">
      <w:pPr>
        <w:pStyle w:val="CommentText"/>
      </w:pPr>
    </w:p>
    <w:p xmlns:w14="http://schemas.microsoft.com/office/word/2010/wordml" xmlns:w="http://schemas.openxmlformats.org/wordprocessingml/2006/main" w:rsidR="2883BAE2" w:rsidRDefault="7D1A0DB9" w14:paraId="2571CA10" w14:textId="4634A527">
      <w:pPr>
        <w:pStyle w:val="CommentText"/>
      </w:pPr>
      <w:r w:rsidRPr="29D0DBFD" w:rsidR="04832E66">
        <w:t>Kui see nii ei oleks, on väga raske kõralvadada lubamatuid küsimusi. Kolmas lause lubab, et kohtu loal võib menetlusosaline esitada küsimusi otse.</w:t>
      </w:r>
    </w:p>
    <w:p xmlns:w14="http://schemas.microsoft.com/office/word/2010/wordml" xmlns:w="http://schemas.openxmlformats.org/wordprocessingml/2006/main" w:rsidR="3D07BC8B" w:rsidRDefault="2FB97443" w14:paraId="57D8CA17" w14:textId="6D90BCFE">
      <w:pPr>
        <w:pStyle w:val="CommentText"/>
      </w:pPr>
    </w:p>
    <w:p xmlns:w14="http://schemas.microsoft.com/office/word/2010/wordml" xmlns:w="http://schemas.openxmlformats.org/wordprocessingml/2006/main" w:rsidR="74BB226F" w:rsidRDefault="47B25408" w14:paraId="230CF4A5" w14:textId="33CFE302">
      <w:pPr>
        <w:pStyle w:val="CommentText"/>
      </w:pPr>
      <w:r w:rsidRPr="40929520" w:rsidR="04C3BE54">
        <w:t>Palume kaaluda ka selle sätestamist.</w:t>
      </w:r>
    </w:p>
  </w:comment>
  <w:comment xmlns:w="http://schemas.openxmlformats.org/wordprocessingml/2006/main" w:initials="MJ" w:author="Maarja-Liis Lall - JUSTDIGI" w:date="2025-11-13T09:35:46" w:id="1979661850">
    <w:p xmlns:w14="http://schemas.microsoft.com/office/word/2010/wordml" xmlns:w="http://schemas.openxmlformats.org/wordprocessingml/2006/main" w:rsidR="1223D29B" w:rsidRDefault="2CAA368B" w14:paraId="1DA1E69A" w14:textId="76362591">
      <w:pPr>
        <w:pStyle w:val="CommentText"/>
      </w:pPr>
      <w:r>
        <w:rPr>
          <w:rStyle w:val="CommentReference"/>
        </w:rPr>
        <w:annotationRef/>
      </w:r>
      <w:r w:rsidRPr="1A4E9947" w:rsidR="739517E9">
        <w:t>Kaaluda kas ei oleks lihtsam ja selgem viidata TsMS tunnistaja ülekuulamise regulatsioonile, tuues välja, mida ei kohaldata?</w:t>
      </w:r>
    </w:p>
  </w:comment>
  <w:comment xmlns:w="http://schemas.openxmlformats.org/wordprocessingml/2006/main" w:initials="MJ" w:author="Maarja-Liis Lall - JUSTDIGI" w:date="2025-11-13T09:49:32" w:id="1179239579">
    <w:p xmlns:w14="http://schemas.microsoft.com/office/word/2010/wordml" xmlns:w="http://schemas.openxmlformats.org/wordprocessingml/2006/main" w:rsidR="0D304553" w:rsidRDefault="1A935EA1" w14:paraId="24ACFEC1" w14:textId="7289D59D">
      <w:pPr>
        <w:pStyle w:val="CommentText"/>
      </w:pPr>
      <w:r>
        <w:rPr>
          <w:rStyle w:val="CommentReference"/>
        </w:rPr>
        <w:annotationRef/>
      </w:r>
      <w:r w:rsidRPr="7430F2A4" w:rsidR="3E9A70DC">
        <w:t>NT Tunnistaja õigus keelduda ütluste andmisest?</w:t>
      </w:r>
    </w:p>
  </w:comment>
  <w:comment xmlns:w="http://schemas.openxmlformats.org/wordprocessingml/2006/main" w:initials="MJ" w:author="Maarja-Liis Lall - JUSTDIGI" w:date="2025-11-13T09:49:46" w:id="615454434">
    <w:p xmlns:w14="http://schemas.microsoft.com/office/word/2010/wordml" xmlns:w="http://schemas.openxmlformats.org/wordprocessingml/2006/main" w:rsidR="76EAAA8D" w:rsidRDefault="59E574E5" w14:paraId="18503F34" w14:textId="49A70DCD">
      <w:pPr>
        <w:pStyle w:val="CommentText"/>
      </w:pPr>
      <w:r>
        <w:rPr>
          <w:rStyle w:val="CommentReference"/>
        </w:rPr>
        <w:annotationRef/>
      </w:r>
      <w:r w:rsidRPr="421EAAFE" w:rsidR="699B5167">
        <w:t>Kas TVK menetluses kohaldub KarS § 320?</w:t>
      </w:r>
    </w:p>
  </w:comment>
  <w:comment xmlns:w="http://schemas.openxmlformats.org/wordprocessingml/2006/main" w:initials="MJ" w:author="Maarja-Liis Lall - JUSTDIGI" w:date="2025-11-13T09:53:10" w:id="1993524551">
    <w:p xmlns:w14="http://schemas.microsoft.com/office/word/2010/wordml" xmlns:w="http://schemas.openxmlformats.org/wordprocessingml/2006/main" w:rsidR="2C7B17E0" w:rsidRDefault="6C8625DE" w14:paraId="74D0A9BE" w14:textId="682FA451">
      <w:pPr>
        <w:pStyle w:val="CommentText"/>
      </w:pPr>
      <w:r>
        <w:rPr>
          <w:rStyle w:val="CommentReference"/>
        </w:rPr>
        <w:annotationRef/>
      </w:r>
      <w:r w:rsidRPr="2D30BE0A" w:rsidR="2F4925ED">
        <w:t>TsMS eristab menetluse lõpetamist ja hagi läbi vaatamata jätmist, sh on sellel erinevad tagajärjed (vt TsMS § 426 vs 432)</w:t>
      </w:r>
    </w:p>
  </w:comment>
  <w:comment xmlns:w="http://schemas.openxmlformats.org/wordprocessingml/2006/main" w:initials="MJ" w:author="Maarja-Liis Lall - JUSTDIGI" w:date="2025-11-13T09:54:36" w:id="1314178144">
    <w:p xmlns:w14="http://schemas.microsoft.com/office/word/2010/wordml" xmlns:w="http://schemas.openxmlformats.org/wordprocessingml/2006/main" w:rsidR="056D43DF" w:rsidRDefault="5B418BFC" w14:paraId="571AB893" w14:textId="32EA349D">
      <w:pPr>
        <w:pStyle w:val="CommentText"/>
      </w:pPr>
      <w:r>
        <w:rPr>
          <w:rStyle w:val="CommentReference"/>
        </w:rPr>
        <w:annotationRef/>
      </w:r>
      <w:r w:rsidRPr="4EA55893" w:rsidR="6BD264E5">
        <w:t>kohtusse pöördumise välistamine peab olema põhiseadusega kooskõlas ja selles osas tuleb läbi viia põhjalik proportsionaalsuse analüüs.</w:t>
      </w:r>
    </w:p>
  </w:comment>
  <w:comment xmlns:w="http://schemas.openxmlformats.org/wordprocessingml/2006/main" w:initials="MJ" w:author="Maarja-Liis Lall - JUSTDIGI" w:date="2025-11-13T10:18:01" w:id="29950630">
    <w:p xmlns:w14="http://schemas.microsoft.com/office/word/2010/wordml" xmlns:w="http://schemas.openxmlformats.org/wordprocessingml/2006/main" w:rsidR="2B4EEB99" w:rsidRDefault="6F99E4DA" w14:paraId="422A6093" w14:textId="2FA34AD7">
      <w:pPr>
        <w:pStyle w:val="CommentText"/>
      </w:pPr>
      <w:r>
        <w:rPr>
          <w:rStyle w:val="CommentReference"/>
        </w:rPr>
        <w:annotationRef/>
      </w:r>
      <w:r w:rsidRPr="0BDCCB3F" w:rsidR="08BE368A">
        <w:t>Ma näen siin analoogiat osaotsusega, mis on reguleeritud TsMS §-s 450. Kui soovida sellist regulatsiooni, peaks olema arvestatud sisuliselt, et oleks kaetud kõik osaotsuse eeldused, samas võib selline osaotsuste tegemine tekitada ka segadust (sh kaebeõiguse, jõustumise jm osas).</w:t>
      </w:r>
    </w:p>
  </w:comment>
  <w:comment xmlns:w="http://schemas.openxmlformats.org/wordprocessingml/2006/main" w:initials="MJ" w:author="Maarja-Liis Lall - JUSTDIGI" w:date="2025-11-13T10:53:33" w:id="644331134">
    <w:p xmlns:w14="http://schemas.microsoft.com/office/word/2010/wordml" xmlns:w="http://schemas.openxmlformats.org/wordprocessingml/2006/main" w:rsidR="70396B32" w:rsidRDefault="10DA169F" w14:paraId="1782BDB2" w14:textId="724C2225">
      <w:pPr>
        <w:pStyle w:val="CommentText"/>
      </w:pPr>
      <w:r>
        <w:rPr>
          <w:rStyle w:val="CommentReference"/>
        </w:rPr>
        <w:annotationRef/>
      </w:r>
      <w:r w:rsidRPr="263942B1" w:rsidR="79C4D691">
        <w:t>kuna tegemist peatükkide piiripealse normiga, tuleb täpsustada, mis peatükki langeb.</w:t>
      </w:r>
    </w:p>
  </w:comment>
  <w:comment xmlns:w="http://schemas.openxmlformats.org/wordprocessingml/2006/main" w:initials="MJ" w:author="Maarja-Liis Lall - JUSTDIGI" w:date="2025-11-13T10:55:17" w:id="1226837314">
    <w:p xmlns:w14="http://schemas.microsoft.com/office/word/2010/wordml" xmlns:w="http://schemas.openxmlformats.org/wordprocessingml/2006/main" w:rsidR="4BD9D690" w:rsidRDefault="741BBCC1" w14:paraId="5CD53855" w14:textId="2BBB9E29">
      <w:pPr>
        <w:pStyle w:val="CommentText"/>
      </w:pPr>
      <w:r>
        <w:rPr>
          <w:rStyle w:val="CommentReference"/>
        </w:rPr>
        <w:annotationRef/>
      </w:r>
      <w:r w:rsidRPr="6C4F64DB" w:rsidR="782F2165">
        <w:t>Ebaselge ja raskesti arusaadav sõnastus. Võimalusel peaks olema konkreetne kuupäev märgitud. Vrd TsMS-is § 6: Tsiviilasja menetlustoiming tehakse toimingu tegemise ajal kehtiva seaduse järgi.</w:t>
      </w:r>
    </w:p>
  </w:comment>
  <w:comment xmlns:w="http://schemas.openxmlformats.org/wordprocessingml/2006/main" w:initials="MJ" w:author="Maarja-Liis Lall - JUSTDIGI" w:date="2025-11-13T21:03:04" w:id="1769721317">
    <w:p xmlns:w14="http://schemas.microsoft.com/office/word/2010/wordml" xmlns:w="http://schemas.openxmlformats.org/wordprocessingml/2006/main" w:rsidR="54F5733D" w:rsidRDefault="30A0BE0A" w14:paraId="31949DDD" w14:textId="619B970B">
      <w:pPr>
        <w:pStyle w:val="CommentText"/>
      </w:pPr>
      <w:r>
        <w:rPr>
          <w:rStyle w:val="CommentReference"/>
        </w:rPr>
        <w:annotationRef/>
      </w:r>
      <w:r w:rsidRPr="4F92E891" w:rsidR="7A398908">
        <w:t>Juhime tähelepanu, et asendusega tekib teises lauses uus termin "kaasvastaspool".</w:t>
      </w:r>
    </w:p>
  </w:comment>
  <w:comment xmlns:w="http://schemas.openxmlformats.org/wordprocessingml/2006/main" w:initials="MJ" w:author="Maarja-Liis Lall - JUSTDIGI" w:date="2025-11-13T21:49:37" w:id="601100349">
    <w:p xmlns:w14="http://schemas.microsoft.com/office/word/2010/wordml" xmlns:w="http://schemas.openxmlformats.org/wordprocessingml/2006/main" w:rsidR="02E42D51" w:rsidRDefault="402C6F77" w14:paraId="30BE947C" w14:textId="373D96EC">
      <w:pPr>
        <w:pStyle w:val="CommentText"/>
      </w:pPr>
      <w:r>
        <w:rPr>
          <w:rStyle w:val="CommentReference"/>
        </w:rPr>
        <w:annotationRef/>
      </w:r>
      <w:r w:rsidRPr="111D851F" w:rsidR="6AA68196">
        <w:t>seadustik, mitte seadus</w:t>
      </w:r>
    </w:p>
  </w:comment>
  <w:comment xmlns:w="http://schemas.openxmlformats.org/wordprocessingml/2006/main" w:initials="MJ" w:author="Maarja-Liis Lall - JUSTDIGI" w:date="2025-11-13T21:59:12" w:id="1093036447">
    <w:p xmlns:w14="http://schemas.microsoft.com/office/word/2010/wordml" xmlns:w="http://schemas.openxmlformats.org/wordprocessingml/2006/main" w:rsidR="68D40E07" w:rsidRDefault="027247A3" w14:paraId="46F59695" w14:textId="28883D85">
      <w:pPr>
        <w:pStyle w:val="CommentText"/>
      </w:pPr>
      <w:r>
        <w:rPr>
          <w:rStyle w:val="CommentReference"/>
        </w:rPr>
        <w:annotationRef/>
      </w:r>
      <w:r w:rsidRPr="3A4CA9A5" w:rsidR="6903E938">
        <w:t>Seal viidatakse ka ennistamisele. Jääb ebaselgeks, mida täpselt TsMS-st 66 kohaldatakse. TvLS regulatsioon ei näe üldiselt ette ennistamist ega tähtaja regulatsiooni nii nagu näeb TsMS ette.</w:t>
      </w:r>
    </w:p>
  </w:comment>
  <w:comment xmlns:w="http://schemas.openxmlformats.org/wordprocessingml/2006/main" w:initials="MJ" w:author="Maarja-Liis Lall - JUSTDIGI" w:date="2025-11-13T22:19:30" w:id="1031501195">
    <w:p xmlns:w14="http://schemas.microsoft.com/office/word/2010/wordml" xmlns:w="http://schemas.openxmlformats.org/wordprocessingml/2006/main" w:rsidR="208048DC" w:rsidRDefault="232F1C4E" w14:paraId="040B1853" w14:textId="2B932151">
      <w:pPr>
        <w:pStyle w:val="CommentText"/>
      </w:pPr>
      <w:r>
        <w:rPr>
          <w:rStyle w:val="CommentReference"/>
        </w:rPr>
        <w:annotationRef/>
      </w:r>
      <w:r w:rsidRPr="6BBB23FF" w:rsidR="6E6EF903">
        <w:t>Kavandatava TvLS § 47 lg 2 sõnastusest tuleks jätta välja „kolmas isik“, sest sellel on menetlusõiguses kindel tähendus (vt TsMS 22. ptk). Selles sättes ei peeta silmas kolmandat isikut TsMS tähenduses ja seda mõistet kasutab TvLS ainult ühel korral, mistõttu „isik“ on piisav.</w:t>
      </w:r>
    </w:p>
  </w:comment>
  <w:comment xmlns:w="http://schemas.openxmlformats.org/wordprocessingml/2006/main" w:initials="MJ" w:author="Maarja-Liis Lall - JUSTDIGI" w:date="2025-11-13T22:21:53" w:id="1030407786">
    <w:p xmlns:w14="http://schemas.microsoft.com/office/word/2010/wordml" xmlns:w="http://schemas.openxmlformats.org/wordprocessingml/2006/main" w:rsidR="0F2DC855" w:rsidRDefault="39BDC1D8" w14:paraId="1DF71C2B" w14:textId="686DC5BE">
      <w:pPr>
        <w:pStyle w:val="CommentText"/>
      </w:pPr>
      <w:r>
        <w:rPr>
          <w:rStyle w:val="CommentReference"/>
        </w:rPr>
        <w:annotationRef/>
      </w:r>
      <w:r w:rsidRPr="4E552F9A" w:rsidR="1C12E240">
        <w:t>TsMS § 251 lg 1 sõnastus on loogilisem.</w:t>
      </w:r>
    </w:p>
  </w:comment>
  <w:comment xmlns:w="http://schemas.openxmlformats.org/wordprocessingml/2006/main" w:initials="MJ" w:author="Maarja-Liis Lall - JUSTDIGI" w:date="2025-11-13T22:39:28" w:id="1792989591">
    <w:p xmlns:w14="http://schemas.microsoft.com/office/word/2010/wordml" xmlns:w="http://schemas.openxmlformats.org/wordprocessingml/2006/main" w:rsidR="5F7B15D5" w:rsidRDefault="14106D71" w14:paraId="2DEB921F" w14:textId="0511E79D">
      <w:pPr>
        <w:pStyle w:val="CommentText"/>
      </w:pPr>
      <w:r>
        <w:rPr>
          <w:rStyle w:val="CommentReference"/>
        </w:rPr>
        <w:annotationRef/>
      </w:r>
      <w:r w:rsidRPr="0D7960D2" w:rsidR="21E13503">
        <w:t>Lg 4 kasutab ise terminina taotlust. Peaks ühtlustama.</w:t>
      </w:r>
    </w:p>
  </w:comment>
  <w:comment xmlns:w="http://schemas.openxmlformats.org/wordprocessingml/2006/main" w:initials="MJ" w:author="Maarja-Liis Lall - JUSTDIGI" w:date="2025-11-14T11:38:58" w:id="2065683547">
    <w:p xmlns:w14="http://schemas.microsoft.com/office/word/2010/wordml" xmlns:w="http://schemas.openxmlformats.org/wordprocessingml/2006/main" w:rsidR="21D7D72B" w:rsidRDefault="1B41BC52" w14:paraId="09DD393B" w14:textId="71EC2597">
      <w:pPr>
        <w:pStyle w:val="CommentText"/>
      </w:pPr>
      <w:r>
        <w:rPr>
          <w:rStyle w:val="CommentReference"/>
        </w:rPr>
        <w:annotationRef/>
      </w:r>
      <w:r w:rsidRPr="1C1093F5" w:rsidR="2FBB2775">
        <w:t>vt HÕNTE käsiraamat, § 37, komm 6 hea näide</w:t>
      </w:r>
    </w:p>
  </w:comment>
  <w:comment xmlns:w="http://schemas.openxmlformats.org/wordprocessingml/2006/main" w:initials="MJ" w:author="Maarja-Liis Lall - JUSTDIGI" w:date="2025-11-14T11:57:59" w:id="1770201448">
    <w:p xmlns:w14="http://schemas.microsoft.com/office/word/2010/wordml" xmlns:w="http://schemas.openxmlformats.org/wordprocessingml/2006/main" w:rsidR="4C346DCD" w:rsidRDefault="2B65B173" w14:paraId="7CE9DB6D" w14:textId="3DB928B6">
      <w:pPr>
        <w:pStyle w:val="CommentText"/>
      </w:pPr>
      <w:r>
        <w:rPr>
          <w:rStyle w:val="CommentReference"/>
        </w:rPr>
        <w:annotationRef/>
      </w:r>
      <w:r w:rsidRPr="1334BA99" w:rsidR="01CAF7DD">
        <w:t>Lõikes 5 ei ole sätestatud hagi läbi vaatamata jätmist, seega ei ole see viide korrektne.</w:t>
      </w:r>
    </w:p>
  </w:comment>
  <w:comment xmlns:w="http://schemas.openxmlformats.org/wordprocessingml/2006/main" w:initials="MJ" w:author="Maarja-Liis Lall - JUSTDIGI" w:date="2025-11-14T11:59:08" w:id="914129455">
    <w:p xmlns:w14="http://schemas.microsoft.com/office/word/2010/wordml" xmlns:w="http://schemas.openxmlformats.org/wordprocessingml/2006/main" w:rsidR="0E9FE985" w:rsidRDefault="6E5BF84D" w14:paraId="327E8D00" w14:textId="1EF283FD">
      <w:pPr>
        <w:pStyle w:val="CommentText"/>
      </w:pPr>
      <w:r>
        <w:rPr>
          <w:rStyle w:val="CommentReference"/>
        </w:rPr>
        <w:annotationRef/>
      </w:r>
      <w:r w:rsidRPr="6A577EFD" w:rsidR="22B89694">
        <w:t>Samuti tekib küsimus, et kas kohus ei peaks mitte otsustama hagi menetlusse võtmist, mitte läbi vaatamata jätmist? Läbivaatamata saab kohus jätta üksnes hagi, mis on juba menetlusse võetud. Kust tuleneb, et TVK-st kohtumenetlusse minnes loetakse, et hagi on menetlusse võetud?</w:t>
      </w:r>
    </w:p>
  </w:comment>
  <w:comment xmlns:w="http://schemas.openxmlformats.org/wordprocessingml/2006/main" w:initials="MJ" w:author="Maarja-Liis Lall - JUSTDIGI" w:date="2025-11-14T12:52:37" w:id="1613891392">
    <w:p xmlns:w14="http://schemas.microsoft.com/office/word/2010/wordml" xmlns:w="http://schemas.openxmlformats.org/wordprocessingml/2006/main" w:rsidR="7D5F7A10" w:rsidRDefault="6579919A" w14:paraId="478C56B6" w14:textId="4CDBF2AA">
      <w:pPr>
        <w:pStyle w:val="CommentText"/>
      </w:pPr>
      <w:r>
        <w:rPr>
          <w:rStyle w:val="CommentReference"/>
        </w:rPr>
        <w:annotationRef/>
      </w:r>
      <w:r w:rsidRPr="38122F7B" w:rsidR="1049DEE0">
        <w:t>Vrd ka TvLS § 59 lg 1 p 2, mis räägib menetlusse võtmisest.</w:t>
      </w:r>
    </w:p>
  </w:comment>
  <w:comment xmlns:w="http://schemas.openxmlformats.org/wordprocessingml/2006/main" w:initials="MJ" w:author="Maarja-Liis Lall - JUSTDIGI" w:date="2025-11-14T12:50:28" w:id="1672579112">
    <w:p xmlns:w14="http://schemas.microsoft.com/office/word/2010/wordml" xmlns:w="http://schemas.openxmlformats.org/wordprocessingml/2006/main" w:rsidR="4E787A3F" w:rsidRDefault="0D78CDA1" w14:paraId="791DA3AF" w14:textId="7C517B7E">
      <w:pPr>
        <w:pStyle w:val="CommentText"/>
      </w:pPr>
      <w:r>
        <w:rPr>
          <w:rStyle w:val="CommentReference"/>
        </w:rPr>
        <w:annotationRef/>
      </w:r>
      <w:r w:rsidRPr="01C67D6C" w:rsidR="5C859F49">
        <w:t>Kas see viide on õige?</w:t>
      </w:r>
    </w:p>
  </w:comment>
  <w:comment xmlns:w="http://schemas.openxmlformats.org/wordprocessingml/2006/main" w:initials="MJ" w:author="Maarja-Liis Lall - JUSTDIGI" w:date="2025-11-14T13:34:07" w:id="1979055988">
    <w:p xmlns:w14="http://schemas.microsoft.com/office/word/2010/wordml" xmlns:w="http://schemas.openxmlformats.org/wordprocessingml/2006/main" w:rsidR="5D2B90BC" w:rsidRDefault="6C91D343" w14:paraId="5D5F66B7" w14:textId="507CEBC3">
      <w:pPr>
        <w:pStyle w:val="CommentText"/>
      </w:pPr>
      <w:r>
        <w:rPr>
          <w:rStyle w:val="CommentReference"/>
        </w:rPr>
        <w:annotationRef/>
      </w:r>
      <w:r w:rsidRPr="22B1181A" w:rsidR="6FEDC520">
        <w:t>palume see sõnastus üle vaadata, see ei ole loogiline, st seaduse kohaseks kontrollimiseks?</w:t>
      </w:r>
    </w:p>
  </w:comment>
</w:comments>
</file>

<file path=word/commentsExtended.xml><?xml version="1.0" encoding="utf-8"?>
<w15:commentsEx xmlns:mc="http://schemas.openxmlformats.org/markup-compatibility/2006" xmlns:w15="http://schemas.microsoft.com/office/word/2012/wordml" mc:Ignorable="w15">
  <w15:commentEx w15:done="0" w15:paraId="61ED96CD"/>
  <w15:commentEx w15:done="0" w15:paraId="6387FB5A"/>
  <w15:commentEx w15:done="0" w15:paraId="5FA7A75C"/>
  <w15:commentEx w15:done="0" w15:paraId="6B3D2647"/>
  <w15:commentEx w15:done="0" w15:paraId="3FF1CE7B"/>
  <w15:commentEx w15:done="0" w15:paraId="284A27B5"/>
  <w15:commentEx w15:done="0" w15:paraId="4BC7FB7E"/>
  <w15:commentEx w15:done="0" w15:paraId="7292462E"/>
  <w15:commentEx w15:done="0" w15:paraId="74D69B91"/>
  <w15:commentEx w15:done="0" w15:paraId="2C266581"/>
  <w15:commentEx w15:done="0" w15:paraId="6D7A2291"/>
  <w15:commentEx w15:done="0" w15:paraId="52DB2460"/>
  <w15:commentEx w15:done="0" w15:paraId="1FD2995F"/>
  <w15:commentEx w15:done="0" w15:paraId="6594254E"/>
  <w15:commentEx w15:done="0" w15:paraId="75487C4C"/>
  <w15:commentEx w15:done="0" w15:paraId="3F99BE5E"/>
  <w15:commentEx w15:done="0" w15:paraId="23198F49" w15:paraIdParent="3F99BE5E"/>
  <w15:commentEx w15:done="0" w15:paraId="37D95284"/>
  <w15:commentEx w15:done="0" w15:paraId="4C471BF5"/>
  <w15:commentEx w15:done="0" w15:paraId="686D8DA8"/>
  <w15:commentEx w15:done="0" w15:paraId="14731359"/>
  <w15:commentEx w15:done="0" w15:paraId="5FB01E6C"/>
  <w15:commentEx w15:done="0" w15:paraId="17C840E9"/>
  <w15:commentEx w15:done="0" w15:paraId="5D7D21D4"/>
  <w15:commentEx w15:done="0" w15:paraId="7551F9EC"/>
  <w15:commentEx w15:done="0" w15:paraId="32E362EE" w15:paraIdParent="7551F9EC"/>
  <w15:commentEx w15:done="0" w15:paraId="6C2A1E56"/>
  <w15:commentEx w15:done="0" w15:paraId="3821E6E5"/>
  <w15:commentEx w15:done="0" w15:paraId="77BCE381"/>
  <w15:commentEx w15:done="0" w15:paraId="0F628165"/>
  <w15:commentEx w15:done="0" w15:paraId="1A53E0A8"/>
  <w15:commentEx w15:done="0" w15:paraId="2D82EA10"/>
  <w15:commentEx w15:done="0" w15:paraId="6AE72445"/>
  <w15:commentEx w15:done="0" w15:paraId="3F1248F9"/>
  <w15:commentEx w15:done="0" w15:paraId="5D6281F4"/>
  <w15:commentEx w15:done="0" w15:paraId="32BD87CF" w15:paraIdParent="5D6281F4"/>
  <w15:commentEx w15:done="0" w15:paraId="405A5FB2"/>
  <w15:commentEx w15:done="0" w15:paraId="230CF4A5"/>
  <w15:commentEx w15:done="0" w15:paraId="1DA1E69A" w15:paraIdParent="230CF4A5"/>
  <w15:commentEx w15:done="0" w15:paraId="24ACFEC1" w15:paraIdParent="230CF4A5"/>
  <w15:commentEx w15:done="0" w15:paraId="18503F34" w15:paraIdParent="230CF4A5"/>
  <w15:commentEx w15:done="0" w15:paraId="74D0A9BE"/>
  <w15:commentEx w15:done="0" w15:paraId="571AB893"/>
  <w15:commentEx w15:done="0" w15:paraId="422A6093"/>
  <w15:commentEx w15:done="0" w15:paraId="1782BDB2"/>
  <w15:commentEx w15:done="0" w15:paraId="5CD53855"/>
  <w15:commentEx w15:done="0" w15:paraId="31949DDD"/>
  <w15:commentEx w15:done="0" w15:paraId="30BE947C"/>
  <w15:commentEx w15:done="0" w15:paraId="46F59695"/>
  <w15:commentEx w15:done="0" w15:paraId="040B1853"/>
  <w15:commentEx w15:done="0" w15:paraId="1DF71C2B"/>
  <w15:commentEx w15:done="0" w15:paraId="2DEB921F"/>
  <w15:commentEx w15:done="0" w15:paraId="09DD393B"/>
  <w15:commentEx w15:done="0" w15:paraId="7CE9DB6D"/>
  <w15:commentEx w15:done="0" w15:paraId="327E8D00" w15:paraIdParent="7CE9DB6D"/>
  <w15:commentEx w15:done="0" w15:paraId="478C56B6" w15:paraIdParent="7CE9DB6D"/>
  <w15:commentEx w15:done="0" w15:paraId="791DA3AF"/>
  <w15:commentEx w15:done="0" w15:paraId="5D5F66B7"/>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BE1BDD7" w16cex:dateUtc="2025-10-29T07:42:40.745Z"/>
  <w16cex:commentExtensible w16cex:durableId="0AF29C17" w16cex:dateUtc="2025-10-29T08:41:30.547Z"/>
  <w16cex:commentExtensible w16cex:durableId="3458E861" w16cex:dateUtc="2025-10-29T09:45:27.054Z"/>
  <w16cex:commentExtensible w16cex:durableId="13CB62F7" w16cex:dateUtc="2025-11-10T18:04:19.959Z"/>
  <w16cex:commentExtensible w16cex:durableId="58049646" w16cex:dateUtc="2025-10-29T10:15:09.278Z"/>
  <w16cex:commentExtensible w16cex:durableId="4356FBDC" w16cex:dateUtc="2025-10-29T10:18:26.122Z"/>
  <w16cex:commentExtensible w16cex:durableId="248DAD34" w16cex:dateUtc="2025-10-29T11:10:00.38Z"/>
  <w16cex:commentExtensible w16cex:durableId="2E57027F" w16cex:dateUtc="2025-10-29T11:13:28.221Z"/>
  <w16cex:commentExtensible w16cex:durableId="790762C5" w16cex:dateUtc="2025-10-29T11:13:40.531Z"/>
  <w16cex:commentExtensible w16cex:durableId="2CDEADB9" w16cex:dateUtc="2025-10-29T11:13:54.867Z"/>
  <w16cex:commentExtensible w16cex:durableId="56584F5B" w16cex:dateUtc="2025-11-10T18:03:51.549Z"/>
  <w16cex:commentExtensible w16cex:durableId="7D4F3C47" w16cex:dateUtc="2025-11-10T17:04:47.138Z"/>
  <w16cex:commentExtensible w16cex:durableId="4882113F" w16cex:dateUtc="2025-11-10T15:13:39.354Z"/>
  <w16cex:commentExtensible w16cex:durableId="09CD80FF" w16cex:dateUtc="2025-11-05T14:43:49.821Z"/>
  <w16cex:commentExtensible w16cex:durableId="57772968" w16cex:dateUtc="2025-11-10T12:05:40.645Z"/>
  <w16cex:commentExtensible w16cex:durableId="79E12684" w16cex:dateUtc="2025-11-10T12:33:22.827Z"/>
  <w16cex:commentExtensible w16cex:durableId="28255C5C" w16cex:dateUtc="2025-11-10T12:34:41.463Z"/>
  <w16cex:commentExtensible w16cex:durableId="06E5538F" w16cex:dateUtc="2025-11-10T12:37:07.58Z"/>
  <w16cex:commentExtensible w16cex:durableId="66E5D321" w16cex:dateUtc="2025-11-10T12:38:54.753Z"/>
  <w16cex:commentExtensible w16cex:durableId="280375AA" w16cex:dateUtc="2025-11-11T07:40:44.81Z"/>
  <w16cex:commentExtensible w16cex:durableId="2E7CCC2B" w16cex:dateUtc="2025-11-11T07:45:04.231Z"/>
  <w16cex:commentExtensible w16cex:durableId="0AE2C94D" w16cex:dateUtc="2025-11-11T08:44:49.808Z"/>
  <w16cex:commentExtensible w16cex:durableId="6AFC9CA8" w16cex:dateUtc="2025-11-11T09:19:58.418Z"/>
  <w16cex:commentExtensible w16cex:durableId="2D3DEDDC" w16cex:dateUtc="2025-11-11T09:21:24.825Z"/>
  <w16cex:commentExtensible w16cex:durableId="23F6B1E1" w16cex:dateUtc="2025-11-11T11:10:11.581Z"/>
  <w16cex:commentExtensible w16cex:durableId="6BB4B29E" w16cex:dateUtc="2025-11-11T11:12:05.967Z"/>
  <w16cex:commentExtensible w16cex:durableId="61C05205" w16cex:dateUtc="2025-11-11T11:16:54.318Z"/>
  <w16cex:commentExtensible w16cex:durableId="496AAFDA" w16cex:dateUtc="2025-11-11T11:54:09.46Z"/>
  <w16cex:commentExtensible w16cex:durableId="283BBD8E" w16cex:dateUtc="2025-11-11T12:20:01.817Z"/>
  <w16cex:commentExtensible w16cex:durableId="23A2F3B5" w16cex:dateUtc="2025-11-11T12:27:50.733Z"/>
  <w16cex:commentExtensible w16cex:durableId="58D1F406" w16cex:dateUtc="2025-11-11T12:49:35.146Z"/>
  <w16cex:commentExtensible w16cex:durableId="02791565" w16cex:dateUtc="2025-11-11T13:25:56.344Z"/>
  <w16cex:commentExtensible w16cex:durableId="108C19DD" w16cex:dateUtc="2025-11-11T13:30:16.338Z"/>
  <w16cex:commentExtensible w16cex:durableId="6D1E65CE" w16cex:dateUtc="2025-11-12T14:23:01.115Z"/>
  <w16cex:commentExtensible w16cex:durableId="1428D79D" w16cex:dateUtc="2025-11-12T14:23:51.236Z"/>
  <w16cex:commentExtensible w16cex:durableId="23500E79" w16cex:dateUtc="2025-11-12T14:26:50.364Z"/>
  <w16cex:commentExtensible w16cex:durableId="25002788" w16cex:dateUtc="2025-11-12T14:54:22.95Z"/>
  <w16cex:commentExtensible w16cex:durableId="433F1D38" w16cex:dateUtc="2025-11-13T07:33:20.226Z"/>
  <w16cex:commentExtensible w16cex:durableId="248D7162" w16cex:dateUtc="2025-11-13T07:35:46.188Z"/>
  <w16cex:commentExtensible w16cex:durableId="0283B4BA" w16cex:dateUtc="2025-11-13T07:49:32.369Z"/>
  <w16cex:commentExtensible w16cex:durableId="2549421F" w16cex:dateUtc="2025-11-13T07:49:46.649Z"/>
  <w16cex:commentExtensible w16cex:durableId="5D3AD2B3" w16cex:dateUtc="2025-11-13T07:53:10.563Z"/>
  <w16cex:commentExtensible w16cex:durableId="50D977B6" w16cex:dateUtc="2025-11-13T07:54:36.19Z"/>
  <w16cex:commentExtensible w16cex:durableId="0A962C01" w16cex:dateUtc="2025-11-13T08:18:01.754Z"/>
  <w16cex:commentExtensible w16cex:durableId="692856C3" w16cex:dateUtc="2025-11-13T08:53:33.063Z"/>
  <w16cex:commentExtensible w16cex:durableId="3FAA5C1B" w16cex:dateUtc="2025-11-13T08:55:17.082Z"/>
  <w16cex:commentExtensible w16cex:durableId="36945577" w16cex:dateUtc="2025-11-13T19:03:04.572Z"/>
  <w16cex:commentExtensible w16cex:durableId="2EDCAB84" w16cex:dateUtc="2025-11-13T19:49:37.19Z"/>
  <w16cex:commentExtensible w16cex:durableId="4D4137BA" w16cex:dateUtc="2025-11-13T19:59:12.472Z"/>
  <w16cex:commentExtensible w16cex:durableId="10203CCF" w16cex:dateUtc="2025-11-13T20:19:30.161Z"/>
  <w16cex:commentExtensible w16cex:durableId="350E91E7" w16cex:dateUtc="2025-11-13T20:21:53.273Z"/>
  <w16cex:commentExtensible w16cex:durableId="4861FA16" w16cex:dateUtc="2025-11-13T20:39:28.261Z"/>
  <w16cex:commentExtensible w16cex:durableId="6F87BCCA" w16cex:dateUtc="2025-11-14T09:38:58.314Z"/>
  <w16cex:commentExtensible w16cex:durableId="23F1AADF" w16cex:dateUtc="2025-11-14T09:57:59.433Z"/>
  <w16cex:commentExtensible w16cex:durableId="7BDFCEE6" w16cex:dateUtc="2025-11-14T09:59:08.095Z"/>
  <w16cex:commentExtensible w16cex:durableId="42C1AF58" w16cex:dateUtc="2025-11-14T10:52:37.855Z"/>
  <w16cex:commentExtensible w16cex:durableId="4D1A4E99" w16cex:dateUtc="2025-11-14T10:50:28.349Z"/>
  <w16cex:commentExtensible w16cex:durableId="730C1E9B" w16cex:dateUtc="2025-11-14T11:34:07.788Z"/>
</w16cex:commentsExtensible>
</file>

<file path=word/commentsIds.xml><?xml version="1.0" encoding="utf-8"?>
<w16cid:commentsIds xmlns:mc="http://schemas.openxmlformats.org/markup-compatibility/2006" xmlns:w16cid="http://schemas.microsoft.com/office/word/2016/wordml/cid" mc:Ignorable="w16cid">
  <w16cid:commentId w16cid:paraId="61ED96CD" w16cid:durableId="2BE1BDD7"/>
  <w16cid:commentId w16cid:paraId="6387FB5A" w16cid:durableId="0AF29C17"/>
  <w16cid:commentId w16cid:paraId="5FA7A75C" w16cid:durableId="3458E861"/>
  <w16cid:commentId w16cid:paraId="3FF1CE7B" w16cid:durableId="58049646"/>
  <w16cid:commentId w16cid:paraId="284A27B5" w16cid:durableId="4356FBDC"/>
  <w16cid:commentId w16cid:paraId="4BC7FB7E" w16cid:durableId="248DAD34"/>
  <w16cid:commentId w16cid:paraId="7292462E" w16cid:durableId="2E57027F"/>
  <w16cid:commentId w16cid:paraId="74D69B91" w16cid:durableId="790762C5"/>
  <w16cid:commentId w16cid:paraId="2C266581" w16cid:durableId="2CDEADB9"/>
  <w16cid:commentId w16cid:paraId="6594254E" w16cid:durableId="09CD80FF"/>
  <w16cid:commentId w16cid:paraId="75487C4C" w16cid:durableId="57772968"/>
  <w16cid:commentId w16cid:paraId="3F99BE5E" w16cid:durableId="79E12684"/>
  <w16cid:commentId w16cid:paraId="23198F49" w16cid:durableId="28255C5C"/>
  <w16cid:commentId w16cid:paraId="37D95284" w16cid:durableId="06E5538F"/>
  <w16cid:commentId w16cid:paraId="4C471BF5" w16cid:durableId="66E5D321"/>
  <w16cid:commentId w16cid:paraId="1FD2995F" w16cid:durableId="4882113F"/>
  <w16cid:commentId w16cid:paraId="52DB2460" w16cid:durableId="7D4F3C47"/>
  <w16cid:commentId w16cid:paraId="6D7A2291" w16cid:durableId="56584F5B"/>
  <w16cid:commentId w16cid:paraId="6B3D2647" w16cid:durableId="13CB62F7"/>
  <w16cid:commentId w16cid:paraId="686D8DA8" w16cid:durableId="280375AA"/>
  <w16cid:commentId w16cid:paraId="14731359" w16cid:durableId="2E7CCC2B"/>
  <w16cid:commentId w16cid:paraId="5FB01E6C" w16cid:durableId="0AE2C94D"/>
  <w16cid:commentId w16cid:paraId="17C840E9" w16cid:durableId="6AFC9CA8"/>
  <w16cid:commentId w16cid:paraId="5D7D21D4" w16cid:durableId="2D3DEDDC"/>
  <w16cid:commentId w16cid:paraId="7551F9EC" w16cid:durableId="23F6B1E1"/>
  <w16cid:commentId w16cid:paraId="32E362EE" w16cid:durableId="6BB4B29E"/>
  <w16cid:commentId w16cid:paraId="6C2A1E56" w16cid:durableId="61C05205"/>
  <w16cid:commentId w16cid:paraId="3821E6E5" w16cid:durableId="496AAFDA"/>
  <w16cid:commentId w16cid:paraId="77BCE381" w16cid:durableId="283BBD8E"/>
  <w16cid:commentId w16cid:paraId="0F628165" w16cid:durableId="23A2F3B5"/>
  <w16cid:commentId w16cid:paraId="1A53E0A8" w16cid:durableId="58D1F406"/>
  <w16cid:commentId w16cid:paraId="2D82EA10" w16cid:durableId="02791565"/>
  <w16cid:commentId w16cid:paraId="6AE72445" w16cid:durableId="108C19DD"/>
  <w16cid:commentId w16cid:paraId="3F1248F9" w16cid:durableId="6D1E65CE"/>
  <w16cid:commentId w16cid:paraId="5D6281F4" w16cid:durableId="1428D79D"/>
  <w16cid:commentId w16cid:paraId="32BD87CF" w16cid:durableId="23500E79"/>
  <w16cid:commentId w16cid:paraId="405A5FB2" w16cid:durableId="25002788"/>
  <w16cid:commentId w16cid:paraId="230CF4A5" w16cid:durableId="433F1D38"/>
  <w16cid:commentId w16cid:paraId="1DA1E69A" w16cid:durableId="248D7162"/>
  <w16cid:commentId w16cid:paraId="24ACFEC1" w16cid:durableId="0283B4BA"/>
  <w16cid:commentId w16cid:paraId="18503F34" w16cid:durableId="2549421F"/>
  <w16cid:commentId w16cid:paraId="74D0A9BE" w16cid:durableId="5D3AD2B3"/>
  <w16cid:commentId w16cid:paraId="571AB893" w16cid:durableId="50D977B6"/>
  <w16cid:commentId w16cid:paraId="422A6093" w16cid:durableId="0A962C01"/>
  <w16cid:commentId w16cid:paraId="1782BDB2" w16cid:durableId="692856C3"/>
  <w16cid:commentId w16cid:paraId="5CD53855" w16cid:durableId="3FAA5C1B"/>
  <w16cid:commentId w16cid:paraId="31949DDD" w16cid:durableId="36945577"/>
  <w16cid:commentId w16cid:paraId="30BE947C" w16cid:durableId="2EDCAB84"/>
  <w16cid:commentId w16cid:paraId="46F59695" w16cid:durableId="4D4137BA"/>
  <w16cid:commentId w16cid:paraId="040B1853" w16cid:durableId="10203CCF"/>
  <w16cid:commentId w16cid:paraId="1DF71C2B" w16cid:durableId="350E91E7"/>
  <w16cid:commentId w16cid:paraId="2DEB921F" w16cid:durableId="4861FA16"/>
  <w16cid:commentId w16cid:paraId="09DD393B" w16cid:durableId="6F87BCCA"/>
  <w16cid:commentId w16cid:paraId="7CE9DB6D" w16cid:durableId="23F1AADF"/>
  <w16cid:commentId w16cid:paraId="327E8D00" w16cid:durableId="7BDFCEE6"/>
  <w16cid:commentId w16cid:paraId="478C56B6" w16cid:durableId="42C1AF58"/>
  <w16cid:commentId w16cid:paraId="791DA3AF" w16cid:durableId="4D1A4E99"/>
  <w16cid:commentId w16cid:paraId="5D5F66B7" w16cid:durableId="730C1E9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47541" w:rsidP="00815279" w:rsidRDefault="00647541" w14:paraId="18E0B945" w14:textId="77777777">
      <w:pPr>
        <w:spacing w:after="0" w:line="240" w:lineRule="auto"/>
      </w:pPr>
      <w:r>
        <w:separator/>
      </w:r>
    </w:p>
  </w:endnote>
  <w:endnote w:type="continuationSeparator" w:id="0">
    <w:p w:rsidR="00647541" w:rsidP="00815279" w:rsidRDefault="00647541" w14:paraId="54FD0BF0" w14:textId="77777777">
      <w:pPr>
        <w:spacing w:after="0" w:line="240" w:lineRule="auto"/>
      </w:pPr>
      <w:r>
        <w:continuationSeparator/>
      </w:r>
    </w:p>
  </w:endnote>
  <w:endnote w:type="continuationNotice" w:id="1">
    <w:p w:rsidR="00647541" w:rsidRDefault="00647541" w14:paraId="7EA499AE"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74481213"/>
      <w:docPartObj>
        <w:docPartGallery w:val="Page Numbers (Bottom of Page)"/>
        <w:docPartUnique/>
      </w:docPartObj>
    </w:sdtPr>
    <w:sdtEndPr/>
    <w:sdtContent>
      <w:p w:rsidR="00815279" w:rsidRDefault="00815279" w14:paraId="3A5824FC" w14:textId="39E05F51">
        <w:pPr>
          <w:pStyle w:val="Jalus"/>
          <w:jc w:val="right"/>
        </w:pPr>
        <w:r>
          <w:fldChar w:fldCharType="begin"/>
        </w:r>
        <w:r>
          <w:instrText>PAGE   \* MERGEFORMAT</w:instrText>
        </w:r>
        <w:r>
          <w:fldChar w:fldCharType="separate"/>
        </w:r>
        <w:r>
          <w:t>2</w:t>
        </w:r>
        <w:r>
          <w:fldChar w:fldCharType="end"/>
        </w:r>
      </w:p>
    </w:sdtContent>
  </w:sdt>
  <w:p w:rsidR="00815279" w:rsidRDefault="00815279" w14:paraId="131786CA" w14:textId="7777777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47541" w:rsidP="00815279" w:rsidRDefault="00647541" w14:paraId="0E3A2854" w14:textId="77777777">
      <w:pPr>
        <w:spacing w:after="0" w:line="240" w:lineRule="auto"/>
      </w:pPr>
      <w:r>
        <w:separator/>
      </w:r>
    </w:p>
  </w:footnote>
  <w:footnote w:type="continuationSeparator" w:id="0">
    <w:p w:rsidR="00647541" w:rsidP="00815279" w:rsidRDefault="00647541" w14:paraId="287AE2A9" w14:textId="77777777">
      <w:pPr>
        <w:spacing w:after="0" w:line="240" w:lineRule="auto"/>
      </w:pPr>
      <w:r>
        <w:continuationSeparator/>
      </w:r>
    </w:p>
  </w:footnote>
  <w:footnote w:type="continuationNotice" w:id="1">
    <w:p w:rsidR="00647541" w:rsidRDefault="00647541" w14:paraId="40B888D3" w14:textId="7777777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95257"/>
    <w:multiLevelType w:val="multilevel"/>
    <w:tmpl w:val="1E6C79BA"/>
    <w:styleLink w:val="Praeguneloend1"/>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A2C4529"/>
    <w:multiLevelType w:val="hybridMultilevel"/>
    <w:tmpl w:val="3D508906"/>
    <w:lvl w:ilvl="0" w:tplc="75FA59C4">
      <w:start w:val="6"/>
      <w:numFmt w:val="bullet"/>
      <w:lvlText w:val="-"/>
      <w:lvlJc w:val="left"/>
      <w:pPr>
        <w:ind w:left="420" w:hanging="360"/>
      </w:pPr>
      <w:rPr>
        <w:rFonts w:hint="default" w:ascii="Times New Roman" w:hAnsi="Times New Roman" w:cs="Times New Roman" w:eastAsiaTheme="minorHAnsi"/>
      </w:rPr>
    </w:lvl>
    <w:lvl w:ilvl="1" w:tplc="04250003" w:tentative="1">
      <w:start w:val="1"/>
      <w:numFmt w:val="bullet"/>
      <w:lvlText w:val="o"/>
      <w:lvlJc w:val="left"/>
      <w:pPr>
        <w:ind w:left="1140" w:hanging="360"/>
      </w:pPr>
      <w:rPr>
        <w:rFonts w:hint="default" w:ascii="Courier New" w:hAnsi="Courier New" w:cs="Courier New"/>
      </w:rPr>
    </w:lvl>
    <w:lvl w:ilvl="2" w:tplc="04250005" w:tentative="1">
      <w:start w:val="1"/>
      <w:numFmt w:val="bullet"/>
      <w:lvlText w:val=""/>
      <w:lvlJc w:val="left"/>
      <w:pPr>
        <w:ind w:left="1860" w:hanging="360"/>
      </w:pPr>
      <w:rPr>
        <w:rFonts w:hint="default" w:ascii="Wingdings" w:hAnsi="Wingdings"/>
      </w:rPr>
    </w:lvl>
    <w:lvl w:ilvl="3" w:tplc="04250001" w:tentative="1">
      <w:start w:val="1"/>
      <w:numFmt w:val="bullet"/>
      <w:lvlText w:val=""/>
      <w:lvlJc w:val="left"/>
      <w:pPr>
        <w:ind w:left="2580" w:hanging="360"/>
      </w:pPr>
      <w:rPr>
        <w:rFonts w:hint="default" w:ascii="Symbol" w:hAnsi="Symbol"/>
      </w:rPr>
    </w:lvl>
    <w:lvl w:ilvl="4" w:tplc="04250003" w:tentative="1">
      <w:start w:val="1"/>
      <w:numFmt w:val="bullet"/>
      <w:lvlText w:val="o"/>
      <w:lvlJc w:val="left"/>
      <w:pPr>
        <w:ind w:left="3300" w:hanging="360"/>
      </w:pPr>
      <w:rPr>
        <w:rFonts w:hint="default" w:ascii="Courier New" w:hAnsi="Courier New" w:cs="Courier New"/>
      </w:rPr>
    </w:lvl>
    <w:lvl w:ilvl="5" w:tplc="04250005" w:tentative="1">
      <w:start w:val="1"/>
      <w:numFmt w:val="bullet"/>
      <w:lvlText w:val=""/>
      <w:lvlJc w:val="left"/>
      <w:pPr>
        <w:ind w:left="4020" w:hanging="360"/>
      </w:pPr>
      <w:rPr>
        <w:rFonts w:hint="default" w:ascii="Wingdings" w:hAnsi="Wingdings"/>
      </w:rPr>
    </w:lvl>
    <w:lvl w:ilvl="6" w:tplc="04250001" w:tentative="1">
      <w:start w:val="1"/>
      <w:numFmt w:val="bullet"/>
      <w:lvlText w:val=""/>
      <w:lvlJc w:val="left"/>
      <w:pPr>
        <w:ind w:left="4740" w:hanging="360"/>
      </w:pPr>
      <w:rPr>
        <w:rFonts w:hint="default" w:ascii="Symbol" w:hAnsi="Symbol"/>
      </w:rPr>
    </w:lvl>
    <w:lvl w:ilvl="7" w:tplc="04250003" w:tentative="1">
      <w:start w:val="1"/>
      <w:numFmt w:val="bullet"/>
      <w:lvlText w:val="o"/>
      <w:lvlJc w:val="left"/>
      <w:pPr>
        <w:ind w:left="5460" w:hanging="360"/>
      </w:pPr>
      <w:rPr>
        <w:rFonts w:hint="default" w:ascii="Courier New" w:hAnsi="Courier New" w:cs="Courier New"/>
      </w:rPr>
    </w:lvl>
    <w:lvl w:ilvl="8" w:tplc="04250005" w:tentative="1">
      <w:start w:val="1"/>
      <w:numFmt w:val="bullet"/>
      <w:lvlText w:val=""/>
      <w:lvlJc w:val="left"/>
      <w:pPr>
        <w:ind w:left="6180" w:hanging="360"/>
      </w:pPr>
      <w:rPr>
        <w:rFonts w:hint="default" w:ascii="Wingdings" w:hAnsi="Wingdings"/>
      </w:rPr>
    </w:lvl>
  </w:abstractNum>
  <w:abstractNum w:abstractNumId="2" w15:restartNumberingAfterBreak="0">
    <w:nsid w:val="28446BD6"/>
    <w:multiLevelType w:val="multilevel"/>
    <w:tmpl w:val="862AA198"/>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cs="Times New Roman"/>
        <w:sz w:val="20"/>
      </w:rPr>
    </w:lvl>
    <w:lvl w:ilvl="2">
      <w:start w:val="1"/>
      <w:numFmt w:val="bullet"/>
      <w:lvlText w:val=""/>
      <w:lvlJc w:val="left"/>
      <w:pPr>
        <w:tabs>
          <w:tab w:val="num" w:pos="2160"/>
        </w:tabs>
        <w:ind w:left="2160" w:hanging="360"/>
      </w:pPr>
      <w:rPr>
        <w:rFonts w:hint="default" w:ascii="Wingdings" w:hAnsi="Wingdings"/>
        <w:sz w:val="20"/>
      </w:rPr>
    </w:lvl>
    <w:lvl w:ilvl="3">
      <w:start w:val="1"/>
      <w:numFmt w:val="bullet"/>
      <w:lvlText w:val=""/>
      <w:lvlJc w:val="left"/>
      <w:pPr>
        <w:tabs>
          <w:tab w:val="num" w:pos="2880"/>
        </w:tabs>
        <w:ind w:left="2880" w:hanging="360"/>
      </w:pPr>
      <w:rPr>
        <w:rFonts w:hint="default" w:ascii="Wingdings" w:hAnsi="Wingdings"/>
        <w:sz w:val="20"/>
      </w:rPr>
    </w:lvl>
    <w:lvl w:ilvl="4">
      <w:start w:val="1"/>
      <w:numFmt w:val="bullet"/>
      <w:lvlText w:val=""/>
      <w:lvlJc w:val="left"/>
      <w:pPr>
        <w:tabs>
          <w:tab w:val="num" w:pos="3600"/>
        </w:tabs>
        <w:ind w:left="3600" w:hanging="360"/>
      </w:pPr>
      <w:rPr>
        <w:rFonts w:hint="default" w:ascii="Wingdings" w:hAnsi="Wingdings"/>
        <w:sz w:val="20"/>
      </w:rPr>
    </w:lvl>
    <w:lvl w:ilvl="5">
      <w:start w:val="1"/>
      <w:numFmt w:val="bullet"/>
      <w:lvlText w:val=""/>
      <w:lvlJc w:val="left"/>
      <w:pPr>
        <w:tabs>
          <w:tab w:val="num" w:pos="4320"/>
        </w:tabs>
        <w:ind w:left="4320" w:hanging="360"/>
      </w:pPr>
      <w:rPr>
        <w:rFonts w:hint="default" w:ascii="Wingdings" w:hAnsi="Wingdings"/>
        <w:sz w:val="20"/>
      </w:rPr>
    </w:lvl>
    <w:lvl w:ilvl="6">
      <w:start w:val="1"/>
      <w:numFmt w:val="bullet"/>
      <w:lvlText w:val=""/>
      <w:lvlJc w:val="left"/>
      <w:pPr>
        <w:tabs>
          <w:tab w:val="num" w:pos="5040"/>
        </w:tabs>
        <w:ind w:left="5040" w:hanging="360"/>
      </w:pPr>
      <w:rPr>
        <w:rFonts w:hint="default" w:ascii="Wingdings" w:hAnsi="Wingdings"/>
        <w:sz w:val="20"/>
      </w:rPr>
    </w:lvl>
    <w:lvl w:ilvl="7">
      <w:start w:val="1"/>
      <w:numFmt w:val="bullet"/>
      <w:lvlText w:val=""/>
      <w:lvlJc w:val="left"/>
      <w:pPr>
        <w:tabs>
          <w:tab w:val="num" w:pos="5760"/>
        </w:tabs>
        <w:ind w:left="5760" w:hanging="360"/>
      </w:pPr>
      <w:rPr>
        <w:rFonts w:hint="default" w:ascii="Wingdings" w:hAnsi="Wingdings"/>
        <w:sz w:val="20"/>
      </w:rPr>
    </w:lvl>
    <w:lvl w:ilvl="8">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2D6D71E5"/>
    <w:multiLevelType w:val="hybridMultilevel"/>
    <w:tmpl w:val="6C161DB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5FB14A5"/>
    <w:multiLevelType w:val="hybridMultilevel"/>
    <w:tmpl w:val="856E36F6"/>
    <w:lvl w:ilvl="0" w:tplc="FB72D3A2">
      <w:start w:val="1"/>
      <w:numFmt w:val="decimal"/>
      <w:lvlText w:val="%1)"/>
      <w:lvlJc w:val="left"/>
      <w:pPr>
        <w:ind w:left="1020" w:hanging="360"/>
      </w:pPr>
    </w:lvl>
    <w:lvl w:ilvl="1" w:tplc="ACC4530A">
      <w:start w:val="1"/>
      <w:numFmt w:val="decimal"/>
      <w:lvlText w:val="%2)"/>
      <w:lvlJc w:val="left"/>
      <w:pPr>
        <w:ind w:left="1020" w:hanging="360"/>
      </w:pPr>
    </w:lvl>
    <w:lvl w:ilvl="2" w:tplc="1696E15C">
      <w:start w:val="1"/>
      <w:numFmt w:val="decimal"/>
      <w:lvlText w:val="%3)"/>
      <w:lvlJc w:val="left"/>
      <w:pPr>
        <w:ind w:left="1020" w:hanging="360"/>
      </w:pPr>
    </w:lvl>
    <w:lvl w:ilvl="3" w:tplc="2DB62F48">
      <w:start w:val="1"/>
      <w:numFmt w:val="decimal"/>
      <w:lvlText w:val="%4)"/>
      <w:lvlJc w:val="left"/>
      <w:pPr>
        <w:ind w:left="1020" w:hanging="360"/>
      </w:pPr>
    </w:lvl>
    <w:lvl w:ilvl="4" w:tplc="68F274BE">
      <w:start w:val="1"/>
      <w:numFmt w:val="decimal"/>
      <w:lvlText w:val="%5)"/>
      <w:lvlJc w:val="left"/>
      <w:pPr>
        <w:ind w:left="1020" w:hanging="360"/>
      </w:pPr>
    </w:lvl>
    <w:lvl w:ilvl="5" w:tplc="03762CE8">
      <w:start w:val="1"/>
      <w:numFmt w:val="decimal"/>
      <w:lvlText w:val="%6)"/>
      <w:lvlJc w:val="left"/>
      <w:pPr>
        <w:ind w:left="1020" w:hanging="360"/>
      </w:pPr>
    </w:lvl>
    <w:lvl w:ilvl="6" w:tplc="155E3C5A">
      <w:start w:val="1"/>
      <w:numFmt w:val="decimal"/>
      <w:lvlText w:val="%7)"/>
      <w:lvlJc w:val="left"/>
      <w:pPr>
        <w:ind w:left="1020" w:hanging="360"/>
      </w:pPr>
    </w:lvl>
    <w:lvl w:ilvl="7" w:tplc="CB923A80">
      <w:start w:val="1"/>
      <w:numFmt w:val="decimal"/>
      <w:lvlText w:val="%8)"/>
      <w:lvlJc w:val="left"/>
      <w:pPr>
        <w:ind w:left="1020" w:hanging="360"/>
      </w:pPr>
    </w:lvl>
    <w:lvl w:ilvl="8" w:tplc="89B8D4AA">
      <w:start w:val="1"/>
      <w:numFmt w:val="decimal"/>
      <w:lvlText w:val="%9)"/>
      <w:lvlJc w:val="left"/>
      <w:pPr>
        <w:ind w:left="1020" w:hanging="360"/>
      </w:pPr>
    </w:lvl>
  </w:abstractNum>
  <w:abstractNum w:abstractNumId="5" w15:restartNumberingAfterBreak="0">
    <w:nsid w:val="36522523"/>
    <w:multiLevelType w:val="hybridMultilevel"/>
    <w:tmpl w:val="BF3C183A"/>
    <w:lvl w:ilvl="0" w:tplc="AFB417FE">
      <w:start w:val="1"/>
      <w:numFmt w:val="decimal"/>
      <w:lvlText w:val="%1)"/>
      <w:lvlJc w:val="left"/>
      <w:pPr>
        <w:ind w:left="1020" w:hanging="360"/>
      </w:pPr>
    </w:lvl>
    <w:lvl w:ilvl="1" w:tplc="A9B03EC8">
      <w:start w:val="1"/>
      <w:numFmt w:val="decimal"/>
      <w:lvlText w:val="%2)"/>
      <w:lvlJc w:val="left"/>
      <w:pPr>
        <w:ind w:left="1020" w:hanging="360"/>
      </w:pPr>
    </w:lvl>
    <w:lvl w:ilvl="2" w:tplc="01DA5340">
      <w:start w:val="1"/>
      <w:numFmt w:val="decimal"/>
      <w:lvlText w:val="%3)"/>
      <w:lvlJc w:val="left"/>
      <w:pPr>
        <w:ind w:left="1020" w:hanging="360"/>
      </w:pPr>
    </w:lvl>
    <w:lvl w:ilvl="3" w:tplc="4C2A5846">
      <w:start w:val="1"/>
      <w:numFmt w:val="decimal"/>
      <w:lvlText w:val="%4)"/>
      <w:lvlJc w:val="left"/>
      <w:pPr>
        <w:ind w:left="1020" w:hanging="360"/>
      </w:pPr>
    </w:lvl>
    <w:lvl w:ilvl="4" w:tplc="F9C811CC">
      <w:start w:val="1"/>
      <w:numFmt w:val="decimal"/>
      <w:lvlText w:val="%5)"/>
      <w:lvlJc w:val="left"/>
      <w:pPr>
        <w:ind w:left="1020" w:hanging="360"/>
      </w:pPr>
    </w:lvl>
    <w:lvl w:ilvl="5" w:tplc="08D8837A">
      <w:start w:val="1"/>
      <w:numFmt w:val="decimal"/>
      <w:lvlText w:val="%6)"/>
      <w:lvlJc w:val="left"/>
      <w:pPr>
        <w:ind w:left="1020" w:hanging="360"/>
      </w:pPr>
    </w:lvl>
    <w:lvl w:ilvl="6" w:tplc="77B6DD56">
      <w:start w:val="1"/>
      <w:numFmt w:val="decimal"/>
      <w:lvlText w:val="%7)"/>
      <w:lvlJc w:val="left"/>
      <w:pPr>
        <w:ind w:left="1020" w:hanging="360"/>
      </w:pPr>
    </w:lvl>
    <w:lvl w:ilvl="7" w:tplc="AFB091E4">
      <w:start w:val="1"/>
      <w:numFmt w:val="decimal"/>
      <w:lvlText w:val="%8)"/>
      <w:lvlJc w:val="left"/>
      <w:pPr>
        <w:ind w:left="1020" w:hanging="360"/>
      </w:pPr>
    </w:lvl>
    <w:lvl w:ilvl="8" w:tplc="3FDA1D08">
      <w:start w:val="1"/>
      <w:numFmt w:val="decimal"/>
      <w:lvlText w:val="%9)"/>
      <w:lvlJc w:val="left"/>
      <w:pPr>
        <w:ind w:left="1020" w:hanging="360"/>
      </w:pPr>
    </w:lvl>
  </w:abstractNum>
  <w:abstractNum w:abstractNumId="6" w15:restartNumberingAfterBreak="0">
    <w:nsid w:val="3E3250FF"/>
    <w:multiLevelType w:val="hybridMultilevel"/>
    <w:tmpl w:val="6A3CEFAC"/>
    <w:lvl w:ilvl="0" w:tplc="D0CA579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98A6D06"/>
    <w:multiLevelType w:val="hybridMultilevel"/>
    <w:tmpl w:val="5BB4759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4A0C0533"/>
    <w:multiLevelType w:val="hybridMultilevel"/>
    <w:tmpl w:val="96908096"/>
    <w:lvl w:ilvl="0" w:tplc="649ADA62">
      <w:start w:val="1"/>
      <w:numFmt w:val="decimal"/>
      <w:lvlText w:val="%1)"/>
      <w:lvlJc w:val="left"/>
      <w:pPr>
        <w:ind w:left="644" w:hanging="360"/>
      </w:pPr>
      <w:rPr>
        <w:rFonts w:hint="default" w:ascii="Times New Roman" w:hAnsi="Times New Roman" w:cs="Times New Roman"/>
        <w:b/>
        <w:color w:val="auto"/>
        <w:sz w:val="24"/>
        <w:szCs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6386F4E"/>
    <w:multiLevelType w:val="hybridMultilevel"/>
    <w:tmpl w:val="0F28E566"/>
    <w:lvl w:ilvl="0" w:tplc="212AA24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5F4651CE"/>
    <w:multiLevelType w:val="multilevel"/>
    <w:tmpl w:val="4524E688"/>
    <w:lvl w:ilvl="0">
      <w:start w:val="1"/>
      <w:numFmt w:val="bullet"/>
      <w:lvlText w:val=""/>
      <w:lvlJc w:val="left"/>
      <w:pPr>
        <w:tabs>
          <w:tab w:val="num" w:pos="720"/>
        </w:tabs>
        <w:ind w:left="720" w:hanging="360"/>
      </w:pPr>
      <w:rPr>
        <w:rFonts w:hint="default" w:ascii="Symbol" w:hAnsi="Symbol"/>
        <w:sz w:val="20"/>
      </w:rPr>
    </w:lvl>
    <w:lvl w:ilvl="1">
      <w:start w:val="1"/>
      <w:numFmt w:val="bullet"/>
      <w:lvlText w:val=""/>
      <w:lvlJc w:val="left"/>
      <w:pPr>
        <w:tabs>
          <w:tab w:val="num" w:pos="1440"/>
        </w:tabs>
        <w:ind w:left="1440" w:hanging="360"/>
      </w:pPr>
      <w:rPr>
        <w:rFonts w:hint="default" w:ascii="Symbol" w:hAnsi="Symbol"/>
        <w:sz w:val="20"/>
      </w:rPr>
    </w:lvl>
    <w:lvl w:ilvl="2">
      <w:start w:val="1"/>
      <w:numFmt w:val="bullet"/>
      <w:lvlText w:val=""/>
      <w:lvlJc w:val="left"/>
      <w:pPr>
        <w:tabs>
          <w:tab w:val="num" w:pos="2160"/>
        </w:tabs>
        <w:ind w:left="2160" w:hanging="360"/>
      </w:pPr>
      <w:rPr>
        <w:rFonts w:hint="default" w:ascii="Symbol" w:hAnsi="Symbol"/>
        <w:sz w:val="20"/>
      </w:rPr>
    </w:lvl>
    <w:lvl w:ilvl="3">
      <w:start w:val="1"/>
      <w:numFmt w:val="bullet"/>
      <w:lvlText w:val=""/>
      <w:lvlJc w:val="left"/>
      <w:pPr>
        <w:tabs>
          <w:tab w:val="num" w:pos="2880"/>
        </w:tabs>
        <w:ind w:left="2880" w:hanging="360"/>
      </w:pPr>
      <w:rPr>
        <w:rFonts w:hint="default" w:ascii="Symbol" w:hAnsi="Symbol"/>
        <w:sz w:val="20"/>
      </w:rPr>
    </w:lvl>
    <w:lvl w:ilvl="4">
      <w:start w:val="1"/>
      <w:numFmt w:val="bullet"/>
      <w:lvlText w:val=""/>
      <w:lvlJc w:val="left"/>
      <w:pPr>
        <w:tabs>
          <w:tab w:val="num" w:pos="3600"/>
        </w:tabs>
        <w:ind w:left="3600" w:hanging="360"/>
      </w:pPr>
      <w:rPr>
        <w:rFonts w:hint="default" w:ascii="Symbol" w:hAnsi="Symbol"/>
        <w:sz w:val="20"/>
      </w:rPr>
    </w:lvl>
    <w:lvl w:ilvl="5">
      <w:start w:val="1"/>
      <w:numFmt w:val="bullet"/>
      <w:lvlText w:val=""/>
      <w:lvlJc w:val="left"/>
      <w:pPr>
        <w:tabs>
          <w:tab w:val="num" w:pos="4320"/>
        </w:tabs>
        <w:ind w:left="4320" w:hanging="360"/>
      </w:pPr>
      <w:rPr>
        <w:rFonts w:hint="default" w:ascii="Symbol" w:hAnsi="Symbol"/>
        <w:sz w:val="20"/>
      </w:rPr>
    </w:lvl>
    <w:lvl w:ilvl="6">
      <w:start w:val="1"/>
      <w:numFmt w:val="bullet"/>
      <w:lvlText w:val=""/>
      <w:lvlJc w:val="left"/>
      <w:pPr>
        <w:tabs>
          <w:tab w:val="num" w:pos="5040"/>
        </w:tabs>
        <w:ind w:left="5040" w:hanging="360"/>
      </w:pPr>
      <w:rPr>
        <w:rFonts w:hint="default" w:ascii="Symbol" w:hAnsi="Symbol"/>
        <w:sz w:val="20"/>
      </w:rPr>
    </w:lvl>
    <w:lvl w:ilvl="7">
      <w:start w:val="1"/>
      <w:numFmt w:val="bullet"/>
      <w:lvlText w:val=""/>
      <w:lvlJc w:val="left"/>
      <w:pPr>
        <w:tabs>
          <w:tab w:val="num" w:pos="5760"/>
        </w:tabs>
        <w:ind w:left="5760" w:hanging="360"/>
      </w:pPr>
      <w:rPr>
        <w:rFonts w:hint="default" w:ascii="Symbol" w:hAnsi="Symbol"/>
        <w:sz w:val="20"/>
      </w:rPr>
    </w:lvl>
    <w:lvl w:ilvl="8">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618500E6"/>
    <w:multiLevelType w:val="hybridMultilevel"/>
    <w:tmpl w:val="3C608F42"/>
    <w:lvl w:ilvl="0" w:tplc="98AC9AFC">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67305679"/>
    <w:multiLevelType w:val="hybridMultilevel"/>
    <w:tmpl w:val="0B4CE546"/>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67933CB7"/>
    <w:multiLevelType w:val="hybridMultilevel"/>
    <w:tmpl w:val="AAE0C192"/>
    <w:lvl w:ilvl="0" w:tplc="1248A5F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68B8161E"/>
    <w:multiLevelType w:val="hybridMultilevel"/>
    <w:tmpl w:val="52D89F1C"/>
    <w:lvl w:ilvl="0" w:tplc="842E41DE">
      <w:start w:val="1"/>
      <w:numFmt w:val="bullet"/>
      <w:lvlText w:val=""/>
      <w:lvlJc w:val="left"/>
      <w:pPr>
        <w:ind w:left="1020" w:hanging="360"/>
      </w:pPr>
      <w:rPr>
        <w:rFonts w:ascii="Symbol" w:hAnsi="Symbol"/>
      </w:rPr>
    </w:lvl>
    <w:lvl w:ilvl="1" w:tplc="5240F0E8">
      <w:start w:val="1"/>
      <w:numFmt w:val="bullet"/>
      <w:lvlText w:val=""/>
      <w:lvlJc w:val="left"/>
      <w:pPr>
        <w:ind w:left="1020" w:hanging="360"/>
      </w:pPr>
      <w:rPr>
        <w:rFonts w:ascii="Symbol" w:hAnsi="Symbol"/>
      </w:rPr>
    </w:lvl>
    <w:lvl w:ilvl="2" w:tplc="87FEBE84">
      <w:start w:val="1"/>
      <w:numFmt w:val="bullet"/>
      <w:lvlText w:val=""/>
      <w:lvlJc w:val="left"/>
      <w:pPr>
        <w:ind w:left="1020" w:hanging="360"/>
      </w:pPr>
      <w:rPr>
        <w:rFonts w:ascii="Symbol" w:hAnsi="Symbol"/>
      </w:rPr>
    </w:lvl>
    <w:lvl w:ilvl="3" w:tplc="49AA52F6">
      <w:start w:val="1"/>
      <w:numFmt w:val="bullet"/>
      <w:lvlText w:val=""/>
      <w:lvlJc w:val="left"/>
      <w:pPr>
        <w:ind w:left="1020" w:hanging="360"/>
      </w:pPr>
      <w:rPr>
        <w:rFonts w:ascii="Symbol" w:hAnsi="Symbol"/>
      </w:rPr>
    </w:lvl>
    <w:lvl w:ilvl="4" w:tplc="FF66AF46">
      <w:start w:val="1"/>
      <w:numFmt w:val="bullet"/>
      <w:lvlText w:val=""/>
      <w:lvlJc w:val="left"/>
      <w:pPr>
        <w:ind w:left="1020" w:hanging="360"/>
      </w:pPr>
      <w:rPr>
        <w:rFonts w:ascii="Symbol" w:hAnsi="Symbol"/>
      </w:rPr>
    </w:lvl>
    <w:lvl w:ilvl="5" w:tplc="AB7638D8">
      <w:start w:val="1"/>
      <w:numFmt w:val="bullet"/>
      <w:lvlText w:val=""/>
      <w:lvlJc w:val="left"/>
      <w:pPr>
        <w:ind w:left="1020" w:hanging="360"/>
      </w:pPr>
      <w:rPr>
        <w:rFonts w:ascii="Symbol" w:hAnsi="Symbol"/>
      </w:rPr>
    </w:lvl>
    <w:lvl w:ilvl="6" w:tplc="292AA6AC">
      <w:start w:val="1"/>
      <w:numFmt w:val="bullet"/>
      <w:lvlText w:val=""/>
      <w:lvlJc w:val="left"/>
      <w:pPr>
        <w:ind w:left="1020" w:hanging="360"/>
      </w:pPr>
      <w:rPr>
        <w:rFonts w:ascii="Symbol" w:hAnsi="Symbol"/>
      </w:rPr>
    </w:lvl>
    <w:lvl w:ilvl="7" w:tplc="C50CFA38">
      <w:start w:val="1"/>
      <w:numFmt w:val="bullet"/>
      <w:lvlText w:val=""/>
      <w:lvlJc w:val="left"/>
      <w:pPr>
        <w:ind w:left="1020" w:hanging="360"/>
      </w:pPr>
      <w:rPr>
        <w:rFonts w:ascii="Symbol" w:hAnsi="Symbol"/>
      </w:rPr>
    </w:lvl>
    <w:lvl w:ilvl="8" w:tplc="D2102DAE">
      <w:start w:val="1"/>
      <w:numFmt w:val="bullet"/>
      <w:lvlText w:val=""/>
      <w:lvlJc w:val="left"/>
      <w:pPr>
        <w:ind w:left="1020" w:hanging="360"/>
      </w:pPr>
      <w:rPr>
        <w:rFonts w:ascii="Symbol" w:hAnsi="Symbol"/>
      </w:rPr>
    </w:lvl>
  </w:abstractNum>
  <w:abstractNum w:abstractNumId="15" w15:restartNumberingAfterBreak="0">
    <w:nsid w:val="690D7437"/>
    <w:multiLevelType w:val="hybridMultilevel"/>
    <w:tmpl w:val="7AEAE508"/>
    <w:lvl w:ilvl="0" w:tplc="EBAA5FAC">
      <w:start w:val="1"/>
      <w:numFmt w:val="bullet"/>
      <w:lvlText w:val="•"/>
      <w:lvlJc w:val="left"/>
      <w:pPr>
        <w:tabs>
          <w:tab w:val="num" w:pos="720"/>
        </w:tabs>
        <w:ind w:left="720" w:hanging="360"/>
      </w:pPr>
      <w:rPr>
        <w:rFonts w:hint="default" w:ascii="Arial" w:hAnsi="Arial"/>
      </w:rPr>
    </w:lvl>
    <w:lvl w:ilvl="1" w:tplc="BE4AC696">
      <w:numFmt w:val="bullet"/>
      <w:lvlText w:val="–"/>
      <w:lvlJc w:val="left"/>
      <w:pPr>
        <w:tabs>
          <w:tab w:val="num" w:pos="1440"/>
        </w:tabs>
        <w:ind w:left="1440" w:hanging="360"/>
      </w:pPr>
      <w:rPr>
        <w:rFonts w:hint="default" w:ascii="Arial" w:hAnsi="Arial"/>
      </w:rPr>
    </w:lvl>
    <w:lvl w:ilvl="2" w:tplc="1F02DC90" w:tentative="1">
      <w:start w:val="1"/>
      <w:numFmt w:val="bullet"/>
      <w:lvlText w:val="•"/>
      <w:lvlJc w:val="left"/>
      <w:pPr>
        <w:tabs>
          <w:tab w:val="num" w:pos="2160"/>
        </w:tabs>
        <w:ind w:left="2160" w:hanging="360"/>
      </w:pPr>
      <w:rPr>
        <w:rFonts w:hint="default" w:ascii="Arial" w:hAnsi="Arial"/>
      </w:rPr>
    </w:lvl>
    <w:lvl w:ilvl="3" w:tplc="0FE41380" w:tentative="1">
      <w:start w:val="1"/>
      <w:numFmt w:val="bullet"/>
      <w:lvlText w:val="•"/>
      <w:lvlJc w:val="left"/>
      <w:pPr>
        <w:tabs>
          <w:tab w:val="num" w:pos="2880"/>
        </w:tabs>
        <w:ind w:left="2880" w:hanging="360"/>
      </w:pPr>
      <w:rPr>
        <w:rFonts w:hint="default" w:ascii="Arial" w:hAnsi="Arial"/>
      </w:rPr>
    </w:lvl>
    <w:lvl w:ilvl="4" w:tplc="671E7214" w:tentative="1">
      <w:start w:val="1"/>
      <w:numFmt w:val="bullet"/>
      <w:lvlText w:val="•"/>
      <w:lvlJc w:val="left"/>
      <w:pPr>
        <w:tabs>
          <w:tab w:val="num" w:pos="3600"/>
        </w:tabs>
        <w:ind w:left="3600" w:hanging="360"/>
      </w:pPr>
      <w:rPr>
        <w:rFonts w:hint="default" w:ascii="Arial" w:hAnsi="Arial"/>
      </w:rPr>
    </w:lvl>
    <w:lvl w:ilvl="5" w:tplc="E72AB48A" w:tentative="1">
      <w:start w:val="1"/>
      <w:numFmt w:val="bullet"/>
      <w:lvlText w:val="•"/>
      <w:lvlJc w:val="left"/>
      <w:pPr>
        <w:tabs>
          <w:tab w:val="num" w:pos="4320"/>
        </w:tabs>
        <w:ind w:left="4320" w:hanging="360"/>
      </w:pPr>
      <w:rPr>
        <w:rFonts w:hint="default" w:ascii="Arial" w:hAnsi="Arial"/>
      </w:rPr>
    </w:lvl>
    <w:lvl w:ilvl="6" w:tplc="926CE05E" w:tentative="1">
      <w:start w:val="1"/>
      <w:numFmt w:val="bullet"/>
      <w:lvlText w:val="•"/>
      <w:lvlJc w:val="left"/>
      <w:pPr>
        <w:tabs>
          <w:tab w:val="num" w:pos="5040"/>
        </w:tabs>
        <w:ind w:left="5040" w:hanging="360"/>
      </w:pPr>
      <w:rPr>
        <w:rFonts w:hint="default" w:ascii="Arial" w:hAnsi="Arial"/>
      </w:rPr>
    </w:lvl>
    <w:lvl w:ilvl="7" w:tplc="20C0BBD4" w:tentative="1">
      <w:start w:val="1"/>
      <w:numFmt w:val="bullet"/>
      <w:lvlText w:val="•"/>
      <w:lvlJc w:val="left"/>
      <w:pPr>
        <w:tabs>
          <w:tab w:val="num" w:pos="5760"/>
        </w:tabs>
        <w:ind w:left="5760" w:hanging="360"/>
      </w:pPr>
      <w:rPr>
        <w:rFonts w:hint="default" w:ascii="Arial" w:hAnsi="Arial"/>
      </w:rPr>
    </w:lvl>
    <w:lvl w:ilvl="8" w:tplc="3EA0001A" w:tentative="1">
      <w:start w:val="1"/>
      <w:numFmt w:val="bullet"/>
      <w:lvlText w:val="•"/>
      <w:lvlJc w:val="left"/>
      <w:pPr>
        <w:tabs>
          <w:tab w:val="num" w:pos="6480"/>
        </w:tabs>
        <w:ind w:left="6480" w:hanging="360"/>
      </w:pPr>
      <w:rPr>
        <w:rFonts w:hint="default" w:ascii="Arial" w:hAnsi="Arial"/>
      </w:rPr>
    </w:lvl>
  </w:abstractNum>
  <w:abstractNum w:abstractNumId="16" w15:restartNumberingAfterBreak="0">
    <w:nsid w:val="69A65E90"/>
    <w:multiLevelType w:val="hybridMultilevel"/>
    <w:tmpl w:val="2A381CA8"/>
    <w:lvl w:ilvl="0" w:tplc="FCC6FD2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6A550687"/>
    <w:multiLevelType w:val="hybridMultilevel"/>
    <w:tmpl w:val="2B26A502"/>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71286EBB"/>
    <w:multiLevelType w:val="hybridMultilevel"/>
    <w:tmpl w:val="1DEC7238"/>
    <w:lvl w:ilvl="0" w:tplc="67860042">
      <w:start w:val="6400"/>
      <w:numFmt w:val="bullet"/>
      <w:lvlText w:val="-"/>
      <w:lvlJc w:val="left"/>
      <w:pPr>
        <w:ind w:left="1068" w:hanging="360"/>
      </w:pPr>
      <w:rPr>
        <w:rFonts w:hint="default" w:ascii="Times New Roman" w:hAnsi="Times New Roman" w:eastAsia="Times New Roman" w:cs="Times New Roman"/>
      </w:rPr>
    </w:lvl>
    <w:lvl w:ilvl="1" w:tplc="04250003" w:tentative="1">
      <w:start w:val="1"/>
      <w:numFmt w:val="bullet"/>
      <w:lvlText w:val="o"/>
      <w:lvlJc w:val="left"/>
      <w:pPr>
        <w:ind w:left="1788" w:hanging="360"/>
      </w:pPr>
      <w:rPr>
        <w:rFonts w:hint="default" w:ascii="Courier New" w:hAnsi="Courier New" w:cs="Courier New"/>
      </w:rPr>
    </w:lvl>
    <w:lvl w:ilvl="2" w:tplc="04250005" w:tentative="1">
      <w:start w:val="1"/>
      <w:numFmt w:val="bullet"/>
      <w:lvlText w:val=""/>
      <w:lvlJc w:val="left"/>
      <w:pPr>
        <w:ind w:left="2508" w:hanging="360"/>
      </w:pPr>
      <w:rPr>
        <w:rFonts w:hint="default" w:ascii="Wingdings" w:hAnsi="Wingdings"/>
      </w:rPr>
    </w:lvl>
    <w:lvl w:ilvl="3" w:tplc="04250001" w:tentative="1">
      <w:start w:val="1"/>
      <w:numFmt w:val="bullet"/>
      <w:lvlText w:val=""/>
      <w:lvlJc w:val="left"/>
      <w:pPr>
        <w:ind w:left="3228" w:hanging="360"/>
      </w:pPr>
      <w:rPr>
        <w:rFonts w:hint="default" w:ascii="Symbol" w:hAnsi="Symbol"/>
      </w:rPr>
    </w:lvl>
    <w:lvl w:ilvl="4" w:tplc="04250003" w:tentative="1">
      <w:start w:val="1"/>
      <w:numFmt w:val="bullet"/>
      <w:lvlText w:val="o"/>
      <w:lvlJc w:val="left"/>
      <w:pPr>
        <w:ind w:left="3948" w:hanging="360"/>
      </w:pPr>
      <w:rPr>
        <w:rFonts w:hint="default" w:ascii="Courier New" w:hAnsi="Courier New" w:cs="Courier New"/>
      </w:rPr>
    </w:lvl>
    <w:lvl w:ilvl="5" w:tplc="04250005" w:tentative="1">
      <w:start w:val="1"/>
      <w:numFmt w:val="bullet"/>
      <w:lvlText w:val=""/>
      <w:lvlJc w:val="left"/>
      <w:pPr>
        <w:ind w:left="4668" w:hanging="360"/>
      </w:pPr>
      <w:rPr>
        <w:rFonts w:hint="default" w:ascii="Wingdings" w:hAnsi="Wingdings"/>
      </w:rPr>
    </w:lvl>
    <w:lvl w:ilvl="6" w:tplc="04250001" w:tentative="1">
      <w:start w:val="1"/>
      <w:numFmt w:val="bullet"/>
      <w:lvlText w:val=""/>
      <w:lvlJc w:val="left"/>
      <w:pPr>
        <w:ind w:left="5388" w:hanging="360"/>
      </w:pPr>
      <w:rPr>
        <w:rFonts w:hint="default" w:ascii="Symbol" w:hAnsi="Symbol"/>
      </w:rPr>
    </w:lvl>
    <w:lvl w:ilvl="7" w:tplc="04250003" w:tentative="1">
      <w:start w:val="1"/>
      <w:numFmt w:val="bullet"/>
      <w:lvlText w:val="o"/>
      <w:lvlJc w:val="left"/>
      <w:pPr>
        <w:ind w:left="6108" w:hanging="360"/>
      </w:pPr>
      <w:rPr>
        <w:rFonts w:hint="default" w:ascii="Courier New" w:hAnsi="Courier New" w:cs="Courier New"/>
      </w:rPr>
    </w:lvl>
    <w:lvl w:ilvl="8" w:tplc="04250005" w:tentative="1">
      <w:start w:val="1"/>
      <w:numFmt w:val="bullet"/>
      <w:lvlText w:val=""/>
      <w:lvlJc w:val="left"/>
      <w:pPr>
        <w:ind w:left="6828" w:hanging="360"/>
      </w:pPr>
      <w:rPr>
        <w:rFonts w:hint="default" w:ascii="Wingdings" w:hAnsi="Wingdings"/>
      </w:rPr>
    </w:lvl>
  </w:abstractNum>
  <w:abstractNum w:abstractNumId="19" w15:restartNumberingAfterBreak="0">
    <w:nsid w:val="747C1B26"/>
    <w:multiLevelType w:val="hybridMultilevel"/>
    <w:tmpl w:val="5A584BBA"/>
    <w:lvl w:ilvl="0" w:tplc="DA08198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757A1864"/>
    <w:multiLevelType w:val="hybridMultilevel"/>
    <w:tmpl w:val="BD7CF7DC"/>
    <w:lvl w:ilvl="0" w:tplc="4D8C4A4A">
      <w:start w:val="1"/>
      <w:numFmt w:val="bullet"/>
      <w:lvlText w:val=""/>
      <w:lvlJc w:val="left"/>
      <w:pPr>
        <w:ind w:left="1020" w:hanging="360"/>
      </w:pPr>
      <w:rPr>
        <w:rFonts w:ascii="Symbol" w:hAnsi="Symbol"/>
      </w:rPr>
    </w:lvl>
    <w:lvl w:ilvl="1" w:tplc="8F30CFEA">
      <w:start w:val="1"/>
      <w:numFmt w:val="bullet"/>
      <w:lvlText w:val=""/>
      <w:lvlJc w:val="left"/>
      <w:pPr>
        <w:ind w:left="1020" w:hanging="360"/>
      </w:pPr>
      <w:rPr>
        <w:rFonts w:ascii="Symbol" w:hAnsi="Symbol"/>
      </w:rPr>
    </w:lvl>
    <w:lvl w:ilvl="2" w:tplc="C24C9128">
      <w:start w:val="1"/>
      <w:numFmt w:val="bullet"/>
      <w:lvlText w:val=""/>
      <w:lvlJc w:val="left"/>
      <w:pPr>
        <w:ind w:left="1020" w:hanging="360"/>
      </w:pPr>
      <w:rPr>
        <w:rFonts w:ascii="Symbol" w:hAnsi="Symbol"/>
      </w:rPr>
    </w:lvl>
    <w:lvl w:ilvl="3" w:tplc="3F2860AE">
      <w:start w:val="1"/>
      <w:numFmt w:val="bullet"/>
      <w:lvlText w:val=""/>
      <w:lvlJc w:val="left"/>
      <w:pPr>
        <w:ind w:left="1020" w:hanging="360"/>
      </w:pPr>
      <w:rPr>
        <w:rFonts w:ascii="Symbol" w:hAnsi="Symbol"/>
      </w:rPr>
    </w:lvl>
    <w:lvl w:ilvl="4" w:tplc="4C306520">
      <w:start w:val="1"/>
      <w:numFmt w:val="bullet"/>
      <w:lvlText w:val=""/>
      <w:lvlJc w:val="left"/>
      <w:pPr>
        <w:ind w:left="1020" w:hanging="360"/>
      </w:pPr>
      <w:rPr>
        <w:rFonts w:ascii="Symbol" w:hAnsi="Symbol"/>
      </w:rPr>
    </w:lvl>
    <w:lvl w:ilvl="5" w:tplc="E8628D76">
      <w:start w:val="1"/>
      <w:numFmt w:val="bullet"/>
      <w:lvlText w:val=""/>
      <w:lvlJc w:val="left"/>
      <w:pPr>
        <w:ind w:left="1020" w:hanging="360"/>
      </w:pPr>
      <w:rPr>
        <w:rFonts w:ascii="Symbol" w:hAnsi="Symbol"/>
      </w:rPr>
    </w:lvl>
    <w:lvl w:ilvl="6" w:tplc="79DC7160">
      <w:start w:val="1"/>
      <w:numFmt w:val="bullet"/>
      <w:lvlText w:val=""/>
      <w:lvlJc w:val="left"/>
      <w:pPr>
        <w:ind w:left="1020" w:hanging="360"/>
      </w:pPr>
      <w:rPr>
        <w:rFonts w:ascii="Symbol" w:hAnsi="Symbol"/>
      </w:rPr>
    </w:lvl>
    <w:lvl w:ilvl="7" w:tplc="0186DB48">
      <w:start w:val="1"/>
      <w:numFmt w:val="bullet"/>
      <w:lvlText w:val=""/>
      <w:lvlJc w:val="left"/>
      <w:pPr>
        <w:ind w:left="1020" w:hanging="360"/>
      </w:pPr>
      <w:rPr>
        <w:rFonts w:ascii="Symbol" w:hAnsi="Symbol"/>
      </w:rPr>
    </w:lvl>
    <w:lvl w:ilvl="8" w:tplc="01A8CBE2">
      <w:start w:val="1"/>
      <w:numFmt w:val="bullet"/>
      <w:lvlText w:val=""/>
      <w:lvlJc w:val="left"/>
      <w:pPr>
        <w:ind w:left="1020" w:hanging="360"/>
      </w:pPr>
      <w:rPr>
        <w:rFonts w:ascii="Symbol" w:hAnsi="Symbol"/>
      </w:rPr>
    </w:lvl>
  </w:abstractNum>
  <w:abstractNum w:abstractNumId="21" w15:restartNumberingAfterBreak="0">
    <w:nsid w:val="7D587A05"/>
    <w:multiLevelType w:val="hybridMultilevel"/>
    <w:tmpl w:val="C5B67086"/>
    <w:lvl w:ilvl="0" w:tplc="5C30FD5A">
      <w:start w:val="1"/>
      <w:numFmt w:val="decimal"/>
      <w:lvlText w:val="%1)"/>
      <w:lvlJc w:val="left"/>
      <w:pPr>
        <w:ind w:left="720" w:hanging="36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512721776">
    <w:abstractNumId w:val="8"/>
  </w:num>
  <w:num w:numId="2" w16cid:durableId="111484152">
    <w:abstractNumId w:val="12"/>
  </w:num>
  <w:num w:numId="3" w16cid:durableId="410741804">
    <w:abstractNumId w:val="18"/>
  </w:num>
  <w:num w:numId="4" w16cid:durableId="298190798">
    <w:abstractNumId w:val="13"/>
  </w:num>
  <w:num w:numId="5" w16cid:durableId="1484783654">
    <w:abstractNumId w:val="19"/>
  </w:num>
  <w:num w:numId="6" w16cid:durableId="1020741607">
    <w:abstractNumId w:val="9"/>
  </w:num>
  <w:num w:numId="7" w16cid:durableId="1980643630">
    <w:abstractNumId w:val="6"/>
  </w:num>
  <w:num w:numId="8" w16cid:durableId="1948266523">
    <w:abstractNumId w:val="3"/>
  </w:num>
  <w:num w:numId="9" w16cid:durableId="40985132">
    <w:abstractNumId w:val="7"/>
  </w:num>
  <w:num w:numId="10" w16cid:durableId="1805998502">
    <w:abstractNumId w:val="21"/>
  </w:num>
  <w:num w:numId="11" w16cid:durableId="695695569">
    <w:abstractNumId w:val="16"/>
  </w:num>
  <w:num w:numId="12" w16cid:durableId="430779328">
    <w:abstractNumId w:val="17"/>
  </w:num>
  <w:num w:numId="13" w16cid:durableId="13849619">
    <w:abstractNumId w:val="1"/>
  </w:num>
  <w:num w:numId="14" w16cid:durableId="947927562">
    <w:abstractNumId w:val="11"/>
  </w:num>
  <w:num w:numId="15" w16cid:durableId="5833797">
    <w:abstractNumId w:val="0"/>
  </w:num>
  <w:num w:numId="16" w16cid:durableId="224028762">
    <w:abstractNumId w:val="4"/>
  </w:num>
  <w:num w:numId="17" w16cid:durableId="678434627">
    <w:abstractNumId w:val="15"/>
  </w:num>
  <w:num w:numId="18" w16cid:durableId="128279501">
    <w:abstractNumId w:val="5"/>
  </w:num>
  <w:num w:numId="19" w16cid:durableId="1829787592">
    <w:abstractNumId w:val="14"/>
  </w:num>
  <w:num w:numId="20" w16cid:durableId="682441515">
    <w:abstractNumId w:val="20"/>
  </w:num>
  <w:num w:numId="21" w16cid:durableId="1937320746">
    <w:abstractNumId w:val="2"/>
  </w:num>
  <w:num w:numId="22" w16cid:durableId="186064897">
    <w:abstractNumId w:val="10"/>
  </w:num>
</w:numbering>
</file>

<file path=word/people.xml><?xml version="1.0" encoding="utf-8"?>
<w15:people xmlns:mc="http://schemas.openxmlformats.org/markup-compatibility/2006" xmlns:w15="http://schemas.microsoft.com/office/word/2012/wordml" mc:Ignorable="w15">
  <w15:person w15:author="Maarja-Liis Lall - JUSTDIGI">
    <w15:presenceInfo w15:providerId="AD" w15:userId="S::maarja.lall@justdigi.ee::c7cf4b01-9190-4483-a66e-c79df27776f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true"/>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2E4"/>
    <w:rsid w:val="00000362"/>
    <w:rsid w:val="00000529"/>
    <w:rsid w:val="00001869"/>
    <w:rsid w:val="00001F44"/>
    <w:rsid w:val="00002013"/>
    <w:rsid w:val="00002C38"/>
    <w:rsid w:val="000036DC"/>
    <w:rsid w:val="00003DB9"/>
    <w:rsid w:val="00004368"/>
    <w:rsid w:val="00004869"/>
    <w:rsid w:val="000052AB"/>
    <w:rsid w:val="0000663E"/>
    <w:rsid w:val="00007163"/>
    <w:rsid w:val="000106FF"/>
    <w:rsid w:val="00011442"/>
    <w:rsid w:val="000122FD"/>
    <w:rsid w:val="00012390"/>
    <w:rsid w:val="00014933"/>
    <w:rsid w:val="00014A6C"/>
    <w:rsid w:val="00014D10"/>
    <w:rsid w:val="0001533C"/>
    <w:rsid w:val="00015D21"/>
    <w:rsid w:val="00016052"/>
    <w:rsid w:val="00016734"/>
    <w:rsid w:val="00016BFB"/>
    <w:rsid w:val="000173D3"/>
    <w:rsid w:val="0001757A"/>
    <w:rsid w:val="00017ED8"/>
    <w:rsid w:val="00017F5A"/>
    <w:rsid w:val="0002004E"/>
    <w:rsid w:val="00020A26"/>
    <w:rsid w:val="00020F4C"/>
    <w:rsid w:val="0002161D"/>
    <w:rsid w:val="000234E9"/>
    <w:rsid w:val="00023BF0"/>
    <w:rsid w:val="00024530"/>
    <w:rsid w:val="00025196"/>
    <w:rsid w:val="00025446"/>
    <w:rsid w:val="000258DD"/>
    <w:rsid w:val="00025D5D"/>
    <w:rsid w:val="00025FDD"/>
    <w:rsid w:val="0002649F"/>
    <w:rsid w:val="000271D3"/>
    <w:rsid w:val="00027766"/>
    <w:rsid w:val="00027D2C"/>
    <w:rsid w:val="0002F855"/>
    <w:rsid w:val="000311FC"/>
    <w:rsid w:val="000316F8"/>
    <w:rsid w:val="00031866"/>
    <w:rsid w:val="00031BE8"/>
    <w:rsid w:val="00031FD7"/>
    <w:rsid w:val="00032086"/>
    <w:rsid w:val="00033351"/>
    <w:rsid w:val="00033ED7"/>
    <w:rsid w:val="00034061"/>
    <w:rsid w:val="0003451B"/>
    <w:rsid w:val="0003541B"/>
    <w:rsid w:val="00035568"/>
    <w:rsid w:val="00035E71"/>
    <w:rsid w:val="000360B4"/>
    <w:rsid w:val="000364D4"/>
    <w:rsid w:val="00036C0B"/>
    <w:rsid w:val="00036CD1"/>
    <w:rsid w:val="00040105"/>
    <w:rsid w:val="0004028C"/>
    <w:rsid w:val="000403E9"/>
    <w:rsid w:val="000408EC"/>
    <w:rsid w:val="00040DEC"/>
    <w:rsid w:val="00041096"/>
    <w:rsid w:val="0004123A"/>
    <w:rsid w:val="00041636"/>
    <w:rsid w:val="00042426"/>
    <w:rsid w:val="00042818"/>
    <w:rsid w:val="000442F7"/>
    <w:rsid w:val="00044C9F"/>
    <w:rsid w:val="00044FA9"/>
    <w:rsid w:val="00046F53"/>
    <w:rsid w:val="00047DA6"/>
    <w:rsid w:val="000501F8"/>
    <w:rsid w:val="00050B6B"/>
    <w:rsid w:val="000516BC"/>
    <w:rsid w:val="00051BAF"/>
    <w:rsid w:val="000528C1"/>
    <w:rsid w:val="0005348C"/>
    <w:rsid w:val="00053A59"/>
    <w:rsid w:val="00053F59"/>
    <w:rsid w:val="000544A1"/>
    <w:rsid w:val="000547DD"/>
    <w:rsid w:val="00054E82"/>
    <w:rsid w:val="00055693"/>
    <w:rsid w:val="00056C5F"/>
    <w:rsid w:val="00056E22"/>
    <w:rsid w:val="00057AD3"/>
    <w:rsid w:val="00057FF0"/>
    <w:rsid w:val="000611AE"/>
    <w:rsid w:val="00061445"/>
    <w:rsid w:val="000615E2"/>
    <w:rsid w:val="000619AD"/>
    <w:rsid w:val="00061AF7"/>
    <w:rsid w:val="00063313"/>
    <w:rsid w:val="000633D1"/>
    <w:rsid w:val="00063F3C"/>
    <w:rsid w:val="0006412A"/>
    <w:rsid w:val="00064481"/>
    <w:rsid w:val="00064D38"/>
    <w:rsid w:val="000650C4"/>
    <w:rsid w:val="00065A9F"/>
    <w:rsid w:val="00065E12"/>
    <w:rsid w:val="00066287"/>
    <w:rsid w:val="00066972"/>
    <w:rsid w:val="0007023F"/>
    <w:rsid w:val="000707A3"/>
    <w:rsid w:val="00070917"/>
    <w:rsid w:val="00070C44"/>
    <w:rsid w:val="00071EF2"/>
    <w:rsid w:val="000728A5"/>
    <w:rsid w:val="00072D86"/>
    <w:rsid w:val="00072F2A"/>
    <w:rsid w:val="000738FE"/>
    <w:rsid w:val="00074165"/>
    <w:rsid w:val="00075810"/>
    <w:rsid w:val="00075841"/>
    <w:rsid w:val="00076501"/>
    <w:rsid w:val="000765D7"/>
    <w:rsid w:val="00076D2D"/>
    <w:rsid w:val="00076FAF"/>
    <w:rsid w:val="00077C5A"/>
    <w:rsid w:val="00077DE5"/>
    <w:rsid w:val="00080099"/>
    <w:rsid w:val="0008105B"/>
    <w:rsid w:val="00081EC6"/>
    <w:rsid w:val="00082AA8"/>
    <w:rsid w:val="00082FA4"/>
    <w:rsid w:val="000834C5"/>
    <w:rsid w:val="000835B1"/>
    <w:rsid w:val="000836FD"/>
    <w:rsid w:val="00083B77"/>
    <w:rsid w:val="00083DA0"/>
    <w:rsid w:val="0008422F"/>
    <w:rsid w:val="00084CCB"/>
    <w:rsid w:val="00085619"/>
    <w:rsid w:val="00086748"/>
    <w:rsid w:val="0008758B"/>
    <w:rsid w:val="00087886"/>
    <w:rsid w:val="00091A11"/>
    <w:rsid w:val="00091ABE"/>
    <w:rsid w:val="000920C6"/>
    <w:rsid w:val="000931A1"/>
    <w:rsid w:val="00093F2E"/>
    <w:rsid w:val="0009435C"/>
    <w:rsid w:val="00094EF5"/>
    <w:rsid w:val="00095A97"/>
    <w:rsid w:val="0009630D"/>
    <w:rsid w:val="000975E6"/>
    <w:rsid w:val="00097CD8"/>
    <w:rsid w:val="000A0133"/>
    <w:rsid w:val="000A02BB"/>
    <w:rsid w:val="000A1B4F"/>
    <w:rsid w:val="000A1FDD"/>
    <w:rsid w:val="000A212A"/>
    <w:rsid w:val="000A213C"/>
    <w:rsid w:val="000A229E"/>
    <w:rsid w:val="000A238A"/>
    <w:rsid w:val="000A2908"/>
    <w:rsid w:val="000A350D"/>
    <w:rsid w:val="000A39DB"/>
    <w:rsid w:val="000A3A9A"/>
    <w:rsid w:val="000A4587"/>
    <w:rsid w:val="000A4EC4"/>
    <w:rsid w:val="000A4F41"/>
    <w:rsid w:val="000A5CA8"/>
    <w:rsid w:val="000A5F99"/>
    <w:rsid w:val="000A7101"/>
    <w:rsid w:val="000A75A1"/>
    <w:rsid w:val="000A7685"/>
    <w:rsid w:val="000B0AAB"/>
    <w:rsid w:val="000B1288"/>
    <w:rsid w:val="000B1416"/>
    <w:rsid w:val="000B1CEF"/>
    <w:rsid w:val="000B1E2A"/>
    <w:rsid w:val="000B248F"/>
    <w:rsid w:val="000B2686"/>
    <w:rsid w:val="000B2776"/>
    <w:rsid w:val="000B311B"/>
    <w:rsid w:val="000B33E9"/>
    <w:rsid w:val="000B3E0E"/>
    <w:rsid w:val="000B5602"/>
    <w:rsid w:val="000B67DA"/>
    <w:rsid w:val="000B6F64"/>
    <w:rsid w:val="000C0FFA"/>
    <w:rsid w:val="000C1289"/>
    <w:rsid w:val="000C1883"/>
    <w:rsid w:val="000C1944"/>
    <w:rsid w:val="000C2313"/>
    <w:rsid w:val="000C2B93"/>
    <w:rsid w:val="000C2E33"/>
    <w:rsid w:val="000C3E76"/>
    <w:rsid w:val="000C4386"/>
    <w:rsid w:val="000C5890"/>
    <w:rsid w:val="000C7BF1"/>
    <w:rsid w:val="000D0B8D"/>
    <w:rsid w:val="000D0C2D"/>
    <w:rsid w:val="000D0D63"/>
    <w:rsid w:val="000D195C"/>
    <w:rsid w:val="000D1C60"/>
    <w:rsid w:val="000D213B"/>
    <w:rsid w:val="000D3413"/>
    <w:rsid w:val="000D3C5D"/>
    <w:rsid w:val="000D4107"/>
    <w:rsid w:val="000D418C"/>
    <w:rsid w:val="000D6856"/>
    <w:rsid w:val="000D6BF8"/>
    <w:rsid w:val="000D79B7"/>
    <w:rsid w:val="000E125F"/>
    <w:rsid w:val="000E184C"/>
    <w:rsid w:val="000E1BFC"/>
    <w:rsid w:val="000E26D2"/>
    <w:rsid w:val="000E2F92"/>
    <w:rsid w:val="000E39F6"/>
    <w:rsid w:val="000E3B52"/>
    <w:rsid w:val="000E46F6"/>
    <w:rsid w:val="000E4F78"/>
    <w:rsid w:val="000E54D6"/>
    <w:rsid w:val="000E703A"/>
    <w:rsid w:val="000E73B4"/>
    <w:rsid w:val="000E7799"/>
    <w:rsid w:val="000E7DEF"/>
    <w:rsid w:val="000F01E7"/>
    <w:rsid w:val="000F0754"/>
    <w:rsid w:val="000F09B4"/>
    <w:rsid w:val="000F09C0"/>
    <w:rsid w:val="000F1261"/>
    <w:rsid w:val="000F2688"/>
    <w:rsid w:val="000F408F"/>
    <w:rsid w:val="000F4921"/>
    <w:rsid w:val="000F49EC"/>
    <w:rsid w:val="000F5605"/>
    <w:rsid w:val="000F6080"/>
    <w:rsid w:val="000F687E"/>
    <w:rsid w:val="000F6AE1"/>
    <w:rsid w:val="000F733D"/>
    <w:rsid w:val="000F73BD"/>
    <w:rsid w:val="00101E4E"/>
    <w:rsid w:val="00101F6C"/>
    <w:rsid w:val="0010204E"/>
    <w:rsid w:val="00102E2F"/>
    <w:rsid w:val="00103807"/>
    <w:rsid w:val="001039AE"/>
    <w:rsid w:val="00103B2E"/>
    <w:rsid w:val="00103D3D"/>
    <w:rsid w:val="00104E92"/>
    <w:rsid w:val="00106CEC"/>
    <w:rsid w:val="00107130"/>
    <w:rsid w:val="00107945"/>
    <w:rsid w:val="00107F49"/>
    <w:rsid w:val="0011032F"/>
    <w:rsid w:val="00110386"/>
    <w:rsid w:val="001104B5"/>
    <w:rsid w:val="00110B97"/>
    <w:rsid w:val="00110DBD"/>
    <w:rsid w:val="00111465"/>
    <w:rsid w:val="0011191A"/>
    <w:rsid w:val="0011209F"/>
    <w:rsid w:val="0011218B"/>
    <w:rsid w:val="00112C48"/>
    <w:rsid w:val="001141DC"/>
    <w:rsid w:val="00114CC4"/>
    <w:rsid w:val="00115253"/>
    <w:rsid w:val="00115789"/>
    <w:rsid w:val="00115C8F"/>
    <w:rsid w:val="00116402"/>
    <w:rsid w:val="001164AB"/>
    <w:rsid w:val="00116545"/>
    <w:rsid w:val="00116755"/>
    <w:rsid w:val="00116D0E"/>
    <w:rsid w:val="001210D7"/>
    <w:rsid w:val="001240B9"/>
    <w:rsid w:val="0012496A"/>
    <w:rsid w:val="00124C6E"/>
    <w:rsid w:val="001252CD"/>
    <w:rsid w:val="00125850"/>
    <w:rsid w:val="0012593C"/>
    <w:rsid w:val="001259E5"/>
    <w:rsid w:val="00126EB1"/>
    <w:rsid w:val="00127DFD"/>
    <w:rsid w:val="001304D0"/>
    <w:rsid w:val="00130E06"/>
    <w:rsid w:val="00130F02"/>
    <w:rsid w:val="00131052"/>
    <w:rsid w:val="001316C8"/>
    <w:rsid w:val="00131E46"/>
    <w:rsid w:val="00132246"/>
    <w:rsid w:val="001327ED"/>
    <w:rsid w:val="0013291C"/>
    <w:rsid w:val="00132C05"/>
    <w:rsid w:val="00133A47"/>
    <w:rsid w:val="00134123"/>
    <w:rsid w:val="00134CA4"/>
    <w:rsid w:val="001357B0"/>
    <w:rsid w:val="00136097"/>
    <w:rsid w:val="0013635D"/>
    <w:rsid w:val="001363C6"/>
    <w:rsid w:val="00137576"/>
    <w:rsid w:val="00141167"/>
    <w:rsid w:val="001416C4"/>
    <w:rsid w:val="00141B19"/>
    <w:rsid w:val="0014244D"/>
    <w:rsid w:val="0014253D"/>
    <w:rsid w:val="00142AF4"/>
    <w:rsid w:val="00143F1E"/>
    <w:rsid w:val="001450CE"/>
    <w:rsid w:val="00146656"/>
    <w:rsid w:val="00146CA6"/>
    <w:rsid w:val="00146DFF"/>
    <w:rsid w:val="00151399"/>
    <w:rsid w:val="0015161D"/>
    <w:rsid w:val="0015254F"/>
    <w:rsid w:val="0015329D"/>
    <w:rsid w:val="00153487"/>
    <w:rsid w:val="00153503"/>
    <w:rsid w:val="00153506"/>
    <w:rsid w:val="00153D77"/>
    <w:rsid w:val="00154892"/>
    <w:rsid w:val="00154BC4"/>
    <w:rsid w:val="00154D20"/>
    <w:rsid w:val="0015573F"/>
    <w:rsid w:val="0015575A"/>
    <w:rsid w:val="00155C7C"/>
    <w:rsid w:val="00155DA4"/>
    <w:rsid w:val="00155ED6"/>
    <w:rsid w:val="00156077"/>
    <w:rsid w:val="00156441"/>
    <w:rsid w:val="001569E3"/>
    <w:rsid w:val="00156D9B"/>
    <w:rsid w:val="00157240"/>
    <w:rsid w:val="00157F85"/>
    <w:rsid w:val="0016536C"/>
    <w:rsid w:val="00166909"/>
    <w:rsid w:val="00166A4F"/>
    <w:rsid w:val="00166DF7"/>
    <w:rsid w:val="00167737"/>
    <w:rsid w:val="00167AE7"/>
    <w:rsid w:val="00171FB5"/>
    <w:rsid w:val="00172570"/>
    <w:rsid w:val="001726AE"/>
    <w:rsid w:val="0017297A"/>
    <w:rsid w:val="00172EEC"/>
    <w:rsid w:val="00175241"/>
    <w:rsid w:val="0017565E"/>
    <w:rsid w:val="00180225"/>
    <w:rsid w:val="001816FF"/>
    <w:rsid w:val="00181CB4"/>
    <w:rsid w:val="00183F45"/>
    <w:rsid w:val="001844FB"/>
    <w:rsid w:val="00184B29"/>
    <w:rsid w:val="00184D4C"/>
    <w:rsid w:val="0018504E"/>
    <w:rsid w:val="00185071"/>
    <w:rsid w:val="0018553F"/>
    <w:rsid w:val="00185918"/>
    <w:rsid w:val="00186228"/>
    <w:rsid w:val="00186F5D"/>
    <w:rsid w:val="00187B8D"/>
    <w:rsid w:val="00190103"/>
    <w:rsid w:val="0019054E"/>
    <w:rsid w:val="00190776"/>
    <w:rsid w:val="00192041"/>
    <w:rsid w:val="0019262B"/>
    <w:rsid w:val="001928D3"/>
    <w:rsid w:val="00192961"/>
    <w:rsid w:val="00192CF7"/>
    <w:rsid w:val="00192D73"/>
    <w:rsid w:val="001931C3"/>
    <w:rsid w:val="00193E73"/>
    <w:rsid w:val="00194909"/>
    <w:rsid w:val="00194A70"/>
    <w:rsid w:val="00194B7F"/>
    <w:rsid w:val="00194E7C"/>
    <w:rsid w:val="00196A44"/>
    <w:rsid w:val="001A076E"/>
    <w:rsid w:val="001A1524"/>
    <w:rsid w:val="001A15ED"/>
    <w:rsid w:val="001A16BF"/>
    <w:rsid w:val="001A1B83"/>
    <w:rsid w:val="001A2048"/>
    <w:rsid w:val="001A2348"/>
    <w:rsid w:val="001A27A7"/>
    <w:rsid w:val="001A29E2"/>
    <w:rsid w:val="001A38DC"/>
    <w:rsid w:val="001A3A74"/>
    <w:rsid w:val="001A432A"/>
    <w:rsid w:val="001A43BF"/>
    <w:rsid w:val="001A480B"/>
    <w:rsid w:val="001A4AB9"/>
    <w:rsid w:val="001A55D1"/>
    <w:rsid w:val="001A647B"/>
    <w:rsid w:val="001A6BD8"/>
    <w:rsid w:val="001A7610"/>
    <w:rsid w:val="001A79A5"/>
    <w:rsid w:val="001A7BDE"/>
    <w:rsid w:val="001B06B6"/>
    <w:rsid w:val="001B06C3"/>
    <w:rsid w:val="001B0B4B"/>
    <w:rsid w:val="001B0C3E"/>
    <w:rsid w:val="001B1094"/>
    <w:rsid w:val="001B1E2E"/>
    <w:rsid w:val="001B21B8"/>
    <w:rsid w:val="001B2566"/>
    <w:rsid w:val="001B3FE3"/>
    <w:rsid w:val="001B420E"/>
    <w:rsid w:val="001B465C"/>
    <w:rsid w:val="001B4931"/>
    <w:rsid w:val="001B775A"/>
    <w:rsid w:val="001C0078"/>
    <w:rsid w:val="001C1A56"/>
    <w:rsid w:val="001C2019"/>
    <w:rsid w:val="001C201E"/>
    <w:rsid w:val="001C2448"/>
    <w:rsid w:val="001C3124"/>
    <w:rsid w:val="001C328A"/>
    <w:rsid w:val="001C344D"/>
    <w:rsid w:val="001C3BD7"/>
    <w:rsid w:val="001C5255"/>
    <w:rsid w:val="001C5997"/>
    <w:rsid w:val="001C5A25"/>
    <w:rsid w:val="001C5E23"/>
    <w:rsid w:val="001C72EF"/>
    <w:rsid w:val="001C74C0"/>
    <w:rsid w:val="001C7AB7"/>
    <w:rsid w:val="001D216A"/>
    <w:rsid w:val="001D2A83"/>
    <w:rsid w:val="001D2FFC"/>
    <w:rsid w:val="001D4044"/>
    <w:rsid w:val="001D4978"/>
    <w:rsid w:val="001D5333"/>
    <w:rsid w:val="001D5992"/>
    <w:rsid w:val="001D5AE3"/>
    <w:rsid w:val="001D6560"/>
    <w:rsid w:val="001D66ED"/>
    <w:rsid w:val="001D6941"/>
    <w:rsid w:val="001D7A38"/>
    <w:rsid w:val="001D7CEA"/>
    <w:rsid w:val="001E0374"/>
    <w:rsid w:val="001E05E7"/>
    <w:rsid w:val="001E19D0"/>
    <w:rsid w:val="001E24BB"/>
    <w:rsid w:val="001E2D16"/>
    <w:rsid w:val="001E3092"/>
    <w:rsid w:val="001E3716"/>
    <w:rsid w:val="001E37A0"/>
    <w:rsid w:val="001E413B"/>
    <w:rsid w:val="001E42FE"/>
    <w:rsid w:val="001E476A"/>
    <w:rsid w:val="001E5006"/>
    <w:rsid w:val="001E5E44"/>
    <w:rsid w:val="001E6FB2"/>
    <w:rsid w:val="001E7578"/>
    <w:rsid w:val="001E75A1"/>
    <w:rsid w:val="001E7C8A"/>
    <w:rsid w:val="001F08B4"/>
    <w:rsid w:val="001F138A"/>
    <w:rsid w:val="001F167A"/>
    <w:rsid w:val="001F250E"/>
    <w:rsid w:val="001F2D69"/>
    <w:rsid w:val="001F2F26"/>
    <w:rsid w:val="001F4119"/>
    <w:rsid w:val="001F4397"/>
    <w:rsid w:val="001F4A9F"/>
    <w:rsid w:val="001F4D61"/>
    <w:rsid w:val="001F5F0C"/>
    <w:rsid w:val="001F62C0"/>
    <w:rsid w:val="001F660E"/>
    <w:rsid w:val="001F70DB"/>
    <w:rsid w:val="001F7814"/>
    <w:rsid w:val="001F79ED"/>
    <w:rsid w:val="002001EC"/>
    <w:rsid w:val="00200AD8"/>
    <w:rsid w:val="00201744"/>
    <w:rsid w:val="0020247B"/>
    <w:rsid w:val="00202EA7"/>
    <w:rsid w:val="002035FC"/>
    <w:rsid w:val="002038AD"/>
    <w:rsid w:val="00203F93"/>
    <w:rsid w:val="00204379"/>
    <w:rsid w:val="002051B5"/>
    <w:rsid w:val="002052E0"/>
    <w:rsid w:val="002056B8"/>
    <w:rsid w:val="00205DC0"/>
    <w:rsid w:val="00206415"/>
    <w:rsid w:val="00206E3E"/>
    <w:rsid w:val="0021005D"/>
    <w:rsid w:val="00210202"/>
    <w:rsid w:val="00211A1A"/>
    <w:rsid w:val="002134F0"/>
    <w:rsid w:val="002139D0"/>
    <w:rsid w:val="00214789"/>
    <w:rsid w:val="00214DC0"/>
    <w:rsid w:val="0021556F"/>
    <w:rsid w:val="00215DF2"/>
    <w:rsid w:val="00215FB6"/>
    <w:rsid w:val="00216C62"/>
    <w:rsid w:val="00216C9D"/>
    <w:rsid w:val="00216E1E"/>
    <w:rsid w:val="00217082"/>
    <w:rsid w:val="002176CC"/>
    <w:rsid w:val="00217AC3"/>
    <w:rsid w:val="00217CA8"/>
    <w:rsid w:val="00223297"/>
    <w:rsid w:val="002232F5"/>
    <w:rsid w:val="002238CB"/>
    <w:rsid w:val="002240B7"/>
    <w:rsid w:val="002243FD"/>
    <w:rsid w:val="002251EF"/>
    <w:rsid w:val="00225E40"/>
    <w:rsid w:val="0022615A"/>
    <w:rsid w:val="00227307"/>
    <w:rsid w:val="00227EB6"/>
    <w:rsid w:val="00230311"/>
    <w:rsid w:val="00230930"/>
    <w:rsid w:val="002317D8"/>
    <w:rsid w:val="00231E07"/>
    <w:rsid w:val="002320FA"/>
    <w:rsid w:val="00232B8E"/>
    <w:rsid w:val="00232FDA"/>
    <w:rsid w:val="00233194"/>
    <w:rsid w:val="002332E0"/>
    <w:rsid w:val="002341B2"/>
    <w:rsid w:val="00234A85"/>
    <w:rsid w:val="00234D03"/>
    <w:rsid w:val="002350E0"/>
    <w:rsid w:val="00236010"/>
    <w:rsid w:val="0023672F"/>
    <w:rsid w:val="00236C30"/>
    <w:rsid w:val="002373AA"/>
    <w:rsid w:val="002379D9"/>
    <w:rsid w:val="002409EC"/>
    <w:rsid w:val="00240A1D"/>
    <w:rsid w:val="00240C9B"/>
    <w:rsid w:val="00240D53"/>
    <w:rsid w:val="00240DDD"/>
    <w:rsid w:val="00241047"/>
    <w:rsid w:val="00241980"/>
    <w:rsid w:val="00241A4D"/>
    <w:rsid w:val="00241E1F"/>
    <w:rsid w:val="00241E8F"/>
    <w:rsid w:val="002420FD"/>
    <w:rsid w:val="00242579"/>
    <w:rsid w:val="00242E13"/>
    <w:rsid w:val="00243921"/>
    <w:rsid w:val="0024437A"/>
    <w:rsid w:val="0024438B"/>
    <w:rsid w:val="002455E7"/>
    <w:rsid w:val="00245DBF"/>
    <w:rsid w:val="00245E20"/>
    <w:rsid w:val="0024614C"/>
    <w:rsid w:val="002466A5"/>
    <w:rsid w:val="00246DB2"/>
    <w:rsid w:val="002470F7"/>
    <w:rsid w:val="002477C0"/>
    <w:rsid w:val="002478A3"/>
    <w:rsid w:val="00251211"/>
    <w:rsid w:val="002516DD"/>
    <w:rsid w:val="00251913"/>
    <w:rsid w:val="00253C6A"/>
    <w:rsid w:val="002540CE"/>
    <w:rsid w:val="00255337"/>
    <w:rsid w:val="00255644"/>
    <w:rsid w:val="00255D87"/>
    <w:rsid w:val="002569D2"/>
    <w:rsid w:val="002571C1"/>
    <w:rsid w:val="00260AF9"/>
    <w:rsid w:val="00260E77"/>
    <w:rsid w:val="00261F1E"/>
    <w:rsid w:val="002624F1"/>
    <w:rsid w:val="00262F32"/>
    <w:rsid w:val="00262FC7"/>
    <w:rsid w:val="00264501"/>
    <w:rsid w:val="00264CF1"/>
    <w:rsid w:val="00267851"/>
    <w:rsid w:val="00270461"/>
    <w:rsid w:val="0027046D"/>
    <w:rsid w:val="00270712"/>
    <w:rsid w:val="00270FDE"/>
    <w:rsid w:val="002712F5"/>
    <w:rsid w:val="00271A83"/>
    <w:rsid w:val="0027418A"/>
    <w:rsid w:val="00275702"/>
    <w:rsid w:val="00275EA0"/>
    <w:rsid w:val="002763E1"/>
    <w:rsid w:val="00276B1E"/>
    <w:rsid w:val="00276DA3"/>
    <w:rsid w:val="00280119"/>
    <w:rsid w:val="00280C8E"/>
    <w:rsid w:val="0028231E"/>
    <w:rsid w:val="0028295E"/>
    <w:rsid w:val="0028319F"/>
    <w:rsid w:val="00283288"/>
    <w:rsid w:val="00283CDA"/>
    <w:rsid w:val="00284BCF"/>
    <w:rsid w:val="0028520D"/>
    <w:rsid w:val="00285774"/>
    <w:rsid w:val="0029009D"/>
    <w:rsid w:val="002910DE"/>
    <w:rsid w:val="00291231"/>
    <w:rsid w:val="00291732"/>
    <w:rsid w:val="00291B9F"/>
    <w:rsid w:val="00291C4E"/>
    <w:rsid w:val="0029383E"/>
    <w:rsid w:val="00293B55"/>
    <w:rsid w:val="00293B5C"/>
    <w:rsid w:val="00294E7E"/>
    <w:rsid w:val="00295448"/>
    <w:rsid w:val="00295C50"/>
    <w:rsid w:val="00295EC5"/>
    <w:rsid w:val="00296B49"/>
    <w:rsid w:val="002973E7"/>
    <w:rsid w:val="002A02A4"/>
    <w:rsid w:val="002A0E40"/>
    <w:rsid w:val="002A1440"/>
    <w:rsid w:val="002A178A"/>
    <w:rsid w:val="002A17CF"/>
    <w:rsid w:val="002A17DA"/>
    <w:rsid w:val="002A19FF"/>
    <w:rsid w:val="002A1DC2"/>
    <w:rsid w:val="002A1FEA"/>
    <w:rsid w:val="002A2903"/>
    <w:rsid w:val="002A2F39"/>
    <w:rsid w:val="002A3848"/>
    <w:rsid w:val="002A3926"/>
    <w:rsid w:val="002A3FC1"/>
    <w:rsid w:val="002A4950"/>
    <w:rsid w:val="002A5753"/>
    <w:rsid w:val="002A64FA"/>
    <w:rsid w:val="002A68FB"/>
    <w:rsid w:val="002A71C5"/>
    <w:rsid w:val="002A73D6"/>
    <w:rsid w:val="002A7C19"/>
    <w:rsid w:val="002A7F52"/>
    <w:rsid w:val="002B06B8"/>
    <w:rsid w:val="002B098E"/>
    <w:rsid w:val="002B0C98"/>
    <w:rsid w:val="002B1A68"/>
    <w:rsid w:val="002B1CC4"/>
    <w:rsid w:val="002B231F"/>
    <w:rsid w:val="002B26A1"/>
    <w:rsid w:val="002B3300"/>
    <w:rsid w:val="002B36C5"/>
    <w:rsid w:val="002B4070"/>
    <w:rsid w:val="002B41E2"/>
    <w:rsid w:val="002B42FD"/>
    <w:rsid w:val="002B46B1"/>
    <w:rsid w:val="002B4A3B"/>
    <w:rsid w:val="002B56D6"/>
    <w:rsid w:val="002B686C"/>
    <w:rsid w:val="002B69C0"/>
    <w:rsid w:val="002B7046"/>
    <w:rsid w:val="002B7BBF"/>
    <w:rsid w:val="002C05EE"/>
    <w:rsid w:val="002C124D"/>
    <w:rsid w:val="002C135E"/>
    <w:rsid w:val="002C14C9"/>
    <w:rsid w:val="002C1654"/>
    <w:rsid w:val="002C1D6E"/>
    <w:rsid w:val="002C211B"/>
    <w:rsid w:val="002C264D"/>
    <w:rsid w:val="002C29E7"/>
    <w:rsid w:val="002C2CEC"/>
    <w:rsid w:val="002C2E54"/>
    <w:rsid w:val="002C331C"/>
    <w:rsid w:val="002C3A0E"/>
    <w:rsid w:val="002C3D9E"/>
    <w:rsid w:val="002C4A79"/>
    <w:rsid w:val="002C4F11"/>
    <w:rsid w:val="002C64CA"/>
    <w:rsid w:val="002C66BF"/>
    <w:rsid w:val="002C67A1"/>
    <w:rsid w:val="002C6A70"/>
    <w:rsid w:val="002C703A"/>
    <w:rsid w:val="002D05DB"/>
    <w:rsid w:val="002D0F23"/>
    <w:rsid w:val="002D1220"/>
    <w:rsid w:val="002D1951"/>
    <w:rsid w:val="002D1CD4"/>
    <w:rsid w:val="002D20CA"/>
    <w:rsid w:val="002D2D7F"/>
    <w:rsid w:val="002D3ABB"/>
    <w:rsid w:val="002D43DE"/>
    <w:rsid w:val="002D4563"/>
    <w:rsid w:val="002D5386"/>
    <w:rsid w:val="002D658F"/>
    <w:rsid w:val="002E0ABD"/>
    <w:rsid w:val="002E1815"/>
    <w:rsid w:val="002E1915"/>
    <w:rsid w:val="002E2257"/>
    <w:rsid w:val="002E228C"/>
    <w:rsid w:val="002E251D"/>
    <w:rsid w:val="002E294F"/>
    <w:rsid w:val="002E42E4"/>
    <w:rsid w:val="002E4878"/>
    <w:rsid w:val="002E6072"/>
    <w:rsid w:val="002E6238"/>
    <w:rsid w:val="002E670B"/>
    <w:rsid w:val="002E6AC0"/>
    <w:rsid w:val="002E7B9B"/>
    <w:rsid w:val="002E7D43"/>
    <w:rsid w:val="002F0970"/>
    <w:rsid w:val="002F162D"/>
    <w:rsid w:val="002F1901"/>
    <w:rsid w:val="002F3322"/>
    <w:rsid w:val="002F50C0"/>
    <w:rsid w:val="002F578B"/>
    <w:rsid w:val="002F5FCD"/>
    <w:rsid w:val="002F619D"/>
    <w:rsid w:val="002F6372"/>
    <w:rsid w:val="002F71E8"/>
    <w:rsid w:val="002F7CA5"/>
    <w:rsid w:val="00300AD3"/>
    <w:rsid w:val="00301DF5"/>
    <w:rsid w:val="00302F11"/>
    <w:rsid w:val="0030343D"/>
    <w:rsid w:val="00303FE0"/>
    <w:rsid w:val="00304161"/>
    <w:rsid w:val="003046D2"/>
    <w:rsid w:val="003049D4"/>
    <w:rsid w:val="00304BD0"/>
    <w:rsid w:val="00305809"/>
    <w:rsid w:val="00306F4A"/>
    <w:rsid w:val="00307E0E"/>
    <w:rsid w:val="00311826"/>
    <w:rsid w:val="003118B0"/>
    <w:rsid w:val="00311B24"/>
    <w:rsid w:val="00311E89"/>
    <w:rsid w:val="0031211F"/>
    <w:rsid w:val="003121F4"/>
    <w:rsid w:val="00312EAB"/>
    <w:rsid w:val="003137B3"/>
    <w:rsid w:val="00313846"/>
    <w:rsid w:val="00313D5C"/>
    <w:rsid w:val="00313E63"/>
    <w:rsid w:val="003145AB"/>
    <w:rsid w:val="00314884"/>
    <w:rsid w:val="00314B30"/>
    <w:rsid w:val="00315E9F"/>
    <w:rsid w:val="00316482"/>
    <w:rsid w:val="00316B63"/>
    <w:rsid w:val="003178C6"/>
    <w:rsid w:val="0032005E"/>
    <w:rsid w:val="003204D2"/>
    <w:rsid w:val="00320734"/>
    <w:rsid w:val="003208F7"/>
    <w:rsid w:val="00320AC6"/>
    <w:rsid w:val="00321828"/>
    <w:rsid w:val="00321E28"/>
    <w:rsid w:val="003226E9"/>
    <w:rsid w:val="00323268"/>
    <w:rsid w:val="00323A58"/>
    <w:rsid w:val="00324516"/>
    <w:rsid w:val="00324A00"/>
    <w:rsid w:val="00325245"/>
    <w:rsid w:val="00325387"/>
    <w:rsid w:val="00325A06"/>
    <w:rsid w:val="00325B6A"/>
    <w:rsid w:val="00325E94"/>
    <w:rsid w:val="003260B4"/>
    <w:rsid w:val="003266BF"/>
    <w:rsid w:val="00326773"/>
    <w:rsid w:val="00326B6F"/>
    <w:rsid w:val="00326CEB"/>
    <w:rsid w:val="00327010"/>
    <w:rsid w:val="0033007B"/>
    <w:rsid w:val="00330A29"/>
    <w:rsid w:val="00330CCD"/>
    <w:rsid w:val="00330E4F"/>
    <w:rsid w:val="00334433"/>
    <w:rsid w:val="00335ADF"/>
    <w:rsid w:val="00336059"/>
    <w:rsid w:val="003363E1"/>
    <w:rsid w:val="003402EE"/>
    <w:rsid w:val="0034040D"/>
    <w:rsid w:val="00340CB9"/>
    <w:rsid w:val="003412EC"/>
    <w:rsid w:val="0034135E"/>
    <w:rsid w:val="00341545"/>
    <w:rsid w:val="00341820"/>
    <w:rsid w:val="003418AA"/>
    <w:rsid w:val="00341F4B"/>
    <w:rsid w:val="00342C10"/>
    <w:rsid w:val="003443C5"/>
    <w:rsid w:val="003447CF"/>
    <w:rsid w:val="00344DA0"/>
    <w:rsid w:val="00345034"/>
    <w:rsid w:val="00345D1B"/>
    <w:rsid w:val="00346A6F"/>
    <w:rsid w:val="003476F8"/>
    <w:rsid w:val="00347CDA"/>
    <w:rsid w:val="00347CF2"/>
    <w:rsid w:val="0035011C"/>
    <w:rsid w:val="0035120C"/>
    <w:rsid w:val="00351695"/>
    <w:rsid w:val="003518E6"/>
    <w:rsid w:val="00352F17"/>
    <w:rsid w:val="00352F48"/>
    <w:rsid w:val="00354184"/>
    <w:rsid w:val="0035450C"/>
    <w:rsid w:val="003546A5"/>
    <w:rsid w:val="00354E82"/>
    <w:rsid w:val="0035501F"/>
    <w:rsid w:val="0035534F"/>
    <w:rsid w:val="0035540A"/>
    <w:rsid w:val="00355615"/>
    <w:rsid w:val="0035626B"/>
    <w:rsid w:val="00356536"/>
    <w:rsid w:val="0035658A"/>
    <w:rsid w:val="003568AB"/>
    <w:rsid w:val="00357590"/>
    <w:rsid w:val="0035762A"/>
    <w:rsid w:val="00357AFD"/>
    <w:rsid w:val="00357FC8"/>
    <w:rsid w:val="00360248"/>
    <w:rsid w:val="00360531"/>
    <w:rsid w:val="003607A4"/>
    <w:rsid w:val="003610A8"/>
    <w:rsid w:val="00361B9F"/>
    <w:rsid w:val="00361EEF"/>
    <w:rsid w:val="00363661"/>
    <w:rsid w:val="0036371D"/>
    <w:rsid w:val="003640B7"/>
    <w:rsid w:val="003653E0"/>
    <w:rsid w:val="003664F5"/>
    <w:rsid w:val="0036751B"/>
    <w:rsid w:val="003678B5"/>
    <w:rsid w:val="00367948"/>
    <w:rsid w:val="003679D5"/>
    <w:rsid w:val="00367BA9"/>
    <w:rsid w:val="00367DBE"/>
    <w:rsid w:val="00367EE2"/>
    <w:rsid w:val="00370903"/>
    <w:rsid w:val="00371697"/>
    <w:rsid w:val="0037183E"/>
    <w:rsid w:val="00371D9C"/>
    <w:rsid w:val="00372121"/>
    <w:rsid w:val="00373589"/>
    <w:rsid w:val="003741C9"/>
    <w:rsid w:val="00374958"/>
    <w:rsid w:val="00374F7F"/>
    <w:rsid w:val="003753F1"/>
    <w:rsid w:val="00375A0F"/>
    <w:rsid w:val="00375A94"/>
    <w:rsid w:val="0038045A"/>
    <w:rsid w:val="00381656"/>
    <w:rsid w:val="003826B6"/>
    <w:rsid w:val="0038429F"/>
    <w:rsid w:val="00385194"/>
    <w:rsid w:val="00386465"/>
    <w:rsid w:val="00386ABA"/>
    <w:rsid w:val="0038784C"/>
    <w:rsid w:val="00390B14"/>
    <w:rsid w:val="00390B85"/>
    <w:rsid w:val="003912CD"/>
    <w:rsid w:val="00391528"/>
    <w:rsid w:val="00391DF0"/>
    <w:rsid w:val="00392C49"/>
    <w:rsid w:val="00392DC3"/>
    <w:rsid w:val="0039520F"/>
    <w:rsid w:val="00395546"/>
    <w:rsid w:val="00395F07"/>
    <w:rsid w:val="0039649C"/>
    <w:rsid w:val="00396653"/>
    <w:rsid w:val="00397572"/>
    <w:rsid w:val="00397DA4"/>
    <w:rsid w:val="003A002C"/>
    <w:rsid w:val="003A1CA7"/>
    <w:rsid w:val="003A2282"/>
    <w:rsid w:val="003A2A21"/>
    <w:rsid w:val="003A5D78"/>
    <w:rsid w:val="003B0566"/>
    <w:rsid w:val="003B06BB"/>
    <w:rsid w:val="003B0CA5"/>
    <w:rsid w:val="003B12F8"/>
    <w:rsid w:val="003B13AD"/>
    <w:rsid w:val="003B27AD"/>
    <w:rsid w:val="003B28FB"/>
    <w:rsid w:val="003B3214"/>
    <w:rsid w:val="003B3812"/>
    <w:rsid w:val="003B5BD0"/>
    <w:rsid w:val="003B5E03"/>
    <w:rsid w:val="003B6D1B"/>
    <w:rsid w:val="003B75B6"/>
    <w:rsid w:val="003B7F6D"/>
    <w:rsid w:val="003C08C6"/>
    <w:rsid w:val="003C0A23"/>
    <w:rsid w:val="003C1520"/>
    <w:rsid w:val="003C2760"/>
    <w:rsid w:val="003C3DFC"/>
    <w:rsid w:val="003C4D83"/>
    <w:rsid w:val="003C4ED1"/>
    <w:rsid w:val="003C59A8"/>
    <w:rsid w:val="003C6405"/>
    <w:rsid w:val="003C6469"/>
    <w:rsid w:val="003C77B9"/>
    <w:rsid w:val="003C7BF5"/>
    <w:rsid w:val="003D05DB"/>
    <w:rsid w:val="003D17A8"/>
    <w:rsid w:val="003D1B31"/>
    <w:rsid w:val="003D355F"/>
    <w:rsid w:val="003D3DEA"/>
    <w:rsid w:val="003D4047"/>
    <w:rsid w:val="003D4338"/>
    <w:rsid w:val="003D4459"/>
    <w:rsid w:val="003D5422"/>
    <w:rsid w:val="003D5879"/>
    <w:rsid w:val="003D5BF7"/>
    <w:rsid w:val="003D5D75"/>
    <w:rsid w:val="003D6D41"/>
    <w:rsid w:val="003E003E"/>
    <w:rsid w:val="003E048C"/>
    <w:rsid w:val="003E092B"/>
    <w:rsid w:val="003E1227"/>
    <w:rsid w:val="003E1609"/>
    <w:rsid w:val="003E1809"/>
    <w:rsid w:val="003E1D40"/>
    <w:rsid w:val="003E1F52"/>
    <w:rsid w:val="003E312E"/>
    <w:rsid w:val="003E3BCE"/>
    <w:rsid w:val="003E547E"/>
    <w:rsid w:val="003E5752"/>
    <w:rsid w:val="003E65A6"/>
    <w:rsid w:val="003E6A55"/>
    <w:rsid w:val="003E6E91"/>
    <w:rsid w:val="003E736B"/>
    <w:rsid w:val="003E7460"/>
    <w:rsid w:val="003F1022"/>
    <w:rsid w:val="003F289C"/>
    <w:rsid w:val="003F2B6E"/>
    <w:rsid w:val="003F332A"/>
    <w:rsid w:val="003F4CD7"/>
    <w:rsid w:val="003F549B"/>
    <w:rsid w:val="003F57A9"/>
    <w:rsid w:val="003F621F"/>
    <w:rsid w:val="003F628D"/>
    <w:rsid w:val="003F631C"/>
    <w:rsid w:val="003F693F"/>
    <w:rsid w:val="003F6D5F"/>
    <w:rsid w:val="003F6DAB"/>
    <w:rsid w:val="003F759E"/>
    <w:rsid w:val="003F78DC"/>
    <w:rsid w:val="003F7EFC"/>
    <w:rsid w:val="004000F3"/>
    <w:rsid w:val="00400478"/>
    <w:rsid w:val="00400776"/>
    <w:rsid w:val="00401E74"/>
    <w:rsid w:val="00403B55"/>
    <w:rsid w:val="00405040"/>
    <w:rsid w:val="004050FF"/>
    <w:rsid w:val="0040658C"/>
    <w:rsid w:val="00406B0A"/>
    <w:rsid w:val="00407600"/>
    <w:rsid w:val="0040771A"/>
    <w:rsid w:val="00412B7D"/>
    <w:rsid w:val="00413A4D"/>
    <w:rsid w:val="0041445E"/>
    <w:rsid w:val="004145AA"/>
    <w:rsid w:val="004147EB"/>
    <w:rsid w:val="00414887"/>
    <w:rsid w:val="00414A47"/>
    <w:rsid w:val="00415818"/>
    <w:rsid w:val="00415C59"/>
    <w:rsid w:val="00415F8A"/>
    <w:rsid w:val="0041771D"/>
    <w:rsid w:val="00420BC1"/>
    <w:rsid w:val="00421230"/>
    <w:rsid w:val="00421971"/>
    <w:rsid w:val="00421985"/>
    <w:rsid w:val="00421B41"/>
    <w:rsid w:val="004223B3"/>
    <w:rsid w:val="0042277D"/>
    <w:rsid w:val="00422C9C"/>
    <w:rsid w:val="00423FF6"/>
    <w:rsid w:val="00424011"/>
    <w:rsid w:val="0042502D"/>
    <w:rsid w:val="004255B7"/>
    <w:rsid w:val="00426E76"/>
    <w:rsid w:val="00427A76"/>
    <w:rsid w:val="00427EC4"/>
    <w:rsid w:val="004305B9"/>
    <w:rsid w:val="00430C11"/>
    <w:rsid w:val="004314E7"/>
    <w:rsid w:val="00432146"/>
    <w:rsid w:val="004328BD"/>
    <w:rsid w:val="0043340E"/>
    <w:rsid w:val="004335FA"/>
    <w:rsid w:val="00433CAC"/>
    <w:rsid w:val="00434072"/>
    <w:rsid w:val="00434CBF"/>
    <w:rsid w:val="0043531C"/>
    <w:rsid w:val="00435F79"/>
    <w:rsid w:val="004360CC"/>
    <w:rsid w:val="004366DF"/>
    <w:rsid w:val="00436C5C"/>
    <w:rsid w:val="0043766F"/>
    <w:rsid w:val="00437BA1"/>
    <w:rsid w:val="00437C2C"/>
    <w:rsid w:val="00437ED8"/>
    <w:rsid w:val="00440CF3"/>
    <w:rsid w:val="00441130"/>
    <w:rsid w:val="00441857"/>
    <w:rsid w:val="0044219B"/>
    <w:rsid w:val="004432EF"/>
    <w:rsid w:val="004447F2"/>
    <w:rsid w:val="0044546F"/>
    <w:rsid w:val="0044572D"/>
    <w:rsid w:val="004459EE"/>
    <w:rsid w:val="00445D6B"/>
    <w:rsid w:val="00446068"/>
    <w:rsid w:val="00446160"/>
    <w:rsid w:val="004464B5"/>
    <w:rsid w:val="00446A5C"/>
    <w:rsid w:val="00446AA0"/>
    <w:rsid w:val="00447E20"/>
    <w:rsid w:val="004486A4"/>
    <w:rsid w:val="0045078A"/>
    <w:rsid w:val="00450DA5"/>
    <w:rsid w:val="004519CF"/>
    <w:rsid w:val="00451F86"/>
    <w:rsid w:val="00452524"/>
    <w:rsid w:val="00452A89"/>
    <w:rsid w:val="00453484"/>
    <w:rsid w:val="00454BC4"/>
    <w:rsid w:val="00454BFB"/>
    <w:rsid w:val="004554F8"/>
    <w:rsid w:val="00455620"/>
    <w:rsid w:val="00456982"/>
    <w:rsid w:val="00457539"/>
    <w:rsid w:val="00457D6C"/>
    <w:rsid w:val="00460D8C"/>
    <w:rsid w:val="00461679"/>
    <w:rsid w:val="004641A1"/>
    <w:rsid w:val="004642C9"/>
    <w:rsid w:val="00464CAB"/>
    <w:rsid w:val="00465A00"/>
    <w:rsid w:val="00466162"/>
    <w:rsid w:val="004664AC"/>
    <w:rsid w:val="00466DE3"/>
    <w:rsid w:val="00467223"/>
    <w:rsid w:val="0046765D"/>
    <w:rsid w:val="004677D8"/>
    <w:rsid w:val="004707A2"/>
    <w:rsid w:val="00470878"/>
    <w:rsid w:val="0047113A"/>
    <w:rsid w:val="00471571"/>
    <w:rsid w:val="0047162E"/>
    <w:rsid w:val="00471BE9"/>
    <w:rsid w:val="00473166"/>
    <w:rsid w:val="0047324E"/>
    <w:rsid w:val="00473881"/>
    <w:rsid w:val="00473CCA"/>
    <w:rsid w:val="00473E0B"/>
    <w:rsid w:val="004740DA"/>
    <w:rsid w:val="00474157"/>
    <w:rsid w:val="00474885"/>
    <w:rsid w:val="0047525F"/>
    <w:rsid w:val="00476809"/>
    <w:rsid w:val="00476D36"/>
    <w:rsid w:val="00476F08"/>
    <w:rsid w:val="004807C9"/>
    <w:rsid w:val="00480A26"/>
    <w:rsid w:val="0048105A"/>
    <w:rsid w:val="0048145F"/>
    <w:rsid w:val="00481AEC"/>
    <w:rsid w:val="00481EEB"/>
    <w:rsid w:val="0048214C"/>
    <w:rsid w:val="00482976"/>
    <w:rsid w:val="0048299A"/>
    <w:rsid w:val="004836DC"/>
    <w:rsid w:val="00484E4E"/>
    <w:rsid w:val="00485ECE"/>
    <w:rsid w:val="00486071"/>
    <w:rsid w:val="00486FD2"/>
    <w:rsid w:val="00487021"/>
    <w:rsid w:val="0048765D"/>
    <w:rsid w:val="00490A6C"/>
    <w:rsid w:val="004912B1"/>
    <w:rsid w:val="004912C1"/>
    <w:rsid w:val="0049148A"/>
    <w:rsid w:val="0049151A"/>
    <w:rsid w:val="004930E4"/>
    <w:rsid w:val="004932CE"/>
    <w:rsid w:val="00493FC0"/>
    <w:rsid w:val="004964E9"/>
    <w:rsid w:val="0049689A"/>
    <w:rsid w:val="004A0399"/>
    <w:rsid w:val="004A28E1"/>
    <w:rsid w:val="004A290A"/>
    <w:rsid w:val="004A3480"/>
    <w:rsid w:val="004A3AD5"/>
    <w:rsid w:val="004A421E"/>
    <w:rsid w:val="004A4671"/>
    <w:rsid w:val="004A4714"/>
    <w:rsid w:val="004A4EC5"/>
    <w:rsid w:val="004A52A2"/>
    <w:rsid w:val="004A55FD"/>
    <w:rsid w:val="004A560E"/>
    <w:rsid w:val="004A6C32"/>
    <w:rsid w:val="004B0866"/>
    <w:rsid w:val="004B0DE0"/>
    <w:rsid w:val="004B1715"/>
    <w:rsid w:val="004B2490"/>
    <w:rsid w:val="004B2507"/>
    <w:rsid w:val="004B2A64"/>
    <w:rsid w:val="004B2F9B"/>
    <w:rsid w:val="004B30B1"/>
    <w:rsid w:val="004B30C2"/>
    <w:rsid w:val="004B3837"/>
    <w:rsid w:val="004B4074"/>
    <w:rsid w:val="004B5D4F"/>
    <w:rsid w:val="004B5E49"/>
    <w:rsid w:val="004B67A5"/>
    <w:rsid w:val="004B68D8"/>
    <w:rsid w:val="004B6B67"/>
    <w:rsid w:val="004B6F6E"/>
    <w:rsid w:val="004B744B"/>
    <w:rsid w:val="004B7BFB"/>
    <w:rsid w:val="004C0086"/>
    <w:rsid w:val="004C0D33"/>
    <w:rsid w:val="004C0DE2"/>
    <w:rsid w:val="004C0DEA"/>
    <w:rsid w:val="004C1768"/>
    <w:rsid w:val="004C17DC"/>
    <w:rsid w:val="004C21B1"/>
    <w:rsid w:val="004C23FA"/>
    <w:rsid w:val="004C3669"/>
    <w:rsid w:val="004C4726"/>
    <w:rsid w:val="004C5728"/>
    <w:rsid w:val="004C5AB4"/>
    <w:rsid w:val="004C7575"/>
    <w:rsid w:val="004D02F8"/>
    <w:rsid w:val="004D0E89"/>
    <w:rsid w:val="004D0F62"/>
    <w:rsid w:val="004D1402"/>
    <w:rsid w:val="004D18D7"/>
    <w:rsid w:val="004D243C"/>
    <w:rsid w:val="004D29BA"/>
    <w:rsid w:val="004D34C8"/>
    <w:rsid w:val="004D3A3E"/>
    <w:rsid w:val="004D4275"/>
    <w:rsid w:val="004D4B94"/>
    <w:rsid w:val="004D5986"/>
    <w:rsid w:val="004D61FC"/>
    <w:rsid w:val="004D6245"/>
    <w:rsid w:val="004D75DA"/>
    <w:rsid w:val="004D7AF6"/>
    <w:rsid w:val="004E0209"/>
    <w:rsid w:val="004E03BE"/>
    <w:rsid w:val="004E1848"/>
    <w:rsid w:val="004E1860"/>
    <w:rsid w:val="004E24C3"/>
    <w:rsid w:val="004E25AD"/>
    <w:rsid w:val="004E26A4"/>
    <w:rsid w:val="004E298B"/>
    <w:rsid w:val="004E298F"/>
    <w:rsid w:val="004E2C01"/>
    <w:rsid w:val="004E3F14"/>
    <w:rsid w:val="004E3F37"/>
    <w:rsid w:val="004E422C"/>
    <w:rsid w:val="004E4238"/>
    <w:rsid w:val="004E497A"/>
    <w:rsid w:val="004E4BA6"/>
    <w:rsid w:val="004E5358"/>
    <w:rsid w:val="004E5771"/>
    <w:rsid w:val="004E653E"/>
    <w:rsid w:val="004E65E3"/>
    <w:rsid w:val="004E6F85"/>
    <w:rsid w:val="004E6FAF"/>
    <w:rsid w:val="004E730B"/>
    <w:rsid w:val="004E73DF"/>
    <w:rsid w:val="004E7628"/>
    <w:rsid w:val="004E7CA4"/>
    <w:rsid w:val="004F04E1"/>
    <w:rsid w:val="004F055E"/>
    <w:rsid w:val="004F0849"/>
    <w:rsid w:val="004F0883"/>
    <w:rsid w:val="004F0F65"/>
    <w:rsid w:val="004F10F4"/>
    <w:rsid w:val="004F187D"/>
    <w:rsid w:val="004F1C07"/>
    <w:rsid w:val="004F22E9"/>
    <w:rsid w:val="004F32C3"/>
    <w:rsid w:val="004F3453"/>
    <w:rsid w:val="004F346E"/>
    <w:rsid w:val="004F3B73"/>
    <w:rsid w:val="004F4074"/>
    <w:rsid w:val="004F437E"/>
    <w:rsid w:val="004F4FED"/>
    <w:rsid w:val="004F5129"/>
    <w:rsid w:val="004F57D6"/>
    <w:rsid w:val="004F60A5"/>
    <w:rsid w:val="004F62F3"/>
    <w:rsid w:val="004F632B"/>
    <w:rsid w:val="004F7532"/>
    <w:rsid w:val="004F78EB"/>
    <w:rsid w:val="00500A00"/>
    <w:rsid w:val="00500DB6"/>
    <w:rsid w:val="00501481"/>
    <w:rsid w:val="0050177E"/>
    <w:rsid w:val="0050220D"/>
    <w:rsid w:val="00502C37"/>
    <w:rsid w:val="00503333"/>
    <w:rsid w:val="00504237"/>
    <w:rsid w:val="00505084"/>
    <w:rsid w:val="00505775"/>
    <w:rsid w:val="00505FDE"/>
    <w:rsid w:val="00506D19"/>
    <w:rsid w:val="00507C95"/>
    <w:rsid w:val="005110AF"/>
    <w:rsid w:val="005115E1"/>
    <w:rsid w:val="005120B8"/>
    <w:rsid w:val="005121F9"/>
    <w:rsid w:val="005123E4"/>
    <w:rsid w:val="005123F4"/>
    <w:rsid w:val="00512A73"/>
    <w:rsid w:val="00512CB7"/>
    <w:rsid w:val="00512F41"/>
    <w:rsid w:val="005135EF"/>
    <w:rsid w:val="00514B02"/>
    <w:rsid w:val="0051560B"/>
    <w:rsid w:val="005158F0"/>
    <w:rsid w:val="0051674B"/>
    <w:rsid w:val="00516752"/>
    <w:rsid w:val="00516E65"/>
    <w:rsid w:val="005207E8"/>
    <w:rsid w:val="005208EA"/>
    <w:rsid w:val="00521073"/>
    <w:rsid w:val="0052121A"/>
    <w:rsid w:val="00521799"/>
    <w:rsid w:val="00521C4D"/>
    <w:rsid w:val="00521DD0"/>
    <w:rsid w:val="00522294"/>
    <w:rsid w:val="005231B3"/>
    <w:rsid w:val="0052339F"/>
    <w:rsid w:val="0052369F"/>
    <w:rsid w:val="00523D08"/>
    <w:rsid w:val="00524366"/>
    <w:rsid w:val="0052657C"/>
    <w:rsid w:val="00527B07"/>
    <w:rsid w:val="00527F15"/>
    <w:rsid w:val="00530287"/>
    <w:rsid w:val="0053041A"/>
    <w:rsid w:val="00530B54"/>
    <w:rsid w:val="00530C4B"/>
    <w:rsid w:val="00530E6C"/>
    <w:rsid w:val="00531981"/>
    <w:rsid w:val="00531F16"/>
    <w:rsid w:val="005323F6"/>
    <w:rsid w:val="00533317"/>
    <w:rsid w:val="005339F5"/>
    <w:rsid w:val="00533AAF"/>
    <w:rsid w:val="00536D53"/>
    <w:rsid w:val="00537CB2"/>
    <w:rsid w:val="00540092"/>
    <w:rsid w:val="00540EF6"/>
    <w:rsid w:val="00541D68"/>
    <w:rsid w:val="00541F7F"/>
    <w:rsid w:val="0054256D"/>
    <w:rsid w:val="00542B7D"/>
    <w:rsid w:val="005432DF"/>
    <w:rsid w:val="00543C2B"/>
    <w:rsid w:val="0054494D"/>
    <w:rsid w:val="00546BA7"/>
    <w:rsid w:val="00547701"/>
    <w:rsid w:val="005479B8"/>
    <w:rsid w:val="00550B51"/>
    <w:rsid w:val="00550DA6"/>
    <w:rsid w:val="00550F01"/>
    <w:rsid w:val="00552C8D"/>
    <w:rsid w:val="00553461"/>
    <w:rsid w:val="00553AF5"/>
    <w:rsid w:val="00553C5C"/>
    <w:rsid w:val="00554323"/>
    <w:rsid w:val="00554E47"/>
    <w:rsid w:val="00555170"/>
    <w:rsid w:val="005554D6"/>
    <w:rsid w:val="00555694"/>
    <w:rsid w:val="00555802"/>
    <w:rsid w:val="00555F5D"/>
    <w:rsid w:val="005566E4"/>
    <w:rsid w:val="0055688A"/>
    <w:rsid w:val="00557142"/>
    <w:rsid w:val="005576A5"/>
    <w:rsid w:val="00560BB3"/>
    <w:rsid w:val="00560BC4"/>
    <w:rsid w:val="005611F0"/>
    <w:rsid w:val="005616BA"/>
    <w:rsid w:val="0056269B"/>
    <w:rsid w:val="00562B6B"/>
    <w:rsid w:val="00563B0E"/>
    <w:rsid w:val="0056448F"/>
    <w:rsid w:val="005648BB"/>
    <w:rsid w:val="00564F44"/>
    <w:rsid w:val="005655D4"/>
    <w:rsid w:val="005657AD"/>
    <w:rsid w:val="00567014"/>
    <w:rsid w:val="005676B8"/>
    <w:rsid w:val="005679CA"/>
    <w:rsid w:val="00567FEE"/>
    <w:rsid w:val="00570749"/>
    <w:rsid w:val="00570D5D"/>
    <w:rsid w:val="00570E89"/>
    <w:rsid w:val="00571266"/>
    <w:rsid w:val="00571308"/>
    <w:rsid w:val="00571926"/>
    <w:rsid w:val="00572162"/>
    <w:rsid w:val="00572410"/>
    <w:rsid w:val="00572517"/>
    <w:rsid w:val="005728C5"/>
    <w:rsid w:val="00572A78"/>
    <w:rsid w:val="00575251"/>
    <w:rsid w:val="00575A59"/>
    <w:rsid w:val="005764DD"/>
    <w:rsid w:val="00576A6F"/>
    <w:rsid w:val="0057788D"/>
    <w:rsid w:val="005828AD"/>
    <w:rsid w:val="00582A2D"/>
    <w:rsid w:val="00583600"/>
    <w:rsid w:val="0058390D"/>
    <w:rsid w:val="005841C5"/>
    <w:rsid w:val="00584A23"/>
    <w:rsid w:val="0058601B"/>
    <w:rsid w:val="0058694D"/>
    <w:rsid w:val="00586A51"/>
    <w:rsid w:val="00586B1D"/>
    <w:rsid w:val="00586C80"/>
    <w:rsid w:val="00586C9D"/>
    <w:rsid w:val="00590720"/>
    <w:rsid w:val="00590850"/>
    <w:rsid w:val="00590DF4"/>
    <w:rsid w:val="0059226C"/>
    <w:rsid w:val="005925EE"/>
    <w:rsid w:val="00593E48"/>
    <w:rsid w:val="005946AC"/>
    <w:rsid w:val="00594CD1"/>
    <w:rsid w:val="00594ED0"/>
    <w:rsid w:val="005954B6"/>
    <w:rsid w:val="0059566B"/>
    <w:rsid w:val="00596C19"/>
    <w:rsid w:val="00597B37"/>
    <w:rsid w:val="005A0E8B"/>
    <w:rsid w:val="005A1850"/>
    <w:rsid w:val="005A1CA2"/>
    <w:rsid w:val="005A3C93"/>
    <w:rsid w:val="005A4155"/>
    <w:rsid w:val="005A4A58"/>
    <w:rsid w:val="005A622D"/>
    <w:rsid w:val="005A7461"/>
    <w:rsid w:val="005A7565"/>
    <w:rsid w:val="005A7CA4"/>
    <w:rsid w:val="005B043C"/>
    <w:rsid w:val="005B10F7"/>
    <w:rsid w:val="005B12F5"/>
    <w:rsid w:val="005B1B71"/>
    <w:rsid w:val="005B1C20"/>
    <w:rsid w:val="005B4432"/>
    <w:rsid w:val="005B4438"/>
    <w:rsid w:val="005B5058"/>
    <w:rsid w:val="005B50D8"/>
    <w:rsid w:val="005B66F8"/>
    <w:rsid w:val="005B6841"/>
    <w:rsid w:val="005B7607"/>
    <w:rsid w:val="005B7BCA"/>
    <w:rsid w:val="005C1BC0"/>
    <w:rsid w:val="005C2523"/>
    <w:rsid w:val="005C2780"/>
    <w:rsid w:val="005C3829"/>
    <w:rsid w:val="005C4BB4"/>
    <w:rsid w:val="005C5B2D"/>
    <w:rsid w:val="005C5DCE"/>
    <w:rsid w:val="005C67CA"/>
    <w:rsid w:val="005C6854"/>
    <w:rsid w:val="005C73D5"/>
    <w:rsid w:val="005C7AD2"/>
    <w:rsid w:val="005D0BFA"/>
    <w:rsid w:val="005D0BFB"/>
    <w:rsid w:val="005D1419"/>
    <w:rsid w:val="005D1807"/>
    <w:rsid w:val="005D2465"/>
    <w:rsid w:val="005D246C"/>
    <w:rsid w:val="005D3A42"/>
    <w:rsid w:val="005D493C"/>
    <w:rsid w:val="005D65A6"/>
    <w:rsid w:val="005D6B74"/>
    <w:rsid w:val="005D6E18"/>
    <w:rsid w:val="005D7497"/>
    <w:rsid w:val="005D756F"/>
    <w:rsid w:val="005E0049"/>
    <w:rsid w:val="005E0378"/>
    <w:rsid w:val="005E04D2"/>
    <w:rsid w:val="005E07CB"/>
    <w:rsid w:val="005E0E4E"/>
    <w:rsid w:val="005E0F8B"/>
    <w:rsid w:val="005E15B5"/>
    <w:rsid w:val="005E1B17"/>
    <w:rsid w:val="005E1B83"/>
    <w:rsid w:val="005E1E94"/>
    <w:rsid w:val="005E29A4"/>
    <w:rsid w:val="005E2E7D"/>
    <w:rsid w:val="005E48C0"/>
    <w:rsid w:val="005E4EB0"/>
    <w:rsid w:val="005E508B"/>
    <w:rsid w:val="005E53BC"/>
    <w:rsid w:val="005E59F8"/>
    <w:rsid w:val="005E5CE1"/>
    <w:rsid w:val="005E6E5E"/>
    <w:rsid w:val="005E7330"/>
    <w:rsid w:val="005F0093"/>
    <w:rsid w:val="005F0101"/>
    <w:rsid w:val="005F12D5"/>
    <w:rsid w:val="005F1DB3"/>
    <w:rsid w:val="005F2B59"/>
    <w:rsid w:val="005F3044"/>
    <w:rsid w:val="005F3103"/>
    <w:rsid w:val="005F3490"/>
    <w:rsid w:val="005F3673"/>
    <w:rsid w:val="005F3794"/>
    <w:rsid w:val="005F45EB"/>
    <w:rsid w:val="005F4D0A"/>
    <w:rsid w:val="005F5AE2"/>
    <w:rsid w:val="005F5B42"/>
    <w:rsid w:val="005F5F5F"/>
    <w:rsid w:val="005F6843"/>
    <w:rsid w:val="005F6A15"/>
    <w:rsid w:val="005F706B"/>
    <w:rsid w:val="005F709A"/>
    <w:rsid w:val="005F75D6"/>
    <w:rsid w:val="005F7E86"/>
    <w:rsid w:val="0060104B"/>
    <w:rsid w:val="00601583"/>
    <w:rsid w:val="00601A94"/>
    <w:rsid w:val="00601E79"/>
    <w:rsid w:val="00601FCB"/>
    <w:rsid w:val="00601FE5"/>
    <w:rsid w:val="00602C25"/>
    <w:rsid w:val="006034B0"/>
    <w:rsid w:val="0060501E"/>
    <w:rsid w:val="00606488"/>
    <w:rsid w:val="0060652B"/>
    <w:rsid w:val="006075F4"/>
    <w:rsid w:val="00610BA9"/>
    <w:rsid w:val="00610F3A"/>
    <w:rsid w:val="006111E3"/>
    <w:rsid w:val="00611AC4"/>
    <w:rsid w:val="0061275C"/>
    <w:rsid w:val="00613A79"/>
    <w:rsid w:val="00614BDD"/>
    <w:rsid w:val="00615003"/>
    <w:rsid w:val="006151D3"/>
    <w:rsid w:val="0061533F"/>
    <w:rsid w:val="00615D67"/>
    <w:rsid w:val="00615FA8"/>
    <w:rsid w:val="006164E9"/>
    <w:rsid w:val="00616F40"/>
    <w:rsid w:val="006174C9"/>
    <w:rsid w:val="00617623"/>
    <w:rsid w:val="0062082F"/>
    <w:rsid w:val="00620B73"/>
    <w:rsid w:val="00621183"/>
    <w:rsid w:val="00622E4F"/>
    <w:rsid w:val="00622F32"/>
    <w:rsid w:val="00623B94"/>
    <w:rsid w:val="00624626"/>
    <w:rsid w:val="00624C62"/>
    <w:rsid w:val="00624CCB"/>
    <w:rsid w:val="006263D1"/>
    <w:rsid w:val="00626CBD"/>
    <w:rsid w:val="00626E1A"/>
    <w:rsid w:val="00626EA5"/>
    <w:rsid w:val="00627513"/>
    <w:rsid w:val="00627AC6"/>
    <w:rsid w:val="00627E7A"/>
    <w:rsid w:val="00630DD5"/>
    <w:rsid w:val="00630EFE"/>
    <w:rsid w:val="00631275"/>
    <w:rsid w:val="006312F2"/>
    <w:rsid w:val="00631CBA"/>
    <w:rsid w:val="00632038"/>
    <w:rsid w:val="00632D10"/>
    <w:rsid w:val="0063321A"/>
    <w:rsid w:val="006340CD"/>
    <w:rsid w:val="0063414D"/>
    <w:rsid w:val="00634300"/>
    <w:rsid w:val="00636268"/>
    <w:rsid w:val="006365CF"/>
    <w:rsid w:val="006367F8"/>
    <w:rsid w:val="00640B5B"/>
    <w:rsid w:val="00640F5B"/>
    <w:rsid w:val="0064163A"/>
    <w:rsid w:val="00641BAA"/>
    <w:rsid w:val="00641C4F"/>
    <w:rsid w:val="00642063"/>
    <w:rsid w:val="006422EF"/>
    <w:rsid w:val="0064272B"/>
    <w:rsid w:val="00643B50"/>
    <w:rsid w:val="00644208"/>
    <w:rsid w:val="006447CA"/>
    <w:rsid w:val="00644B6A"/>
    <w:rsid w:val="00644D79"/>
    <w:rsid w:val="00645DA5"/>
    <w:rsid w:val="00645E2C"/>
    <w:rsid w:val="00646534"/>
    <w:rsid w:val="00646A53"/>
    <w:rsid w:val="00646F91"/>
    <w:rsid w:val="006472C0"/>
    <w:rsid w:val="00647541"/>
    <w:rsid w:val="00647DD7"/>
    <w:rsid w:val="00650DB2"/>
    <w:rsid w:val="006511C9"/>
    <w:rsid w:val="00651973"/>
    <w:rsid w:val="00653176"/>
    <w:rsid w:val="006538C5"/>
    <w:rsid w:val="00653AA1"/>
    <w:rsid w:val="00653C77"/>
    <w:rsid w:val="006541FF"/>
    <w:rsid w:val="0065426F"/>
    <w:rsid w:val="00654398"/>
    <w:rsid w:val="00654F85"/>
    <w:rsid w:val="00656785"/>
    <w:rsid w:val="00657406"/>
    <w:rsid w:val="00657480"/>
    <w:rsid w:val="00657F4D"/>
    <w:rsid w:val="0066183C"/>
    <w:rsid w:val="0066347F"/>
    <w:rsid w:val="00664502"/>
    <w:rsid w:val="00666749"/>
    <w:rsid w:val="0066740F"/>
    <w:rsid w:val="00670801"/>
    <w:rsid w:val="006709F0"/>
    <w:rsid w:val="00670D3F"/>
    <w:rsid w:val="006719E7"/>
    <w:rsid w:val="00671E0A"/>
    <w:rsid w:val="00674027"/>
    <w:rsid w:val="00674091"/>
    <w:rsid w:val="00674CDD"/>
    <w:rsid w:val="00674E4C"/>
    <w:rsid w:val="0067684C"/>
    <w:rsid w:val="006771E8"/>
    <w:rsid w:val="00677735"/>
    <w:rsid w:val="00682431"/>
    <w:rsid w:val="00682705"/>
    <w:rsid w:val="00682EBA"/>
    <w:rsid w:val="00683777"/>
    <w:rsid w:val="0068405A"/>
    <w:rsid w:val="006857FF"/>
    <w:rsid w:val="0068707A"/>
    <w:rsid w:val="006874B1"/>
    <w:rsid w:val="00687767"/>
    <w:rsid w:val="00687806"/>
    <w:rsid w:val="00687DE1"/>
    <w:rsid w:val="00691078"/>
    <w:rsid w:val="006911CC"/>
    <w:rsid w:val="0069158D"/>
    <w:rsid w:val="00691B53"/>
    <w:rsid w:val="00691DBE"/>
    <w:rsid w:val="00692912"/>
    <w:rsid w:val="006929C3"/>
    <w:rsid w:val="006937C0"/>
    <w:rsid w:val="00694088"/>
    <w:rsid w:val="006954C5"/>
    <w:rsid w:val="00695C5B"/>
    <w:rsid w:val="00695DC6"/>
    <w:rsid w:val="00695FA1"/>
    <w:rsid w:val="006963DC"/>
    <w:rsid w:val="00697075"/>
    <w:rsid w:val="00697BD3"/>
    <w:rsid w:val="00697F49"/>
    <w:rsid w:val="006A1025"/>
    <w:rsid w:val="006A1210"/>
    <w:rsid w:val="006A12F0"/>
    <w:rsid w:val="006A1A8A"/>
    <w:rsid w:val="006A27E6"/>
    <w:rsid w:val="006A49FF"/>
    <w:rsid w:val="006A5C56"/>
    <w:rsid w:val="006A650F"/>
    <w:rsid w:val="006A6AD9"/>
    <w:rsid w:val="006A6D7D"/>
    <w:rsid w:val="006A7392"/>
    <w:rsid w:val="006B035E"/>
    <w:rsid w:val="006B0597"/>
    <w:rsid w:val="006B0753"/>
    <w:rsid w:val="006B08A3"/>
    <w:rsid w:val="006B0E3F"/>
    <w:rsid w:val="006B11A1"/>
    <w:rsid w:val="006B2CA4"/>
    <w:rsid w:val="006B2D90"/>
    <w:rsid w:val="006B2E65"/>
    <w:rsid w:val="006B2E74"/>
    <w:rsid w:val="006B338B"/>
    <w:rsid w:val="006B363D"/>
    <w:rsid w:val="006B4A6F"/>
    <w:rsid w:val="006B65A0"/>
    <w:rsid w:val="006B7589"/>
    <w:rsid w:val="006B7B61"/>
    <w:rsid w:val="006B7DF4"/>
    <w:rsid w:val="006C03BA"/>
    <w:rsid w:val="006C04E3"/>
    <w:rsid w:val="006C0E2B"/>
    <w:rsid w:val="006C15D0"/>
    <w:rsid w:val="006C180E"/>
    <w:rsid w:val="006C19FB"/>
    <w:rsid w:val="006C1B45"/>
    <w:rsid w:val="006C1B85"/>
    <w:rsid w:val="006C3708"/>
    <w:rsid w:val="006C4729"/>
    <w:rsid w:val="006C5495"/>
    <w:rsid w:val="006C56F3"/>
    <w:rsid w:val="006C5C68"/>
    <w:rsid w:val="006C5FC0"/>
    <w:rsid w:val="006C6009"/>
    <w:rsid w:val="006C7530"/>
    <w:rsid w:val="006C7D34"/>
    <w:rsid w:val="006D00C7"/>
    <w:rsid w:val="006D0244"/>
    <w:rsid w:val="006D0450"/>
    <w:rsid w:val="006D0904"/>
    <w:rsid w:val="006D12ED"/>
    <w:rsid w:val="006D199F"/>
    <w:rsid w:val="006D3C03"/>
    <w:rsid w:val="006D3ED5"/>
    <w:rsid w:val="006D4345"/>
    <w:rsid w:val="006D454A"/>
    <w:rsid w:val="006D4B73"/>
    <w:rsid w:val="006D5C68"/>
    <w:rsid w:val="006D63C2"/>
    <w:rsid w:val="006D671B"/>
    <w:rsid w:val="006D6AE4"/>
    <w:rsid w:val="006D705F"/>
    <w:rsid w:val="006E0701"/>
    <w:rsid w:val="006E1916"/>
    <w:rsid w:val="006E2C0D"/>
    <w:rsid w:val="006E3621"/>
    <w:rsid w:val="006E36FE"/>
    <w:rsid w:val="006E374A"/>
    <w:rsid w:val="006E4285"/>
    <w:rsid w:val="006E45FF"/>
    <w:rsid w:val="006E47A3"/>
    <w:rsid w:val="006E4CB9"/>
    <w:rsid w:val="006E5AFE"/>
    <w:rsid w:val="006E5C25"/>
    <w:rsid w:val="006E61D9"/>
    <w:rsid w:val="006E636B"/>
    <w:rsid w:val="006E7313"/>
    <w:rsid w:val="006F0918"/>
    <w:rsid w:val="006F1889"/>
    <w:rsid w:val="006F34BA"/>
    <w:rsid w:val="006F52FD"/>
    <w:rsid w:val="006F6AD5"/>
    <w:rsid w:val="006F6EDF"/>
    <w:rsid w:val="007001B1"/>
    <w:rsid w:val="00700210"/>
    <w:rsid w:val="00701082"/>
    <w:rsid w:val="007018B5"/>
    <w:rsid w:val="007028BA"/>
    <w:rsid w:val="00702B3E"/>
    <w:rsid w:val="00702C31"/>
    <w:rsid w:val="007030BA"/>
    <w:rsid w:val="00703B3D"/>
    <w:rsid w:val="00703BC8"/>
    <w:rsid w:val="00704A43"/>
    <w:rsid w:val="00705039"/>
    <w:rsid w:val="007055E7"/>
    <w:rsid w:val="00705791"/>
    <w:rsid w:val="007057E4"/>
    <w:rsid w:val="00705D24"/>
    <w:rsid w:val="00705D5B"/>
    <w:rsid w:val="00705E6C"/>
    <w:rsid w:val="007070B5"/>
    <w:rsid w:val="00707645"/>
    <w:rsid w:val="00707DD3"/>
    <w:rsid w:val="007106CB"/>
    <w:rsid w:val="00710BA4"/>
    <w:rsid w:val="0071166F"/>
    <w:rsid w:val="00711CA1"/>
    <w:rsid w:val="00712E1E"/>
    <w:rsid w:val="00713E57"/>
    <w:rsid w:val="00713FFB"/>
    <w:rsid w:val="00714023"/>
    <w:rsid w:val="00714D97"/>
    <w:rsid w:val="0071543D"/>
    <w:rsid w:val="0071614B"/>
    <w:rsid w:val="007167EF"/>
    <w:rsid w:val="00716903"/>
    <w:rsid w:val="00716E08"/>
    <w:rsid w:val="007173BF"/>
    <w:rsid w:val="0071786A"/>
    <w:rsid w:val="007200E5"/>
    <w:rsid w:val="0072064A"/>
    <w:rsid w:val="0072182D"/>
    <w:rsid w:val="00721C47"/>
    <w:rsid w:val="007229C5"/>
    <w:rsid w:val="00722AB5"/>
    <w:rsid w:val="0072328F"/>
    <w:rsid w:val="00723B48"/>
    <w:rsid w:val="00724625"/>
    <w:rsid w:val="0072474B"/>
    <w:rsid w:val="00724C2C"/>
    <w:rsid w:val="00724D41"/>
    <w:rsid w:val="007259A5"/>
    <w:rsid w:val="00725DFE"/>
    <w:rsid w:val="00726761"/>
    <w:rsid w:val="00726B48"/>
    <w:rsid w:val="00726E2D"/>
    <w:rsid w:val="007271AD"/>
    <w:rsid w:val="00727513"/>
    <w:rsid w:val="00730683"/>
    <w:rsid w:val="00730711"/>
    <w:rsid w:val="00731852"/>
    <w:rsid w:val="00731984"/>
    <w:rsid w:val="00733FE7"/>
    <w:rsid w:val="007343F4"/>
    <w:rsid w:val="0073476C"/>
    <w:rsid w:val="00737060"/>
    <w:rsid w:val="00737C58"/>
    <w:rsid w:val="00737FB8"/>
    <w:rsid w:val="007411C4"/>
    <w:rsid w:val="0074155C"/>
    <w:rsid w:val="00741E42"/>
    <w:rsid w:val="00741FF0"/>
    <w:rsid w:val="0074348C"/>
    <w:rsid w:val="00743A05"/>
    <w:rsid w:val="00744032"/>
    <w:rsid w:val="007449E1"/>
    <w:rsid w:val="00745736"/>
    <w:rsid w:val="00745884"/>
    <w:rsid w:val="0074598B"/>
    <w:rsid w:val="0074624F"/>
    <w:rsid w:val="00746256"/>
    <w:rsid w:val="0074626B"/>
    <w:rsid w:val="0074685E"/>
    <w:rsid w:val="007469AE"/>
    <w:rsid w:val="00747AA6"/>
    <w:rsid w:val="0075001E"/>
    <w:rsid w:val="00750090"/>
    <w:rsid w:val="007500E7"/>
    <w:rsid w:val="007503A1"/>
    <w:rsid w:val="00750524"/>
    <w:rsid w:val="00750EDE"/>
    <w:rsid w:val="007514FA"/>
    <w:rsid w:val="007519E3"/>
    <w:rsid w:val="0075355F"/>
    <w:rsid w:val="0075421E"/>
    <w:rsid w:val="00754746"/>
    <w:rsid w:val="007547A5"/>
    <w:rsid w:val="00754AC3"/>
    <w:rsid w:val="00756590"/>
    <w:rsid w:val="00756A33"/>
    <w:rsid w:val="00756DC4"/>
    <w:rsid w:val="00756E96"/>
    <w:rsid w:val="00757268"/>
    <w:rsid w:val="007577CE"/>
    <w:rsid w:val="00760BFC"/>
    <w:rsid w:val="00761E08"/>
    <w:rsid w:val="00762867"/>
    <w:rsid w:val="00762972"/>
    <w:rsid w:val="00762B00"/>
    <w:rsid w:val="00762FF6"/>
    <w:rsid w:val="00763663"/>
    <w:rsid w:val="00763A68"/>
    <w:rsid w:val="00764A53"/>
    <w:rsid w:val="00765199"/>
    <w:rsid w:val="0076534C"/>
    <w:rsid w:val="00765914"/>
    <w:rsid w:val="007665F2"/>
    <w:rsid w:val="00767F7E"/>
    <w:rsid w:val="00767FD1"/>
    <w:rsid w:val="00770965"/>
    <w:rsid w:val="00770B58"/>
    <w:rsid w:val="00770F2A"/>
    <w:rsid w:val="00771495"/>
    <w:rsid w:val="00771A2E"/>
    <w:rsid w:val="00772A84"/>
    <w:rsid w:val="00772BDF"/>
    <w:rsid w:val="00773804"/>
    <w:rsid w:val="00773809"/>
    <w:rsid w:val="00773CFD"/>
    <w:rsid w:val="00774124"/>
    <w:rsid w:val="007742E3"/>
    <w:rsid w:val="007745AB"/>
    <w:rsid w:val="00774AB3"/>
    <w:rsid w:val="00775850"/>
    <w:rsid w:val="00776520"/>
    <w:rsid w:val="00776743"/>
    <w:rsid w:val="0077738B"/>
    <w:rsid w:val="00777398"/>
    <w:rsid w:val="00777D12"/>
    <w:rsid w:val="00780567"/>
    <w:rsid w:val="007811EE"/>
    <w:rsid w:val="00781A26"/>
    <w:rsid w:val="00781FA5"/>
    <w:rsid w:val="0078407B"/>
    <w:rsid w:val="00785230"/>
    <w:rsid w:val="007866B1"/>
    <w:rsid w:val="00786AD3"/>
    <w:rsid w:val="0078727B"/>
    <w:rsid w:val="007902A7"/>
    <w:rsid w:val="0079187A"/>
    <w:rsid w:val="00791E9D"/>
    <w:rsid w:val="00792158"/>
    <w:rsid w:val="0079269E"/>
    <w:rsid w:val="007934D3"/>
    <w:rsid w:val="0079383D"/>
    <w:rsid w:val="00794DCD"/>
    <w:rsid w:val="00795A09"/>
    <w:rsid w:val="00795DED"/>
    <w:rsid w:val="00796223"/>
    <w:rsid w:val="00796D91"/>
    <w:rsid w:val="00797224"/>
    <w:rsid w:val="007974FE"/>
    <w:rsid w:val="007979B5"/>
    <w:rsid w:val="007A0100"/>
    <w:rsid w:val="007A0CBF"/>
    <w:rsid w:val="007A184F"/>
    <w:rsid w:val="007A1E08"/>
    <w:rsid w:val="007A2529"/>
    <w:rsid w:val="007A2595"/>
    <w:rsid w:val="007A2C4E"/>
    <w:rsid w:val="007A33A6"/>
    <w:rsid w:val="007A39E1"/>
    <w:rsid w:val="007A45A8"/>
    <w:rsid w:val="007A473F"/>
    <w:rsid w:val="007A5114"/>
    <w:rsid w:val="007A52DE"/>
    <w:rsid w:val="007B0A9B"/>
    <w:rsid w:val="007B1CE8"/>
    <w:rsid w:val="007B2386"/>
    <w:rsid w:val="007B35BA"/>
    <w:rsid w:val="007B427A"/>
    <w:rsid w:val="007B4D79"/>
    <w:rsid w:val="007B5303"/>
    <w:rsid w:val="007B60E4"/>
    <w:rsid w:val="007B6E14"/>
    <w:rsid w:val="007B6E2E"/>
    <w:rsid w:val="007B7264"/>
    <w:rsid w:val="007B76E2"/>
    <w:rsid w:val="007B77A0"/>
    <w:rsid w:val="007C1CB9"/>
    <w:rsid w:val="007C254C"/>
    <w:rsid w:val="007C3810"/>
    <w:rsid w:val="007C38AE"/>
    <w:rsid w:val="007C5967"/>
    <w:rsid w:val="007C60F0"/>
    <w:rsid w:val="007C6940"/>
    <w:rsid w:val="007C6C5A"/>
    <w:rsid w:val="007C7205"/>
    <w:rsid w:val="007C75D1"/>
    <w:rsid w:val="007C7B77"/>
    <w:rsid w:val="007C7BB7"/>
    <w:rsid w:val="007D07B3"/>
    <w:rsid w:val="007D16FA"/>
    <w:rsid w:val="007D1CA8"/>
    <w:rsid w:val="007D28F1"/>
    <w:rsid w:val="007D2EA9"/>
    <w:rsid w:val="007D2F33"/>
    <w:rsid w:val="007D4A7A"/>
    <w:rsid w:val="007D4C3D"/>
    <w:rsid w:val="007D4D3D"/>
    <w:rsid w:val="007D5052"/>
    <w:rsid w:val="007D5657"/>
    <w:rsid w:val="007D5B6B"/>
    <w:rsid w:val="007D6EF0"/>
    <w:rsid w:val="007E13EE"/>
    <w:rsid w:val="007E19B4"/>
    <w:rsid w:val="007E21F3"/>
    <w:rsid w:val="007E2602"/>
    <w:rsid w:val="007E2FCF"/>
    <w:rsid w:val="007E3758"/>
    <w:rsid w:val="007E3795"/>
    <w:rsid w:val="007E3A2F"/>
    <w:rsid w:val="007E47E0"/>
    <w:rsid w:val="007E5AA8"/>
    <w:rsid w:val="007E5AC0"/>
    <w:rsid w:val="007E69D9"/>
    <w:rsid w:val="007E6B01"/>
    <w:rsid w:val="007E774E"/>
    <w:rsid w:val="007E7774"/>
    <w:rsid w:val="007F087B"/>
    <w:rsid w:val="007F2A96"/>
    <w:rsid w:val="007F2B82"/>
    <w:rsid w:val="007F382E"/>
    <w:rsid w:val="007F4400"/>
    <w:rsid w:val="007F493E"/>
    <w:rsid w:val="007F4CA9"/>
    <w:rsid w:val="007F64C0"/>
    <w:rsid w:val="00802D6D"/>
    <w:rsid w:val="008042C3"/>
    <w:rsid w:val="00804382"/>
    <w:rsid w:val="0080508B"/>
    <w:rsid w:val="0080596F"/>
    <w:rsid w:val="00806AA2"/>
    <w:rsid w:val="00806B18"/>
    <w:rsid w:val="00806D00"/>
    <w:rsid w:val="00807459"/>
    <w:rsid w:val="00807E09"/>
    <w:rsid w:val="00807F67"/>
    <w:rsid w:val="00810C08"/>
    <w:rsid w:val="00810EB3"/>
    <w:rsid w:val="00811E69"/>
    <w:rsid w:val="00812053"/>
    <w:rsid w:val="008120BD"/>
    <w:rsid w:val="008121BC"/>
    <w:rsid w:val="00812236"/>
    <w:rsid w:val="00812438"/>
    <w:rsid w:val="00812D05"/>
    <w:rsid w:val="00812D64"/>
    <w:rsid w:val="00813BAF"/>
    <w:rsid w:val="0081409B"/>
    <w:rsid w:val="008141C4"/>
    <w:rsid w:val="00815279"/>
    <w:rsid w:val="00816072"/>
    <w:rsid w:val="008166A5"/>
    <w:rsid w:val="00816765"/>
    <w:rsid w:val="0082093A"/>
    <w:rsid w:val="00820EF1"/>
    <w:rsid w:val="0082124C"/>
    <w:rsid w:val="0082143E"/>
    <w:rsid w:val="008214E2"/>
    <w:rsid w:val="00823781"/>
    <w:rsid w:val="00824249"/>
    <w:rsid w:val="0082489B"/>
    <w:rsid w:val="00825A54"/>
    <w:rsid w:val="00826FC1"/>
    <w:rsid w:val="00827292"/>
    <w:rsid w:val="008272CC"/>
    <w:rsid w:val="00830051"/>
    <w:rsid w:val="00830203"/>
    <w:rsid w:val="00830816"/>
    <w:rsid w:val="00830EF8"/>
    <w:rsid w:val="00831680"/>
    <w:rsid w:val="00832791"/>
    <w:rsid w:val="00832A47"/>
    <w:rsid w:val="00832A6C"/>
    <w:rsid w:val="00832E63"/>
    <w:rsid w:val="00832E84"/>
    <w:rsid w:val="00833623"/>
    <w:rsid w:val="008337CB"/>
    <w:rsid w:val="00833B44"/>
    <w:rsid w:val="00835CB5"/>
    <w:rsid w:val="0083605D"/>
    <w:rsid w:val="008362AF"/>
    <w:rsid w:val="00836F97"/>
    <w:rsid w:val="00837B2A"/>
    <w:rsid w:val="00837C33"/>
    <w:rsid w:val="00837DBE"/>
    <w:rsid w:val="008403EA"/>
    <w:rsid w:val="00840D34"/>
    <w:rsid w:val="008414AD"/>
    <w:rsid w:val="00842160"/>
    <w:rsid w:val="00842D8E"/>
    <w:rsid w:val="00842F50"/>
    <w:rsid w:val="00843B92"/>
    <w:rsid w:val="008457EB"/>
    <w:rsid w:val="00845A2C"/>
    <w:rsid w:val="008464B0"/>
    <w:rsid w:val="008464F1"/>
    <w:rsid w:val="00846973"/>
    <w:rsid w:val="00846DA8"/>
    <w:rsid w:val="008471F3"/>
    <w:rsid w:val="0084796C"/>
    <w:rsid w:val="008500EE"/>
    <w:rsid w:val="00850C2A"/>
    <w:rsid w:val="00850C75"/>
    <w:rsid w:val="0085130B"/>
    <w:rsid w:val="00851848"/>
    <w:rsid w:val="00851C89"/>
    <w:rsid w:val="00853879"/>
    <w:rsid w:val="00853C24"/>
    <w:rsid w:val="00854B1E"/>
    <w:rsid w:val="00854BD9"/>
    <w:rsid w:val="00854EA1"/>
    <w:rsid w:val="00855188"/>
    <w:rsid w:val="008556A6"/>
    <w:rsid w:val="008573B3"/>
    <w:rsid w:val="00857463"/>
    <w:rsid w:val="00857798"/>
    <w:rsid w:val="00860E1E"/>
    <w:rsid w:val="00861EE7"/>
    <w:rsid w:val="00862C73"/>
    <w:rsid w:val="00863411"/>
    <w:rsid w:val="0086382A"/>
    <w:rsid w:val="0086399C"/>
    <w:rsid w:val="0086411E"/>
    <w:rsid w:val="00864311"/>
    <w:rsid w:val="008647B0"/>
    <w:rsid w:val="00864EF1"/>
    <w:rsid w:val="0086595E"/>
    <w:rsid w:val="00865A6F"/>
    <w:rsid w:val="00865F64"/>
    <w:rsid w:val="00866DC9"/>
    <w:rsid w:val="00866F11"/>
    <w:rsid w:val="0086769F"/>
    <w:rsid w:val="00867D85"/>
    <w:rsid w:val="00871AD4"/>
    <w:rsid w:val="0087215A"/>
    <w:rsid w:val="00872D9A"/>
    <w:rsid w:val="00873066"/>
    <w:rsid w:val="008730AA"/>
    <w:rsid w:val="00874C08"/>
    <w:rsid w:val="0087532F"/>
    <w:rsid w:val="008755A7"/>
    <w:rsid w:val="00876179"/>
    <w:rsid w:val="0087624E"/>
    <w:rsid w:val="008766EF"/>
    <w:rsid w:val="0087681C"/>
    <w:rsid w:val="008770BA"/>
    <w:rsid w:val="00877A00"/>
    <w:rsid w:val="00881C02"/>
    <w:rsid w:val="0088235D"/>
    <w:rsid w:val="00882400"/>
    <w:rsid w:val="0088247D"/>
    <w:rsid w:val="008828A1"/>
    <w:rsid w:val="00882A60"/>
    <w:rsid w:val="00882C7A"/>
    <w:rsid w:val="00882F7C"/>
    <w:rsid w:val="008835C8"/>
    <w:rsid w:val="008835D7"/>
    <w:rsid w:val="00884319"/>
    <w:rsid w:val="0088490A"/>
    <w:rsid w:val="008859AB"/>
    <w:rsid w:val="0088609A"/>
    <w:rsid w:val="008870DE"/>
    <w:rsid w:val="00887C41"/>
    <w:rsid w:val="0089023A"/>
    <w:rsid w:val="0089062B"/>
    <w:rsid w:val="008907B4"/>
    <w:rsid w:val="00890A05"/>
    <w:rsid w:val="00890E94"/>
    <w:rsid w:val="00890FA7"/>
    <w:rsid w:val="0089201A"/>
    <w:rsid w:val="00892173"/>
    <w:rsid w:val="0089255A"/>
    <w:rsid w:val="00892CFC"/>
    <w:rsid w:val="00893494"/>
    <w:rsid w:val="00893749"/>
    <w:rsid w:val="00894D85"/>
    <w:rsid w:val="00894E7F"/>
    <w:rsid w:val="00895D07"/>
    <w:rsid w:val="00896A8A"/>
    <w:rsid w:val="00896AF6"/>
    <w:rsid w:val="008973C6"/>
    <w:rsid w:val="008979C7"/>
    <w:rsid w:val="00897FBA"/>
    <w:rsid w:val="008A05E6"/>
    <w:rsid w:val="008A07F2"/>
    <w:rsid w:val="008A0B24"/>
    <w:rsid w:val="008A0D6F"/>
    <w:rsid w:val="008A1A5D"/>
    <w:rsid w:val="008A1ADE"/>
    <w:rsid w:val="008A1BB1"/>
    <w:rsid w:val="008A2298"/>
    <w:rsid w:val="008A23AE"/>
    <w:rsid w:val="008A24D5"/>
    <w:rsid w:val="008A2790"/>
    <w:rsid w:val="008A27CF"/>
    <w:rsid w:val="008A2B68"/>
    <w:rsid w:val="008A2D41"/>
    <w:rsid w:val="008A363D"/>
    <w:rsid w:val="008A3B82"/>
    <w:rsid w:val="008A3E81"/>
    <w:rsid w:val="008A402F"/>
    <w:rsid w:val="008A415B"/>
    <w:rsid w:val="008A42E8"/>
    <w:rsid w:val="008A49B0"/>
    <w:rsid w:val="008A4CB7"/>
    <w:rsid w:val="008A52AC"/>
    <w:rsid w:val="008A5E9C"/>
    <w:rsid w:val="008A79DC"/>
    <w:rsid w:val="008A7EC2"/>
    <w:rsid w:val="008B06EF"/>
    <w:rsid w:val="008B0E4A"/>
    <w:rsid w:val="008B0F9B"/>
    <w:rsid w:val="008B30DF"/>
    <w:rsid w:val="008B397C"/>
    <w:rsid w:val="008B3E43"/>
    <w:rsid w:val="008B3EF9"/>
    <w:rsid w:val="008B4402"/>
    <w:rsid w:val="008B4C40"/>
    <w:rsid w:val="008B55D4"/>
    <w:rsid w:val="008B5E00"/>
    <w:rsid w:val="008B7B4F"/>
    <w:rsid w:val="008B7D62"/>
    <w:rsid w:val="008B7DE4"/>
    <w:rsid w:val="008C01AD"/>
    <w:rsid w:val="008C0244"/>
    <w:rsid w:val="008C1BBA"/>
    <w:rsid w:val="008C4174"/>
    <w:rsid w:val="008C449B"/>
    <w:rsid w:val="008C48FD"/>
    <w:rsid w:val="008C490E"/>
    <w:rsid w:val="008C4A0F"/>
    <w:rsid w:val="008C5B98"/>
    <w:rsid w:val="008C6981"/>
    <w:rsid w:val="008C69CD"/>
    <w:rsid w:val="008C7248"/>
    <w:rsid w:val="008C78CC"/>
    <w:rsid w:val="008D1E23"/>
    <w:rsid w:val="008D2FC6"/>
    <w:rsid w:val="008D3358"/>
    <w:rsid w:val="008D38A1"/>
    <w:rsid w:val="008D3C32"/>
    <w:rsid w:val="008D3E61"/>
    <w:rsid w:val="008D44A2"/>
    <w:rsid w:val="008D57E7"/>
    <w:rsid w:val="008D6E93"/>
    <w:rsid w:val="008D77BF"/>
    <w:rsid w:val="008D7AFF"/>
    <w:rsid w:val="008E0208"/>
    <w:rsid w:val="008E0414"/>
    <w:rsid w:val="008E0D15"/>
    <w:rsid w:val="008E0E58"/>
    <w:rsid w:val="008E11DB"/>
    <w:rsid w:val="008E160F"/>
    <w:rsid w:val="008E1BF5"/>
    <w:rsid w:val="008E1D21"/>
    <w:rsid w:val="008E232B"/>
    <w:rsid w:val="008E2FF2"/>
    <w:rsid w:val="008E392A"/>
    <w:rsid w:val="008E4F36"/>
    <w:rsid w:val="008E534D"/>
    <w:rsid w:val="008E5406"/>
    <w:rsid w:val="008E5539"/>
    <w:rsid w:val="008E56CA"/>
    <w:rsid w:val="008E56E2"/>
    <w:rsid w:val="008E6B64"/>
    <w:rsid w:val="008F0A29"/>
    <w:rsid w:val="008F0C0F"/>
    <w:rsid w:val="008F1657"/>
    <w:rsid w:val="008F20B4"/>
    <w:rsid w:val="008F2235"/>
    <w:rsid w:val="008F2403"/>
    <w:rsid w:val="008F2F06"/>
    <w:rsid w:val="008F347E"/>
    <w:rsid w:val="008F3749"/>
    <w:rsid w:val="008F3CA5"/>
    <w:rsid w:val="008F3DD8"/>
    <w:rsid w:val="008F5DAA"/>
    <w:rsid w:val="008F66D4"/>
    <w:rsid w:val="008F6A2B"/>
    <w:rsid w:val="008F6D44"/>
    <w:rsid w:val="008F6DE3"/>
    <w:rsid w:val="008F6FB5"/>
    <w:rsid w:val="008F706B"/>
    <w:rsid w:val="009002BC"/>
    <w:rsid w:val="00900438"/>
    <w:rsid w:val="0090067C"/>
    <w:rsid w:val="0090117A"/>
    <w:rsid w:val="009021A2"/>
    <w:rsid w:val="009039E7"/>
    <w:rsid w:val="009047DD"/>
    <w:rsid w:val="00904D8F"/>
    <w:rsid w:val="009055CF"/>
    <w:rsid w:val="009055FA"/>
    <w:rsid w:val="00905730"/>
    <w:rsid w:val="0090602D"/>
    <w:rsid w:val="009067F1"/>
    <w:rsid w:val="00906964"/>
    <w:rsid w:val="00906CAB"/>
    <w:rsid w:val="009075F5"/>
    <w:rsid w:val="0090786B"/>
    <w:rsid w:val="00907CCE"/>
    <w:rsid w:val="00910A54"/>
    <w:rsid w:val="009120DB"/>
    <w:rsid w:val="0091213C"/>
    <w:rsid w:val="00912200"/>
    <w:rsid w:val="00912BE3"/>
    <w:rsid w:val="00913D89"/>
    <w:rsid w:val="00914071"/>
    <w:rsid w:val="009140D9"/>
    <w:rsid w:val="009154A8"/>
    <w:rsid w:val="00916905"/>
    <w:rsid w:val="00916CE4"/>
    <w:rsid w:val="00921217"/>
    <w:rsid w:val="00921C06"/>
    <w:rsid w:val="00922F4E"/>
    <w:rsid w:val="009230E2"/>
    <w:rsid w:val="00923DB9"/>
    <w:rsid w:val="00924509"/>
    <w:rsid w:val="00924800"/>
    <w:rsid w:val="00924823"/>
    <w:rsid w:val="00925F4A"/>
    <w:rsid w:val="0092664B"/>
    <w:rsid w:val="00926721"/>
    <w:rsid w:val="0092685E"/>
    <w:rsid w:val="0092708D"/>
    <w:rsid w:val="0093044A"/>
    <w:rsid w:val="0093081B"/>
    <w:rsid w:val="009308B7"/>
    <w:rsid w:val="009319D7"/>
    <w:rsid w:val="00931B15"/>
    <w:rsid w:val="0093200E"/>
    <w:rsid w:val="009321AC"/>
    <w:rsid w:val="009332F8"/>
    <w:rsid w:val="00933656"/>
    <w:rsid w:val="00933E9D"/>
    <w:rsid w:val="009340C4"/>
    <w:rsid w:val="00934D2F"/>
    <w:rsid w:val="00935EC1"/>
    <w:rsid w:val="0093642B"/>
    <w:rsid w:val="009366CE"/>
    <w:rsid w:val="00936C24"/>
    <w:rsid w:val="009404A2"/>
    <w:rsid w:val="00940901"/>
    <w:rsid w:val="00940B54"/>
    <w:rsid w:val="00940C68"/>
    <w:rsid w:val="00941737"/>
    <w:rsid w:val="00941810"/>
    <w:rsid w:val="00942B1B"/>
    <w:rsid w:val="00943C03"/>
    <w:rsid w:val="00943D96"/>
    <w:rsid w:val="00944DC2"/>
    <w:rsid w:val="00945702"/>
    <w:rsid w:val="00945B6D"/>
    <w:rsid w:val="00945DB0"/>
    <w:rsid w:val="00946293"/>
    <w:rsid w:val="009465E7"/>
    <w:rsid w:val="00947116"/>
    <w:rsid w:val="009472CE"/>
    <w:rsid w:val="00951DF6"/>
    <w:rsid w:val="00952071"/>
    <w:rsid w:val="00952A1D"/>
    <w:rsid w:val="00952C98"/>
    <w:rsid w:val="00953BCD"/>
    <w:rsid w:val="00954AE0"/>
    <w:rsid w:val="00954BD0"/>
    <w:rsid w:val="00954FA6"/>
    <w:rsid w:val="009550CD"/>
    <w:rsid w:val="0095524D"/>
    <w:rsid w:val="00955A99"/>
    <w:rsid w:val="00955C09"/>
    <w:rsid w:val="009561AD"/>
    <w:rsid w:val="009563DC"/>
    <w:rsid w:val="00956677"/>
    <w:rsid w:val="00957030"/>
    <w:rsid w:val="009578E8"/>
    <w:rsid w:val="00957933"/>
    <w:rsid w:val="00961109"/>
    <w:rsid w:val="00961242"/>
    <w:rsid w:val="00961A73"/>
    <w:rsid w:val="0096200F"/>
    <w:rsid w:val="0096301D"/>
    <w:rsid w:val="009649FF"/>
    <w:rsid w:val="00965178"/>
    <w:rsid w:val="009656D4"/>
    <w:rsid w:val="0096577D"/>
    <w:rsid w:val="0096593F"/>
    <w:rsid w:val="00966265"/>
    <w:rsid w:val="0096629A"/>
    <w:rsid w:val="0096711B"/>
    <w:rsid w:val="009706F6"/>
    <w:rsid w:val="0097072B"/>
    <w:rsid w:val="0097108C"/>
    <w:rsid w:val="0097151E"/>
    <w:rsid w:val="00971C97"/>
    <w:rsid w:val="009728FC"/>
    <w:rsid w:val="0097294B"/>
    <w:rsid w:val="00972FF6"/>
    <w:rsid w:val="00973878"/>
    <w:rsid w:val="009765AC"/>
    <w:rsid w:val="00976F7A"/>
    <w:rsid w:val="00977391"/>
    <w:rsid w:val="00977526"/>
    <w:rsid w:val="00980073"/>
    <w:rsid w:val="0098051F"/>
    <w:rsid w:val="009809A1"/>
    <w:rsid w:val="00980B5E"/>
    <w:rsid w:val="00980BA1"/>
    <w:rsid w:val="009823F7"/>
    <w:rsid w:val="00982FD2"/>
    <w:rsid w:val="009847A9"/>
    <w:rsid w:val="009854DB"/>
    <w:rsid w:val="009863B2"/>
    <w:rsid w:val="00986B9E"/>
    <w:rsid w:val="0098750D"/>
    <w:rsid w:val="00987A90"/>
    <w:rsid w:val="00991D0D"/>
    <w:rsid w:val="00991DE0"/>
    <w:rsid w:val="00992197"/>
    <w:rsid w:val="00992352"/>
    <w:rsid w:val="00992443"/>
    <w:rsid w:val="009925B4"/>
    <w:rsid w:val="00993666"/>
    <w:rsid w:val="0099394C"/>
    <w:rsid w:val="00993BDF"/>
    <w:rsid w:val="0099418A"/>
    <w:rsid w:val="00994DAE"/>
    <w:rsid w:val="00994F71"/>
    <w:rsid w:val="00995493"/>
    <w:rsid w:val="009966AE"/>
    <w:rsid w:val="00996915"/>
    <w:rsid w:val="00996E52"/>
    <w:rsid w:val="00997146"/>
    <w:rsid w:val="009A0165"/>
    <w:rsid w:val="009A0BE6"/>
    <w:rsid w:val="009A12DD"/>
    <w:rsid w:val="009A187E"/>
    <w:rsid w:val="009A1BC0"/>
    <w:rsid w:val="009A1CF5"/>
    <w:rsid w:val="009A241D"/>
    <w:rsid w:val="009A39D5"/>
    <w:rsid w:val="009A3F60"/>
    <w:rsid w:val="009A410A"/>
    <w:rsid w:val="009A442B"/>
    <w:rsid w:val="009A4AB1"/>
    <w:rsid w:val="009A4E91"/>
    <w:rsid w:val="009A5FFF"/>
    <w:rsid w:val="009A6A1A"/>
    <w:rsid w:val="009A6DF5"/>
    <w:rsid w:val="009A6E8A"/>
    <w:rsid w:val="009A76A2"/>
    <w:rsid w:val="009A7CFC"/>
    <w:rsid w:val="009A7EA8"/>
    <w:rsid w:val="009B0AC0"/>
    <w:rsid w:val="009B1A8F"/>
    <w:rsid w:val="009B221C"/>
    <w:rsid w:val="009B258E"/>
    <w:rsid w:val="009B2CAF"/>
    <w:rsid w:val="009B362A"/>
    <w:rsid w:val="009B38D2"/>
    <w:rsid w:val="009B3D21"/>
    <w:rsid w:val="009B4D10"/>
    <w:rsid w:val="009B5004"/>
    <w:rsid w:val="009B5D99"/>
    <w:rsid w:val="009B652C"/>
    <w:rsid w:val="009B6627"/>
    <w:rsid w:val="009B67A2"/>
    <w:rsid w:val="009B6D90"/>
    <w:rsid w:val="009B7A41"/>
    <w:rsid w:val="009B7F0D"/>
    <w:rsid w:val="009C0697"/>
    <w:rsid w:val="009C1FC3"/>
    <w:rsid w:val="009C1FFF"/>
    <w:rsid w:val="009C21BC"/>
    <w:rsid w:val="009C293E"/>
    <w:rsid w:val="009C3031"/>
    <w:rsid w:val="009C4D9F"/>
    <w:rsid w:val="009C5DDA"/>
    <w:rsid w:val="009C68A2"/>
    <w:rsid w:val="009D0A9C"/>
    <w:rsid w:val="009D0AD7"/>
    <w:rsid w:val="009D380D"/>
    <w:rsid w:val="009D47B9"/>
    <w:rsid w:val="009D5370"/>
    <w:rsid w:val="009D5BDD"/>
    <w:rsid w:val="009D5D75"/>
    <w:rsid w:val="009D63ED"/>
    <w:rsid w:val="009D66CC"/>
    <w:rsid w:val="009D67D4"/>
    <w:rsid w:val="009D68F5"/>
    <w:rsid w:val="009D68F8"/>
    <w:rsid w:val="009D6A9A"/>
    <w:rsid w:val="009D7CE4"/>
    <w:rsid w:val="009E0576"/>
    <w:rsid w:val="009E1497"/>
    <w:rsid w:val="009E1FE1"/>
    <w:rsid w:val="009E35D0"/>
    <w:rsid w:val="009E35E8"/>
    <w:rsid w:val="009E3665"/>
    <w:rsid w:val="009E3C9B"/>
    <w:rsid w:val="009E3D44"/>
    <w:rsid w:val="009E3F4F"/>
    <w:rsid w:val="009E4B1A"/>
    <w:rsid w:val="009E5190"/>
    <w:rsid w:val="009E6198"/>
    <w:rsid w:val="009E67D5"/>
    <w:rsid w:val="009E6E0A"/>
    <w:rsid w:val="009E7F6A"/>
    <w:rsid w:val="009F1559"/>
    <w:rsid w:val="009F1C85"/>
    <w:rsid w:val="009F2147"/>
    <w:rsid w:val="009F23CB"/>
    <w:rsid w:val="009F251B"/>
    <w:rsid w:val="009F2A3E"/>
    <w:rsid w:val="009F3080"/>
    <w:rsid w:val="009F36C8"/>
    <w:rsid w:val="009F3850"/>
    <w:rsid w:val="009F39CB"/>
    <w:rsid w:val="009F3E74"/>
    <w:rsid w:val="009F42D8"/>
    <w:rsid w:val="009F50BD"/>
    <w:rsid w:val="009F5E44"/>
    <w:rsid w:val="009F60AE"/>
    <w:rsid w:val="009F6378"/>
    <w:rsid w:val="009F69EF"/>
    <w:rsid w:val="009F7748"/>
    <w:rsid w:val="009F7A52"/>
    <w:rsid w:val="00A00013"/>
    <w:rsid w:val="00A01F7A"/>
    <w:rsid w:val="00A031AD"/>
    <w:rsid w:val="00A03BBD"/>
    <w:rsid w:val="00A045EE"/>
    <w:rsid w:val="00A04964"/>
    <w:rsid w:val="00A04C57"/>
    <w:rsid w:val="00A05061"/>
    <w:rsid w:val="00A0582B"/>
    <w:rsid w:val="00A05CC7"/>
    <w:rsid w:val="00A06ECB"/>
    <w:rsid w:val="00A07839"/>
    <w:rsid w:val="00A07E0A"/>
    <w:rsid w:val="00A10972"/>
    <w:rsid w:val="00A11269"/>
    <w:rsid w:val="00A123B3"/>
    <w:rsid w:val="00A12B3A"/>
    <w:rsid w:val="00A12C1C"/>
    <w:rsid w:val="00A13C0F"/>
    <w:rsid w:val="00A13E86"/>
    <w:rsid w:val="00A14224"/>
    <w:rsid w:val="00A143E0"/>
    <w:rsid w:val="00A14E31"/>
    <w:rsid w:val="00A15194"/>
    <w:rsid w:val="00A15B55"/>
    <w:rsid w:val="00A160DE"/>
    <w:rsid w:val="00A16C02"/>
    <w:rsid w:val="00A175C2"/>
    <w:rsid w:val="00A17E0F"/>
    <w:rsid w:val="00A20092"/>
    <w:rsid w:val="00A20794"/>
    <w:rsid w:val="00A20BC3"/>
    <w:rsid w:val="00A216A8"/>
    <w:rsid w:val="00A2252C"/>
    <w:rsid w:val="00A22683"/>
    <w:rsid w:val="00A22A16"/>
    <w:rsid w:val="00A22F79"/>
    <w:rsid w:val="00A23916"/>
    <w:rsid w:val="00A2416F"/>
    <w:rsid w:val="00A25258"/>
    <w:rsid w:val="00A2564A"/>
    <w:rsid w:val="00A2573A"/>
    <w:rsid w:val="00A2594F"/>
    <w:rsid w:val="00A2622D"/>
    <w:rsid w:val="00A2690E"/>
    <w:rsid w:val="00A2691B"/>
    <w:rsid w:val="00A26B61"/>
    <w:rsid w:val="00A270F5"/>
    <w:rsid w:val="00A273BD"/>
    <w:rsid w:val="00A30054"/>
    <w:rsid w:val="00A300C3"/>
    <w:rsid w:val="00A30284"/>
    <w:rsid w:val="00A30F01"/>
    <w:rsid w:val="00A31F63"/>
    <w:rsid w:val="00A323E8"/>
    <w:rsid w:val="00A32994"/>
    <w:rsid w:val="00A32F23"/>
    <w:rsid w:val="00A333AB"/>
    <w:rsid w:val="00A33BA6"/>
    <w:rsid w:val="00A33BF9"/>
    <w:rsid w:val="00A35722"/>
    <w:rsid w:val="00A35B75"/>
    <w:rsid w:val="00A35C3B"/>
    <w:rsid w:val="00A35EF4"/>
    <w:rsid w:val="00A35FE0"/>
    <w:rsid w:val="00A367BE"/>
    <w:rsid w:val="00A373A4"/>
    <w:rsid w:val="00A4000B"/>
    <w:rsid w:val="00A40B78"/>
    <w:rsid w:val="00A40B8C"/>
    <w:rsid w:val="00A412C8"/>
    <w:rsid w:val="00A41BFA"/>
    <w:rsid w:val="00A42A36"/>
    <w:rsid w:val="00A43123"/>
    <w:rsid w:val="00A4430A"/>
    <w:rsid w:val="00A44325"/>
    <w:rsid w:val="00A46137"/>
    <w:rsid w:val="00A509A9"/>
    <w:rsid w:val="00A519E7"/>
    <w:rsid w:val="00A5289D"/>
    <w:rsid w:val="00A531D3"/>
    <w:rsid w:val="00A542F8"/>
    <w:rsid w:val="00A54446"/>
    <w:rsid w:val="00A54D2E"/>
    <w:rsid w:val="00A54DE1"/>
    <w:rsid w:val="00A5571B"/>
    <w:rsid w:val="00A6029F"/>
    <w:rsid w:val="00A6036C"/>
    <w:rsid w:val="00A60A5F"/>
    <w:rsid w:val="00A636E2"/>
    <w:rsid w:val="00A64626"/>
    <w:rsid w:val="00A64D2E"/>
    <w:rsid w:val="00A655F2"/>
    <w:rsid w:val="00A658FA"/>
    <w:rsid w:val="00A65EF7"/>
    <w:rsid w:val="00A65F13"/>
    <w:rsid w:val="00A66355"/>
    <w:rsid w:val="00A66CBA"/>
    <w:rsid w:val="00A66F59"/>
    <w:rsid w:val="00A6730C"/>
    <w:rsid w:val="00A67F40"/>
    <w:rsid w:val="00A7020E"/>
    <w:rsid w:val="00A703D4"/>
    <w:rsid w:val="00A70789"/>
    <w:rsid w:val="00A7094F"/>
    <w:rsid w:val="00A70F80"/>
    <w:rsid w:val="00A71BAD"/>
    <w:rsid w:val="00A725C7"/>
    <w:rsid w:val="00A72A60"/>
    <w:rsid w:val="00A73CCD"/>
    <w:rsid w:val="00A7443D"/>
    <w:rsid w:val="00A75019"/>
    <w:rsid w:val="00A759BF"/>
    <w:rsid w:val="00A75A64"/>
    <w:rsid w:val="00A75F75"/>
    <w:rsid w:val="00A77E0F"/>
    <w:rsid w:val="00A77E10"/>
    <w:rsid w:val="00A77EA2"/>
    <w:rsid w:val="00A80AEF"/>
    <w:rsid w:val="00A80CA7"/>
    <w:rsid w:val="00A811E9"/>
    <w:rsid w:val="00A816C0"/>
    <w:rsid w:val="00A822FF"/>
    <w:rsid w:val="00A8239C"/>
    <w:rsid w:val="00A82E80"/>
    <w:rsid w:val="00A8363E"/>
    <w:rsid w:val="00A84AFF"/>
    <w:rsid w:val="00A84CB7"/>
    <w:rsid w:val="00A84D03"/>
    <w:rsid w:val="00A84E83"/>
    <w:rsid w:val="00A852CB"/>
    <w:rsid w:val="00A85564"/>
    <w:rsid w:val="00A86174"/>
    <w:rsid w:val="00A86A22"/>
    <w:rsid w:val="00A86B72"/>
    <w:rsid w:val="00A86E24"/>
    <w:rsid w:val="00A86FA7"/>
    <w:rsid w:val="00A87EBA"/>
    <w:rsid w:val="00A903DE"/>
    <w:rsid w:val="00A90AC7"/>
    <w:rsid w:val="00A91C9F"/>
    <w:rsid w:val="00A91E97"/>
    <w:rsid w:val="00A929B3"/>
    <w:rsid w:val="00A92AA5"/>
    <w:rsid w:val="00A92D18"/>
    <w:rsid w:val="00A932D0"/>
    <w:rsid w:val="00A93A23"/>
    <w:rsid w:val="00A942FD"/>
    <w:rsid w:val="00A94AD0"/>
    <w:rsid w:val="00A94BE1"/>
    <w:rsid w:val="00A954E6"/>
    <w:rsid w:val="00A95BEF"/>
    <w:rsid w:val="00A96607"/>
    <w:rsid w:val="00A96748"/>
    <w:rsid w:val="00A9679B"/>
    <w:rsid w:val="00A96DAC"/>
    <w:rsid w:val="00A9791A"/>
    <w:rsid w:val="00AA048F"/>
    <w:rsid w:val="00AA05FC"/>
    <w:rsid w:val="00AA0602"/>
    <w:rsid w:val="00AA09F2"/>
    <w:rsid w:val="00AA0BFE"/>
    <w:rsid w:val="00AA13DC"/>
    <w:rsid w:val="00AA1409"/>
    <w:rsid w:val="00AA25FB"/>
    <w:rsid w:val="00AA2830"/>
    <w:rsid w:val="00AA29A4"/>
    <w:rsid w:val="00AA2F6F"/>
    <w:rsid w:val="00AA3518"/>
    <w:rsid w:val="00AA3BAE"/>
    <w:rsid w:val="00AA4542"/>
    <w:rsid w:val="00AA5312"/>
    <w:rsid w:val="00AA5956"/>
    <w:rsid w:val="00AA70E5"/>
    <w:rsid w:val="00AA73FE"/>
    <w:rsid w:val="00AA7749"/>
    <w:rsid w:val="00AA7EE9"/>
    <w:rsid w:val="00AB1BC2"/>
    <w:rsid w:val="00AB217C"/>
    <w:rsid w:val="00AB2362"/>
    <w:rsid w:val="00AB24C2"/>
    <w:rsid w:val="00AB2721"/>
    <w:rsid w:val="00AB2742"/>
    <w:rsid w:val="00AB2840"/>
    <w:rsid w:val="00AB2F61"/>
    <w:rsid w:val="00AB35B0"/>
    <w:rsid w:val="00AB4170"/>
    <w:rsid w:val="00AB4FFD"/>
    <w:rsid w:val="00AB5232"/>
    <w:rsid w:val="00AB5E5C"/>
    <w:rsid w:val="00AB62E5"/>
    <w:rsid w:val="00AB7C48"/>
    <w:rsid w:val="00AC0F31"/>
    <w:rsid w:val="00AC15AA"/>
    <w:rsid w:val="00AC1DDA"/>
    <w:rsid w:val="00AC2DCB"/>
    <w:rsid w:val="00AC33F8"/>
    <w:rsid w:val="00AC3B60"/>
    <w:rsid w:val="00AC3B89"/>
    <w:rsid w:val="00AC3E54"/>
    <w:rsid w:val="00AC3EB5"/>
    <w:rsid w:val="00AC4300"/>
    <w:rsid w:val="00AC4BBF"/>
    <w:rsid w:val="00AC50C2"/>
    <w:rsid w:val="00AC5285"/>
    <w:rsid w:val="00AC5929"/>
    <w:rsid w:val="00AC684B"/>
    <w:rsid w:val="00AC6FDF"/>
    <w:rsid w:val="00AC77D5"/>
    <w:rsid w:val="00AC7848"/>
    <w:rsid w:val="00AC78D7"/>
    <w:rsid w:val="00AD206A"/>
    <w:rsid w:val="00AD255D"/>
    <w:rsid w:val="00AD3022"/>
    <w:rsid w:val="00AD3393"/>
    <w:rsid w:val="00AD440C"/>
    <w:rsid w:val="00AD4938"/>
    <w:rsid w:val="00AD5364"/>
    <w:rsid w:val="00AD5519"/>
    <w:rsid w:val="00AD64B0"/>
    <w:rsid w:val="00AD64DC"/>
    <w:rsid w:val="00AD6E0B"/>
    <w:rsid w:val="00AD7555"/>
    <w:rsid w:val="00AE0DD5"/>
    <w:rsid w:val="00AE1343"/>
    <w:rsid w:val="00AE2BD2"/>
    <w:rsid w:val="00AE2D59"/>
    <w:rsid w:val="00AE34A0"/>
    <w:rsid w:val="00AE3C0B"/>
    <w:rsid w:val="00AE4278"/>
    <w:rsid w:val="00AE497B"/>
    <w:rsid w:val="00AE4B8C"/>
    <w:rsid w:val="00AE4E45"/>
    <w:rsid w:val="00AE52B3"/>
    <w:rsid w:val="00AE6134"/>
    <w:rsid w:val="00AE74EF"/>
    <w:rsid w:val="00AF046B"/>
    <w:rsid w:val="00AF0885"/>
    <w:rsid w:val="00AF0AAD"/>
    <w:rsid w:val="00AF133D"/>
    <w:rsid w:val="00AF295A"/>
    <w:rsid w:val="00AF37D2"/>
    <w:rsid w:val="00AF3C42"/>
    <w:rsid w:val="00AF40FC"/>
    <w:rsid w:val="00AF52F5"/>
    <w:rsid w:val="00AF53EB"/>
    <w:rsid w:val="00AF6E54"/>
    <w:rsid w:val="00AF6F10"/>
    <w:rsid w:val="00AF7BFC"/>
    <w:rsid w:val="00AF7E24"/>
    <w:rsid w:val="00B0011D"/>
    <w:rsid w:val="00B0037E"/>
    <w:rsid w:val="00B00483"/>
    <w:rsid w:val="00B01928"/>
    <w:rsid w:val="00B03049"/>
    <w:rsid w:val="00B03583"/>
    <w:rsid w:val="00B037F7"/>
    <w:rsid w:val="00B04A6F"/>
    <w:rsid w:val="00B055E5"/>
    <w:rsid w:val="00B05DFB"/>
    <w:rsid w:val="00B065F3"/>
    <w:rsid w:val="00B06845"/>
    <w:rsid w:val="00B101C5"/>
    <w:rsid w:val="00B107A4"/>
    <w:rsid w:val="00B10852"/>
    <w:rsid w:val="00B10E2C"/>
    <w:rsid w:val="00B10FA8"/>
    <w:rsid w:val="00B11156"/>
    <w:rsid w:val="00B120C4"/>
    <w:rsid w:val="00B1288B"/>
    <w:rsid w:val="00B13C08"/>
    <w:rsid w:val="00B13D5C"/>
    <w:rsid w:val="00B142FA"/>
    <w:rsid w:val="00B143BD"/>
    <w:rsid w:val="00B1444D"/>
    <w:rsid w:val="00B146D4"/>
    <w:rsid w:val="00B14A63"/>
    <w:rsid w:val="00B14AAF"/>
    <w:rsid w:val="00B14B1C"/>
    <w:rsid w:val="00B14D3A"/>
    <w:rsid w:val="00B153B7"/>
    <w:rsid w:val="00B157BF"/>
    <w:rsid w:val="00B17710"/>
    <w:rsid w:val="00B20885"/>
    <w:rsid w:val="00B223C1"/>
    <w:rsid w:val="00B23132"/>
    <w:rsid w:val="00B23155"/>
    <w:rsid w:val="00B2399B"/>
    <w:rsid w:val="00B239B9"/>
    <w:rsid w:val="00B23B49"/>
    <w:rsid w:val="00B241E1"/>
    <w:rsid w:val="00B246B4"/>
    <w:rsid w:val="00B24E37"/>
    <w:rsid w:val="00B250A1"/>
    <w:rsid w:val="00B25512"/>
    <w:rsid w:val="00B25751"/>
    <w:rsid w:val="00B25F17"/>
    <w:rsid w:val="00B27556"/>
    <w:rsid w:val="00B30C8A"/>
    <w:rsid w:val="00B31A79"/>
    <w:rsid w:val="00B31C0E"/>
    <w:rsid w:val="00B32D63"/>
    <w:rsid w:val="00B32F7A"/>
    <w:rsid w:val="00B3400B"/>
    <w:rsid w:val="00B342C1"/>
    <w:rsid w:val="00B34FF7"/>
    <w:rsid w:val="00B35847"/>
    <w:rsid w:val="00B35A78"/>
    <w:rsid w:val="00B36D20"/>
    <w:rsid w:val="00B40953"/>
    <w:rsid w:val="00B410F7"/>
    <w:rsid w:val="00B41BD1"/>
    <w:rsid w:val="00B41E86"/>
    <w:rsid w:val="00B42384"/>
    <w:rsid w:val="00B42D9D"/>
    <w:rsid w:val="00B4354E"/>
    <w:rsid w:val="00B43FAE"/>
    <w:rsid w:val="00B445A4"/>
    <w:rsid w:val="00B44CD6"/>
    <w:rsid w:val="00B45461"/>
    <w:rsid w:val="00B4550C"/>
    <w:rsid w:val="00B455D2"/>
    <w:rsid w:val="00B47217"/>
    <w:rsid w:val="00B47BF9"/>
    <w:rsid w:val="00B47CAC"/>
    <w:rsid w:val="00B47EB0"/>
    <w:rsid w:val="00B507A0"/>
    <w:rsid w:val="00B50B33"/>
    <w:rsid w:val="00B5183F"/>
    <w:rsid w:val="00B51D43"/>
    <w:rsid w:val="00B5341A"/>
    <w:rsid w:val="00B53DEC"/>
    <w:rsid w:val="00B54D82"/>
    <w:rsid w:val="00B5507D"/>
    <w:rsid w:val="00B570B1"/>
    <w:rsid w:val="00B57705"/>
    <w:rsid w:val="00B605DF"/>
    <w:rsid w:val="00B60B50"/>
    <w:rsid w:val="00B60F82"/>
    <w:rsid w:val="00B6287D"/>
    <w:rsid w:val="00B638C4"/>
    <w:rsid w:val="00B63965"/>
    <w:rsid w:val="00B63FD9"/>
    <w:rsid w:val="00B64319"/>
    <w:rsid w:val="00B655B9"/>
    <w:rsid w:val="00B65C4A"/>
    <w:rsid w:val="00B66007"/>
    <w:rsid w:val="00B66067"/>
    <w:rsid w:val="00B66202"/>
    <w:rsid w:val="00B66301"/>
    <w:rsid w:val="00B66803"/>
    <w:rsid w:val="00B67B36"/>
    <w:rsid w:val="00B70A01"/>
    <w:rsid w:val="00B715DC"/>
    <w:rsid w:val="00B719B2"/>
    <w:rsid w:val="00B71DDA"/>
    <w:rsid w:val="00B72AAB"/>
    <w:rsid w:val="00B72AD7"/>
    <w:rsid w:val="00B733B5"/>
    <w:rsid w:val="00B7368D"/>
    <w:rsid w:val="00B73C5B"/>
    <w:rsid w:val="00B74231"/>
    <w:rsid w:val="00B743A2"/>
    <w:rsid w:val="00B7486E"/>
    <w:rsid w:val="00B74D78"/>
    <w:rsid w:val="00B75F7B"/>
    <w:rsid w:val="00B775A9"/>
    <w:rsid w:val="00B8004D"/>
    <w:rsid w:val="00B817BC"/>
    <w:rsid w:val="00B8184A"/>
    <w:rsid w:val="00B82C78"/>
    <w:rsid w:val="00B83ED3"/>
    <w:rsid w:val="00B84164"/>
    <w:rsid w:val="00B84166"/>
    <w:rsid w:val="00B84EDB"/>
    <w:rsid w:val="00B8666E"/>
    <w:rsid w:val="00B86BCD"/>
    <w:rsid w:val="00B903B9"/>
    <w:rsid w:val="00B90719"/>
    <w:rsid w:val="00B90D26"/>
    <w:rsid w:val="00B91CC3"/>
    <w:rsid w:val="00B91EBE"/>
    <w:rsid w:val="00B92242"/>
    <w:rsid w:val="00B92705"/>
    <w:rsid w:val="00B93129"/>
    <w:rsid w:val="00B93319"/>
    <w:rsid w:val="00B943F7"/>
    <w:rsid w:val="00B951F5"/>
    <w:rsid w:val="00B95DD2"/>
    <w:rsid w:val="00B97321"/>
    <w:rsid w:val="00B978AF"/>
    <w:rsid w:val="00B9793A"/>
    <w:rsid w:val="00BA0023"/>
    <w:rsid w:val="00BA075A"/>
    <w:rsid w:val="00BA137F"/>
    <w:rsid w:val="00BA1852"/>
    <w:rsid w:val="00BA20F3"/>
    <w:rsid w:val="00BA3982"/>
    <w:rsid w:val="00BA3AA1"/>
    <w:rsid w:val="00BA3DE1"/>
    <w:rsid w:val="00BA4513"/>
    <w:rsid w:val="00BA4D3C"/>
    <w:rsid w:val="00BA4E92"/>
    <w:rsid w:val="00BA50F3"/>
    <w:rsid w:val="00BA5250"/>
    <w:rsid w:val="00BA54A7"/>
    <w:rsid w:val="00BA5AE5"/>
    <w:rsid w:val="00BA5F19"/>
    <w:rsid w:val="00BA64D6"/>
    <w:rsid w:val="00BA69B2"/>
    <w:rsid w:val="00BA7691"/>
    <w:rsid w:val="00BA7B1F"/>
    <w:rsid w:val="00BB02BF"/>
    <w:rsid w:val="00BB26F0"/>
    <w:rsid w:val="00BB2851"/>
    <w:rsid w:val="00BB2D36"/>
    <w:rsid w:val="00BB2F51"/>
    <w:rsid w:val="00BB3383"/>
    <w:rsid w:val="00BB3568"/>
    <w:rsid w:val="00BB3946"/>
    <w:rsid w:val="00BB3E4F"/>
    <w:rsid w:val="00BB523B"/>
    <w:rsid w:val="00BB53F7"/>
    <w:rsid w:val="00BB592B"/>
    <w:rsid w:val="00BB5A08"/>
    <w:rsid w:val="00BB5DFB"/>
    <w:rsid w:val="00BB7FA9"/>
    <w:rsid w:val="00BC0E67"/>
    <w:rsid w:val="00BC1421"/>
    <w:rsid w:val="00BC2632"/>
    <w:rsid w:val="00BC355E"/>
    <w:rsid w:val="00BC36E1"/>
    <w:rsid w:val="00BC37AF"/>
    <w:rsid w:val="00BC3E85"/>
    <w:rsid w:val="00BC5427"/>
    <w:rsid w:val="00BC6AFE"/>
    <w:rsid w:val="00BC6FA9"/>
    <w:rsid w:val="00BC6FFB"/>
    <w:rsid w:val="00BC7660"/>
    <w:rsid w:val="00BC78E3"/>
    <w:rsid w:val="00BC7CA3"/>
    <w:rsid w:val="00BD138F"/>
    <w:rsid w:val="00BD33A8"/>
    <w:rsid w:val="00BD39DF"/>
    <w:rsid w:val="00BD4172"/>
    <w:rsid w:val="00BD4D61"/>
    <w:rsid w:val="00BD4EC2"/>
    <w:rsid w:val="00BD54A4"/>
    <w:rsid w:val="00BD5906"/>
    <w:rsid w:val="00BD5F66"/>
    <w:rsid w:val="00BD6243"/>
    <w:rsid w:val="00BD69E7"/>
    <w:rsid w:val="00BD6B02"/>
    <w:rsid w:val="00BE0BE9"/>
    <w:rsid w:val="00BE1CA3"/>
    <w:rsid w:val="00BE25ED"/>
    <w:rsid w:val="00BE35D7"/>
    <w:rsid w:val="00BE3EDA"/>
    <w:rsid w:val="00BE42DF"/>
    <w:rsid w:val="00BE51B4"/>
    <w:rsid w:val="00BE51F1"/>
    <w:rsid w:val="00BE53FE"/>
    <w:rsid w:val="00BE5524"/>
    <w:rsid w:val="00BE554D"/>
    <w:rsid w:val="00BE55AF"/>
    <w:rsid w:val="00BE5618"/>
    <w:rsid w:val="00BE5694"/>
    <w:rsid w:val="00BE56F3"/>
    <w:rsid w:val="00BE6245"/>
    <w:rsid w:val="00BE6CE6"/>
    <w:rsid w:val="00BE6EA9"/>
    <w:rsid w:val="00BE725B"/>
    <w:rsid w:val="00BF02AA"/>
    <w:rsid w:val="00BF12A4"/>
    <w:rsid w:val="00BF2312"/>
    <w:rsid w:val="00BF25D3"/>
    <w:rsid w:val="00BF2A43"/>
    <w:rsid w:val="00BF2C8C"/>
    <w:rsid w:val="00BF4062"/>
    <w:rsid w:val="00BF4168"/>
    <w:rsid w:val="00BF47A9"/>
    <w:rsid w:val="00BF4F04"/>
    <w:rsid w:val="00BF5055"/>
    <w:rsid w:val="00BF5369"/>
    <w:rsid w:val="00BF5B26"/>
    <w:rsid w:val="00BF638C"/>
    <w:rsid w:val="00BF69FD"/>
    <w:rsid w:val="00BF6D12"/>
    <w:rsid w:val="00BF71DF"/>
    <w:rsid w:val="00C00703"/>
    <w:rsid w:val="00C01089"/>
    <w:rsid w:val="00C01DF9"/>
    <w:rsid w:val="00C021F8"/>
    <w:rsid w:val="00C02333"/>
    <w:rsid w:val="00C033CF"/>
    <w:rsid w:val="00C03B20"/>
    <w:rsid w:val="00C03B7A"/>
    <w:rsid w:val="00C03BA9"/>
    <w:rsid w:val="00C03DC6"/>
    <w:rsid w:val="00C062B7"/>
    <w:rsid w:val="00C064F2"/>
    <w:rsid w:val="00C0677E"/>
    <w:rsid w:val="00C0678E"/>
    <w:rsid w:val="00C068D6"/>
    <w:rsid w:val="00C0714B"/>
    <w:rsid w:val="00C073CB"/>
    <w:rsid w:val="00C0788E"/>
    <w:rsid w:val="00C106A4"/>
    <w:rsid w:val="00C10815"/>
    <w:rsid w:val="00C10B5E"/>
    <w:rsid w:val="00C116FB"/>
    <w:rsid w:val="00C120BC"/>
    <w:rsid w:val="00C123BF"/>
    <w:rsid w:val="00C126C0"/>
    <w:rsid w:val="00C13C1A"/>
    <w:rsid w:val="00C1481B"/>
    <w:rsid w:val="00C154A8"/>
    <w:rsid w:val="00C15BE5"/>
    <w:rsid w:val="00C15C80"/>
    <w:rsid w:val="00C15F37"/>
    <w:rsid w:val="00C161E7"/>
    <w:rsid w:val="00C16B7B"/>
    <w:rsid w:val="00C16C95"/>
    <w:rsid w:val="00C16C9E"/>
    <w:rsid w:val="00C16E00"/>
    <w:rsid w:val="00C171B9"/>
    <w:rsid w:val="00C1731A"/>
    <w:rsid w:val="00C175F4"/>
    <w:rsid w:val="00C20D28"/>
    <w:rsid w:val="00C21429"/>
    <w:rsid w:val="00C226BF"/>
    <w:rsid w:val="00C22C7C"/>
    <w:rsid w:val="00C241C5"/>
    <w:rsid w:val="00C244D1"/>
    <w:rsid w:val="00C254C7"/>
    <w:rsid w:val="00C255F8"/>
    <w:rsid w:val="00C25CC1"/>
    <w:rsid w:val="00C27030"/>
    <w:rsid w:val="00C27C83"/>
    <w:rsid w:val="00C300AD"/>
    <w:rsid w:val="00C300AF"/>
    <w:rsid w:val="00C318CE"/>
    <w:rsid w:val="00C32B15"/>
    <w:rsid w:val="00C32CC6"/>
    <w:rsid w:val="00C33986"/>
    <w:rsid w:val="00C34707"/>
    <w:rsid w:val="00C35683"/>
    <w:rsid w:val="00C371B0"/>
    <w:rsid w:val="00C37459"/>
    <w:rsid w:val="00C375DB"/>
    <w:rsid w:val="00C37ADC"/>
    <w:rsid w:val="00C37F8B"/>
    <w:rsid w:val="00C4032D"/>
    <w:rsid w:val="00C411BF"/>
    <w:rsid w:val="00C41EEC"/>
    <w:rsid w:val="00C41F3A"/>
    <w:rsid w:val="00C428D5"/>
    <w:rsid w:val="00C42A5D"/>
    <w:rsid w:val="00C4343A"/>
    <w:rsid w:val="00C43BF6"/>
    <w:rsid w:val="00C44067"/>
    <w:rsid w:val="00C4443C"/>
    <w:rsid w:val="00C44E10"/>
    <w:rsid w:val="00C450C0"/>
    <w:rsid w:val="00C45971"/>
    <w:rsid w:val="00C45CEF"/>
    <w:rsid w:val="00C45E24"/>
    <w:rsid w:val="00C45F10"/>
    <w:rsid w:val="00C4609A"/>
    <w:rsid w:val="00C46156"/>
    <w:rsid w:val="00C464BE"/>
    <w:rsid w:val="00C47DE6"/>
    <w:rsid w:val="00C50823"/>
    <w:rsid w:val="00C509B3"/>
    <w:rsid w:val="00C517E4"/>
    <w:rsid w:val="00C51912"/>
    <w:rsid w:val="00C51B9C"/>
    <w:rsid w:val="00C51D96"/>
    <w:rsid w:val="00C525E2"/>
    <w:rsid w:val="00C52A32"/>
    <w:rsid w:val="00C5310D"/>
    <w:rsid w:val="00C53318"/>
    <w:rsid w:val="00C540FA"/>
    <w:rsid w:val="00C552EC"/>
    <w:rsid w:val="00C577F0"/>
    <w:rsid w:val="00C57D20"/>
    <w:rsid w:val="00C57FDF"/>
    <w:rsid w:val="00C605F7"/>
    <w:rsid w:val="00C60C67"/>
    <w:rsid w:val="00C6100F"/>
    <w:rsid w:val="00C6113C"/>
    <w:rsid w:val="00C6124E"/>
    <w:rsid w:val="00C6152B"/>
    <w:rsid w:val="00C6170C"/>
    <w:rsid w:val="00C61885"/>
    <w:rsid w:val="00C61E3E"/>
    <w:rsid w:val="00C647C6"/>
    <w:rsid w:val="00C64837"/>
    <w:rsid w:val="00C650FD"/>
    <w:rsid w:val="00C65445"/>
    <w:rsid w:val="00C654AB"/>
    <w:rsid w:val="00C65833"/>
    <w:rsid w:val="00C65BB6"/>
    <w:rsid w:val="00C6676A"/>
    <w:rsid w:val="00C67DD0"/>
    <w:rsid w:val="00C72B3A"/>
    <w:rsid w:val="00C7314E"/>
    <w:rsid w:val="00C7346C"/>
    <w:rsid w:val="00C73A9C"/>
    <w:rsid w:val="00C74733"/>
    <w:rsid w:val="00C7743A"/>
    <w:rsid w:val="00C801B3"/>
    <w:rsid w:val="00C8097A"/>
    <w:rsid w:val="00C80C26"/>
    <w:rsid w:val="00C80C6D"/>
    <w:rsid w:val="00C80F75"/>
    <w:rsid w:val="00C82D23"/>
    <w:rsid w:val="00C83FE5"/>
    <w:rsid w:val="00C84156"/>
    <w:rsid w:val="00C8476A"/>
    <w:rsid w:val="00C8594B"/>
    <w:rsid w:val="00C85F2C"/>
    <w:rsid w:val="00C86E4D"/>
    <w:rsid w:val="00C86EEE"/>
    <w:rsid w:val="00C86EF1"/>
    <w:rsid w:val="00C87EA0"/>
    <w:rsid w:val="00C909E5"/>
    <w:rsid w:val="00C91AB0"/>
    <w:rsid w:val="00C91C20"/>
    <w:rsid w:val="00C91D9E"/>
    <w:rsid w:val="00C91FAF"/>
    <w:rsid w:val="00C92111"/>
    <w:rsid w:val="00C93E58"/>
    <w:rsid w:val="00C94541"/>
    <w:rsid w:val="00C946BF"/>
    <w:rsid w:val="00C94D53"/>
    <w:rsid w:val="00C94DAE"/>
    <w:rsid w:val="00C94EC7"/>
    <w:rsid w:val="00C95276"/>
    <w:rsid w:val="00C9549B"/>
    <w:rsid w:val="00C9560D"/>
    <w:rsid w:val="00C9586A"/>
    <w:rsid w:val="00C95C21"/>
    <w:rsid w:val="00C96B5E"/>
    <w:rsid w:val="00CA00FD"/>
    <w:rsid w:val="00CA0748"/>
    <w:rsid w:val="00CA19C5"/>
    <w:rsid w:val="00CA25A2"/>
    <w:rsid w:val="00CA35F4"/>
    <w:rsid w:val="00CA3936"/>
    <w:rsid w:val="00CA3CEC"/>
    <w:rsid w:val="00CA4BA9"/>
    <w:rsid w:val="00CA4F78"/>
    <w:rsid w:val="00CA4FF2"/>
    <w:rsid w:val="00CA51FE"/>
    <w:rsid w:val="00CA58C8"/>
    <w:rsid w:val="00CA5DDB"/>
    <w:rsid w:val="00CA5F2C"/>
    <w:rsid w:val="00CA63C4"/>
    <w:rsid w:val="00CA702D"/>
    <w:rsid w:val="00CA7A01"/>
    <w:rsid w:val="00CB08E5"/>
    <w:rsid w:val="00CB0ACA"/>
    <w:rsid w:val="00CB153C"/>
    <w:rsid w:val="00CB1945"/>
    <w:rsid w:val="00CB2BFE"/>
    <w:rsid w:val="00CB3639"/>
    <w:rsid w:val="00CB3B2B"/>
    <w:rsid w:val="00CB3E78"/>
    <w:rsid w:val="00CB4EE9"/>
    <w:rsid w:val="00CB7021"/>
    <w:rsid w:val="00CB79AF"/>
    <w:rsid w:val="00CC06A5"/>
    <w:rsid w:val="00CC2136"/>
    <w:rsid w:val="00CC26E2"/>
    <w:rsid w:val="00CC2E05"/>
    <w:rsid w:val="00CC434A"/>
    <w:rsid w:val="00CC4763"/>
    <w:rsid w:val="00CC4EF6"/>
    <w:rsid w:val="00CC5359"/>
    <w:rsid w:val="00CC57CF"/>
    <w:rsid w:val="00CC61D1"/>
    <w:rsid w:val="00CC6338"/>
    <w:rsid w:val="00CC67ED"/>
    <w:rsid w:val="00CC763C"/>
    <w:rsid w:val="00CC7D19"/>
    <w:rsid w:val="00CD0E9E"/>
    <w:rsid w:val="00CD0EDC"/>
    <w:rsid w:val="00CD104A"/>
    <w:rsid w:val="00CD14AE"/>
    <w:rsid w:val="00CD170A"/>
    <w:rsid w:val="00CD1D80"/>
    <w:rsid w:val="00CD1DE1"/>
    <w:rsid w:val="00CD2011"/>
    <w:rsid w:val="00CD2E76"/>
    <w:rsid w:val="00CD592D"/>
    <w:rsid w:val="00CD5C44"/>
    <w:rsid w:val="00CD5DAF"/>
    <w:rsid w:val="00CD6479"/>
    <w:rsid w:val="00CD694D"/>
    <w:rsid w:val="00CD6E0D"/>
    <w:rsid w:val="00CD77B5"/>
    <w:rsid w:val="00CD7EB2"/>
    <w:rsid w:val="00CE037D"/>
    <w:rsid w:val="00CE07D8"/>
    <w:rsid w:val="00CE16C0"/>
    <w:rsid w:val="00CE17D4"/>
    <w:rsid w:val="00CE1D83"/>
    <w:rsid w:val="00CE272B"/>
    <w:rsid w:val="00CE2AF2"/>
    <w:rsid w:val="00CE2DF4"/>
    <w:rsid w:val="00CE40E6"/>
    <w:rsid w:val="00CE542B"/>
    <w:rsid w:val="00CE617A"/>
    <w:rsid w:val="00CE6C18"/>
    <w:rsid w:val="00CE7B14"/>
    <w:rsid w:val="00CE7FA7"/>
    <w:rsid w:val="00CF0922"/>
    <w:rsid w:val="00CF149A"/>
    <w:rsid w:val="00CF162C"/>
    <w:rsid w:val="00CF1BBE"/>
    <w:rsid w:val="00CF203E"/>
    <w:rsid w:val="00CF2F29"/>
    <w:rsid w:val="00CF323E"/>
    <w:rsid w:val="00CF332E"/>
    <w:rsid w:val="00CF358D"/>
    <w:rsid w:val="00CF3602"/>
    <w:rsid w:val="00CF58DD"/>
    <w:rsid w:val="00CF5916"/>
    <w:rsid w:val="00CF62C9"/>
    <w:rsid w:val="00CF65E7"/>
    <w:rsid w:val="00CF7BD5"/>
    <w:rsid w:val="00D00048"/>
    <w:rsid w:val="00D00515"/>
    <w:rsid w:val="00D006F1"/>
    <w:rsid w:val="00D01228"/>
    <w:rsid w:val="00D012DF"/>
    <w:rsid w:val="00D02495"/>
    <w:rsid w:val="00D0287D"/>
    <w:rsid w:val="00D03DF2"/>
    <w:rsid w:val="00D03FF1"/>
    <w:rsid w:val="00D04128"/>
    <w:rsid w:val="00D042B4"/>
    <w:rsid w:val="00D04352"/>
    <w:rsid w:val="00D04C47"/>
    <w:rsid w:val="00D05F44"/>
    <w:rsid w:val="00D06B3E"/>
    <w:rsid w:val="00D0766E"/>
    <w:rsid w:val="00D079FA"/>
    <w:rsid w:val="00D107E8"/>
    <w:rsid w:val="00D10B66"/>
    <w:rsid w:val="00D10C0A"/>
    <w:rsid w:val="00D120B5"/>
    <w:rsid w:val="00D12978"/>
    <w:rsid w:val="00D12D0E"/>
    <w:rsid w:val="00D13813"/>
    <w:rsid w:val="00D1383B"/>
    <w:rsid w:val="00D13D60"/>
    <w:rsid w:val="00D14B71"/>
    <w:rsid w:val="00D15B31"/>
    <w:rsid w:val="00D1623B"/>
    <w:rsid w:val="00D16D08"/>
    <w:rsid w:val="00D175E5"/>
    <w:rsid w:val="00D17673"/>
    <w:rsid w:val="00D20141"/>
    <w:rsid w:val="00D2063F"/>
    <w:rsid w:val="00D2088B"/>
    <w:rsid w:val="00D20B07"/>
    <w:rsid w:val="00D212EE"/>
    <w:rsid w:val="00D22556"/>
    <w:rsid w:val="00D22853"/>
    <w:rsid w:val="00D23E1B"/>
    <w:rsid w:val="00D24B2F"/>
    <w:rsid w:val="00D25EBD"/>
    <w:rsid w:val="00D27011"/>
    <w:rsid w:val="00D30654"/>
    <w:rsid w:val="00D30763"/>
    <w:rsid w:val="00D31233"/>
    <w:rsid w:val="00D3166A"/>
    <w:rsid w:val="00D317FE"/>
    <w:rsid w:val="00D31825"/>
    <w:rsid w:val="00D327F2"/>
    <w:rsid w:val="00D33A86"/>
    <w:rsid w:val="00D36317"/>
    <w:rsid w:val="00D36DF3"/>
    <w:rsid w:val="00D36F3B"/>
    <w:rsid w:val="00D37526"/>
    <w:rsid w:val="00D3781B"/>
    <w:rsid w:val="00D40DFD"/>
    <w:rsid w:val="00D41BF0"/>
    <w:rsid w:val="00D41CB6"/>
    <w:rsid w:val="00D422E0"/>
    <w:rsid w:val="00D428DC"/>
    <w:rsid w:val="00D42B2F"/>
    <w:rsid w:val="00D45362"/>
    <w:rsid w:val="00D45E05"/>
    <w:rsid w:val="00D46954"/>
    <w:rsid w:val="00D4785E"/>
    <w:rsid w:val="00D47D28"/>
    <w:rsid w:val="00D47FAC"/>
    <w:rsid w:val="00D5066F"/>
    <w:rsid w:val="00D50B11"/>
    <w:rsid w:val="00D50E66"/>
    <w:rsid w:val="00D5224D"/>
    <w:rsid w:val="00D52270"/>
    <w:rsid w:val="00D537CC"/>
    <w:rsid w:val="00D53828"/>
    <w:rsid w:val="00D538FA"/>
    <w:rsid w:val="00D53BF1"/>
    <w:rsid w:val="00D54FEB"/>
    <w:rsid w:val="00D552F6"/>
    <w:rsid w:val="00D556D0"/>
    <w:rsid w:val="00D56001"/>
    <w:rsid w:val="00D56F98"/>
    <w:rsid w:val="00D578AF"/>
    <w:rsid w:val="00D57E2E"/>
    <w:rsid w:val="00D609E1"/>
    <w:rsid w:val="00D6197D"/>
    <w:rsid w:val="00D62AA6"/>
    <w:rsid w:val="00D64010"/>
    <w:rsid w:val="00D64ECA"/>
    <w:rsid w:val="00D65121"/>
    <w:rsid w:val="00D656D3"/>
    <w:rsid w:val="00D65D3D"/>
    <w:rsid w:val="00D667B1"/>
    <w:rsid w:val="00D67015"/>
    <w:rsid w:val="00D67261"/>
    <w:rsid w:val="00D679E6"/>
    <w:rsid w:val="00D67C58"/>
    <w:rsid w:val="00D70C1F"/>
    <w:rsid w:val="00D716D2"/>
    <w:rsid w:val="00D723F7"/>
    <w:rsid w:val="00D7275E"/>
    <w:rsid w:val="00D7405A"/>
    <w:rsid w:val="00D7450C"/>
    <w:rsid w:val="00D74715"/>
    <w:rsid w:val="00D7568A"/>
    <w:rsid w:val="00D75789"/>
    <w:rsid w:val="00D770EC"/>
    <w:rsid w:val="00D77908"/>
    <w:rsid w:val="00D77E65"/>
    <w:rsid w:val="00D77EC1"/>
    <w:rsid w:val="00D80D49"/>
    <w:rsid w:val="00D82182"/>
    <w:rsid w:val="00D845B6"/>
    <w:rsid w:val="00D850EE"/>
    <w:rsid w:val="00D8595B"/>
    <w:rsid w:val="00D86302"/>
    <w:rsid w:val="00D86687"/>
    <w:rsid w:val="00D86FA9"/>
    <w:rsid w:val="00D8716A"/>
    <w:rsid w:val="00D877B5"/>
    <w:rsid w:val="00D87D24"/>
    <w:rsid w:val="00D904DB"/>
    <w:rsid w:val="00D90A75"/>
    <w:rsid w:val="00D91228"/>
    <w:rsid w:val="00D92063"/>
    <w:rsid w:val="00D925B6"/>
    <w:rsid w:val="00D92CD0"/>
    <w:rsid w:val="00D93FB1"/>
    <w:rsid w:val="00D9431F"/>
    <w:rsid w:val="00D9582E"/>
    <w:rsid w:val="00D96683"/>
    <w:rsid w:val="00D96F69"/>
    <w:rsid w:val="00D97531"/>
    <w:rsid w:val="00D97665"/>
    <w:rsid w:val="00D97A4D"/>
    <w:rsid w:val="00DA03E8"/>
    <w:rsid w:val="00DA08A1"/>
    <w:rsid w:val="00DA0AB8"/>
    <w:rsid w:val="00DA0B34"/>
    <w:rsid w:val="00DA17DA"/>
    <w:rsid w:val="00DA1882"/>
    <w:rsid w:val="00DA2963"/>
    <w:rsid w:val="00DA34AF"/>
    <w:rsid w:val="00DA407A"/>
    <w:rsid w:val="00DA40BA"/>
    <w:rsid w:val="00DA43F4"/>
    <w:rsid w:val="00DA447B"/>
    <w:rsid w:val="00DA47F5"/>
    <w:rsid w:val="00DA5165"/>
    <w:rsid w:val="00DA5713"/>
    <w:rsid w:val="00DA5DB1"/>
    <w:rsid w:val="00DA738F"/>
    <w:rsid w:val="00DA77CD"/>
    <w:rsid w:val="00DB0098"/>
    <w:rsid w:val="00DB093D"/>
    <w:rsid w:val="00DB1DC9"/>
    <w:rsid w:val="00DB24A6"/>
    <w:rsid w:val="00DB49E3"/>
    <w:rsid w:val="00DB4B6E"/>
    <w:rsid w:val="00DB708D"/>
    <w:rsid w:val="00DB743F"/>
    <w:rsid w:val="00DB7ABA"/>
    <w:rsid w:val="00DB7BDF"/>
    <w:rsid w:val="00DB7DE1"/>
    <w:rsid w:val="00DC0133"/>
    <w:rsid w:val="00DC10A8"/>
    <w:rsid w:val="00DC161F"/>
    <w:rsid w:val="00DC1935"/>
    <w:rsid w:val="00DC2693"/>
    <w:rsid w:val="00DC29AE"/>
    <w:rsid w:val="00DC3812"/>
    <w:rsid w:val="00DC3C38"/>
    <w:rsid w:val="00DC4F4C"/>
    <w:rsid w:val="00DC56DD"/>
    <w:rsid w:val="00DC578C"/>
    <w:rsid w:val="00DC5F03"/>
    <w:rsid w:val="00DC5F7B"/>
    <w:rsid w:val="00DC6145"/>
    <w:rsid w:val="00DC68D7"/>
    <w:rsid w:val="00DC6FCB"/>
    <w:rsid w:val="00DC7F85"/>
    <w:rsid w:val="00DD01E8"/>
    <w:rsid w:val="00DD0C64"/>
    <w:rsid w:val="00DD13D1"/>
    <w:rsid w:val="00DD208A"/>
    <w:rsid w:val="00DD2143"/>
    <w:rsid w:val="00DD23EA"/>
    <w:rsid w:val="00DD3169"/>
    <w:rsid w:val="00DD319C"/>
    <w:rsid w:val="00DD32A6"/>
    <w:rsid w:val="00DD3363"/>
    <w:rsid w:val="00DD3B39"/>
    <w:rsid w:val="00DD58B7"/>
    <w:rsid w:val="00DD6A81"/>
    <w:rsid w:val="00DD6C23"/>
    <w:rsid w:val="00DD705C"/>
    <w:rsid w:val="00DD70A0"/>
    <w:rsid w:val="00DD736D"/>
    <w:rsid w:val="00DE1096"/>
    <w:rsid w:val="00DE2A9B"/>
    <w:rsid w:val="00DE2CE4"/>
    <w:rsid w:val="00DE304B"/>
    <w:rsid w:val="00DE36F6"/>
    <w:rsid w:val="00DE4255"/>
    <w:rsid w:val="00DE4342"/>
    <w:rsid w:val="00DE54B4"/>
    <w:rsid w:val="00DE589F"/>
    <w:rsid w:val="00DE5D0B"/>
    <w:rsid w:val="00DE6560"/>
    <w:rsid w:val="00DE737A"/>
    <w:rsid w:val="00DE7896"/>
    <w:rsid w:val="00DF0174"/>
    <w:rsid w:val="00DF07F9"/>
    <w:rsid w:val="00DF0A5C"/>
    <w:rsid w:val="00DF0AD5"/>
    <w:rsid w:val="00DF2459"/>
    <w:rsid w:val="00DF263D"/>
    <w:rsid w:val="00DF3B95"/>
    <w:rsid w:val="00DF4E3A"/>
    <w:rsid w:val="00DF5CA2"/>
    <w:rsid w:val="00DF5D49"/>
    <w:rsid w:val="00DF676C"/>
    <w:rsid w:val="00DF6EC3"/>
    <w:rsid w:val="00DF7842"/>
    <w:rsid w:val="00DF79EA"/>
    <w:rsid w:val="00DF91BD"/>
    <w:rsid w:val="00E00C74"/>
    <w:rsid w:val="00E0128D"/>
    <w:rsid w:val="00E01CED"/>
    <w:rsid w:val="00E01E0C"/>
    <w:rsid w:val="00E0316E"/>
    <w:rsid w:val="00E0328B"/>
    <w:rsid w:val="00E03BA9"/>
    <w:rsid w:val="00E03F2C"/>
    <w:rsid w:val="00E040C3"/>
    <w:rsid w:val="00E0484A"/>
    <w:rsid w:val="00E04E66"/>
    <w:rsid w:val="00E04E82"/>
    <w:rsid w:val="00E05211"/>
    <w:rsid w:val="00E07EDD"/>
    <w:rsid w:val="00E07EFD"/>
    <w:rsid w:val="00E1158A"/>
    <w:rsid w:val="00E129B4"/>
    <w:rsid w:val="00E1377A"/>
    <w:rsid w:val="00E148EC"/>
    <w:rsid w:val="00E152D5"/>
    <w:rsid w:val="00E153A9"/>
    <w:rsid w:val="00E158E6"/>
    <w:rsid w:val="00E16AAD"/>
    <w:rsid w:val="00E17632"/>
    <w:rsid w:val="00E203DD"/>
    <w:rsid w:val="00E20A0B"/>
    <w:rsid w:val="00E21800"/>
    <w:rsid w:val="00E24BB1"/>
    <w:rsid w:val="00E24C9E"/>
    <w:rsid w:val="00E26FDA"/>
    <w:rsid w:val="00E27BA8"/>
    <w:rsid w:val="00E300F1"/>
    <w:rsid w:val="00E32A59"/>
    <w:rsid w:val="00E33076"/>
    <w:rsid w:val="00E33760"/>
    <w:rsid w:val="00E344A1"/>
    <w:rsid w:val="00E36844"/>
    <w:rsid w:val="00E36E90"/>
    <w:rsid w:val="00E36ECE"/>
    <w:rsid w:val="00E37454"/>
    <w:rsid w:val="00E37FAC"/>
    <w:rsid w:val="00E401A1"/>
    <w:rsid w:val="00E40299"/>
    <w:rsid w:val="00E40351"/>
    <w:rsid w:val="00E40A5A"/>
    <w:rsid w:val="00E41A9B"/>
    <w:rsid w:val="00E4255F"/>
    <w:rsid w:val="00E42A15"/>
    <w:rsid w:val="00E444A3"/>
    <w:rsid w:val="00E44847"/>
    <w:rsid w:val="00E44E4C"/>
    <w:rsid w:val="00E45131"/>
    <w:rsid w:val="00E45542"/>
    <w:rsid w:val="00E45851"/>
    <w:rsid w:val="00E466FC"/>
    <w:rsid w:val="00E47FD1"/>
    <w:rsid w:val="00E50523"/>
    <w:rsid w:val="00E50659"/>
    <w:rsid w:val="00E509C4"/>
    <w:rsid w:val="00E51168"/>
    <w:rsid w:val="00E51440"/>
    <w:rsid w:val="00E51462"/>
    <w:rsid w:val="00E522D4"/>
    <w:rsid w:val="00E5352C"/>
    <w:rsid w:val="00E54AFD"/>
    <w:rsid w:val="00E54D9D"/>
    <w:rsid w:val="00E550C7"/>
    <w:rsid w:val="00E55243"/>
    <w:rsid w:val="00E55614"/>
    <w:rsid w:val="00E557DE"/>
    <w:rsid w:val="00E5594D"/>
    <w:rsid w:val="00E56ABF"/>
    <w:rsid w:val="00E57073"/>
    <w:rsid w:val="00E5737B"/>
    <w:rsid w:val="00E57CC3"/>
    <w:rsid w:val="00E57E78"/>
    <w:rsid w:val="00E60209"/>
    <w:rsid w:val="00E6038E"/>
    <w:rsid w:val="00E611D2"/>
    <w:rsid w:val="00E6196F"/>
    <w:rsid w:val="00E624E7"/>
    <w:rsid w:val="00E62514"/>
    <w:rsid w:val="00E6294C"/>
    <w:rsid w:val="00E636C2"/>
    <w:rsid w:val="00E636CA"/>
    <w:rsid w:val="00E63F40"/>
    <w:rsid w:val="00E64004"/>
    <w:rsid w:val="00E64BA5"/>
    <w:rsid w:val="00E650B8"/>
    <w:rsid w:val="00E65137"/>
    <w:rsid w:val="00E6587A"/>
    <w:rsid w:val="00E65914"/>
    <w:rsid w:val="00E65D6B"/>
    <w:rsid w:val="00E67A05"/>
    <w:rsid w:val="00E711E7"/>
    <w:rsid w:val="00E716B2"/>
    <w:rsid w:val="00E71C0A"/>
    <w:rsid w:val="00E72963"/>
    <w:rsid w:val="00E7371C"/>
    <w:rsid w:val="00E73A7B"/>
    <w:rsid w:val="00E73BA1"/>
    <w:rsid w:val="00E74F74"/>
    <w:rsid w:val="00E75594"/>
    <w:rsid w:val="00E75C84"/>
    <w:rsid w:val="00E76DB1"/>
    <w:rsid w:val="00E76F85"/>
    <w:rsid w:val="00E7778E"/>
    <w:rsid w:val="00E77AC8"/>
    <w:rsid w:val="00E80B68"/>
    <w:rsid w:val="00E8112D"/>
    <w:rsid w:val="00E853F4"/>
    <w:rsid w:val="00E857C1"/>
    <w:rsid w:val="00E86CBC"/>
    <w:rsid w:val="00E86E66"/>
    <w:rsid w:val="00E870D4"/>
    <w:rsid w:val="00E872FD"/>
    <w:rsid w:val="00E87553"/>
    <w:rsid w:val="00E87BDC"/>
    <w:rsid w:val="00E90D09"/>
    <w:rsid w:val="00E926DF"/>
    <w:rsid w:val="00E94331"/>
    <w:rsid w:val="00E94B72"/>
    <w:rsid w:val="00E95406"/>
    <w:rsid w:val="00E96C4C"/>
    <w:rsid w:val="00EA0470"/>
    <w:rsid w:val="00EA04A7"/>
    <w:rsid w:val="00EA122C"/>
    <w:rsid w:val="00EA1E8E"/>
    <w:rsid w:val="00EA1EFF"/>
    <w:rsid w:val="00EA2A90"/>
    <w:rsid w:val="00EA2C43"/>
    <w:rsid w:val="00EA3B6F"/>
    <w:rsid w:val="00EA4140"/>
    <w:rsid w:val="00EA45FB"/>
    <w:rsid w:val="00EA4A15"/>
    <w:rsid w:val="00EA532E"/>
    <w:rsid w:val="00EA5670"/>
    <w:rsid w:val="00EA60D3"/>
    <w:rsid w:val="00EA69C2"/>
    <w:rsid w:val="00EA6F46"/>
    <w:rsid w:val="00EA6FE8"/>
    <w:rsid w:val="00EA75A1"/>
    <w:rsid w:val="00EA7E75"/>
    <w:rsid w:val="00EA7E84"/>
    <w:rsid w:val="00EB002C"/>
    <w:rsid w:val="00EB0F76"/>
    <w:rsid w:val="00EB2CFB"/>
    <w:rsid w:val="00EB2D00"/>
    <w:rsid w:val="00EB3F27"/>
    <w:rsid w:val="00EB46E4"/>
    <w:rsid w:val="00EB631F"/>
    <w:rsid w:val="00EB6860"/>
    <w:rsid w:val="00EB7CD2"/>
    <w:rsid w:val="00EC064C"/>
    <w:rsid w:val="00EC07EB"/>
    <w:rsid w:val="00EC1214"/>
    <w:rsid w:val="00EC14D6"/>
    <w:rsid w:val="00EC14FC"/>
    <w:rsid w:val="00EC3868"/>
    <w:rsid w:val="00EC3FC8"/>
    <w:rsid w:val="00EC3FD2"/>
    <w:rsid w:val="00EC4201"/>
    <w:rsid w:val="00EC42B4"/>
    <w:rsid w:val="00EC5A7C"/>
    <w:rsid w:val="00EC6369"/>
    <w:rsid w:val="00EC645D"/>
    <w:rsid w:val="00EC6B6B"/>
    <w:rsid w:val="00EC79A6"/>
    <w:rsid w:val="00EC7A64"/>
    <w:rsid w:val="00EC7A69"/>
    <w:rsid w:val="00ED032C"/>
    <w:rsid w:val="00ED04D6"/>
    <w:rsid w:val="00ED06AB"/>
    <w:rsid w:val="00ED1062"/>
    <w:rsid w:val="00ED12AB"/>
    <w:rsid w:val="00ED12B3"/>
    <w:rsid w:val="00ED185F"/>
    <w:rsid w:val="00ED1C82"/>
    <w:rsid w:val="00ED222D"/>
    <w:rsid w:val="00ED288D"/>
    <w:rsid w:val="00ED2E63"/>
    <w:rsid w:val="00ED3732"/>
    <w:rsid w:val="00ED3FBD"/>
    <w:rsid w:val="00ED4406"/>
    <w:rsid w:val="00ED4934"/>
    <w:rsid w:val="00ED4F58"/>
    <w:rsid w:val="00ED5862"/>
    <w:rsid w:val="00ED6E92"/>
    <w:rsid w:val="00ED750A"/>
    <w:rsid w:val="00EE2282"/>
    <w:rsid w:val="00EE25BB"/>
    <w:rsid w:val="00EE2E51"/>
    <w:rsid w:val="00EE3E76"/>
    <w:rsid w:val="00EE45CE"/>
    <w:rsid w:val="00EF1243"/>
    <w:rsid w:val="00EF2B90"/>
    <w:rsid w:val="00EF2BAD"/>
    <w:rsid w:val="00EF345D"/>
    <w:rsid w:val="00EF38F8"/>
    <w:rsid w:val="00EF3C25"/>
    <w:rsid w:val="00EF418E"/>
    <w:rsid w:val="00EF4243"/>
    <w:rsid w:val="00EF4337"/>
    <w:rsid w:val="00EF58B7"/>
    <w:rsid w:val="00EF6294"/>
    <w:rsid w:val="00EF6AF5"/>
    <w:rsid w:val="00EF6C29"/>
    <w:rsid w:val="00EF7770"/>
    <w:rsid w:val="00EF7EFA"/>
    <w:rsid w:val="00EFDC79"/>
    <w:rsid w:val="00F003E8"/>
    <w:rsid w:val="00F00DA1"/>
    <w:rsid w:val="00F014D9"/>
    <w:rsid w:val="00F029E9"/>
    <w:rsid w:val="00F03909"/>
    <w:rsid w:val="00F0416B"/>
    <w:rsid w:val="00F04E26"/>
    <w:rsid w:val="00F04E43"/>
    <w:rsid w:val="00F05324"/>
    <w:rsid w:val="00F06D02"/>
    <w:rsid w:val="00F1039B"/>
    <w:rsid w:val="00F109AF"/>
    <w:rsid w:val="00F11188"/>
    <w:rsid w:val="00F12006"/>
    <w:rsid w:val="00F12673"/>
    <w:rsid w:val="00F129F1"/>
    <w:rsid w:val="00F12F0D"/>
    <w:rsid w:val="00F148BC"/>
    <w:rsid w:val="00F14ADA"/>
    <w:rsid w:val="00F14BF8"/>
    <w:rsid w:val="00F14E0A"/>
    <w:rsid w:val="00F1531E"/>
    <w:rsid w:val="00F15E84"/>
    <w:rsid w:val="00F167F6"/>
    <w:rsid w:val="00F17AF4"/>
    <w:rsid w:val="00F201A5"/>
    <w:rsid w:val="00F20483"/>
    <w:rsid w:val="00F20F3F"/>
    <w:rsid w:val="00F211CC"/>
    <w:rsid w:val="00F21212"/>
    <w:rsid w:val="00F21860"/>
    <w:rsid w:val="00F219C4"/>
    <w:rsid w:val="00F225B2"/>
    <w:rsid w:val="00F22E36"/>
    <w:rsid w:val="00F23297"/>
    <w:rsid w:val="00F2331E"/>
    <w:rsid w:val="00F235B2"/>
    <w:rsid w:val="00F248F9"/>
    <w:rsid w:val="00F25128"/>
    <w:rsid w:val="00F252BA"/>
    <w:rsid w:val="00F2539B"/>
    <w:rsid w:val="00F26F33"/>
    <w:rsid w:val="00F278C2"/>
    <w:rsid w:val="00F30813"/>
    <w:rsid w:val="00F30BBA"/>
    <w:rsid w:val="00F32190"/>
    <w:rsid w:val="00F32261"/>
    <w:rsid w:val="00F32345"/>
    <w:rsid w:val="00F32D03"/>
    <w:rsid w:val="00F33130"/>
    <w:rsid w:val="00F34260"/>
    <w:rsid w:val="00F34BAC"/>
    <w:rsid w:val="00F34E11"/>
    <w:rsid w:val="00F34F10"/>
    <w:rsid w:val="00F350D3"/>
    <w:rsid w:val="00F35472"/>
    <w:rsid w:val="00F37506"/>
    <w:rsid w:val="00F37F2C"/>
    <w:rsid w:val="00F423C1"/>
    <w:rsid w:val="00F42550"/>
    <w:rsid w:val="00F4500D"/>
    <w:rsid w:val="00F45837"/>
    <w:rsid w:val="00F462B0"/>
    <w:rsid w:val="00F46875"/>
    <w:rsid w:val="00F47793"/>
    <w:rsid w:val="00F47ACE"/>
    <w:rsid w:val="00F50838"/>
    <w:rsid w:val="00F508D9"/>
    <w:rsid w:val="00F50D8B"/>
    <w:rsid w:val="00F5102F"/>
    <w:rsid w:val="00F51997"/>
    <w:rsid w:val="00F5230F"/>
    <w:rsid w:val="00F5309A"/>
    <w:rsid w:val="00F530D6"/>
    <w:rsid w:val="00F533EA"/>
    <w:rsid w:val="00F534B3"/>
    <w:rsid w:val="00F53653"/>
    <w:rsid w:val="00F53937"/>
    <w:rsid w:val="00F55A61"/>
    <w:rsid w:val="00F56022"/>
    <w:rsid w:val="00F56C66"/>
    <w:rsid w:val="00F574F6"/>
    <w:rsid w:val="00F57A6C"/>
    <w:rsid w:val="00F57C5A"/>
    <w:rsid w:val="00F61069"/>
    <w:rsid w:val="00F61FE8"/>
    <w:rsid w:val="00F62AE9"/>
    <w:rsid w:val="00F62C58"/>
    <w:rsid w:val="00F62FFB"/>
    <w:rsid w:val="00F63335"/>
    <w:rsid w:val="00F63622"/>
    <w:rsid w:val="00F63ACE"/>
    <w:rsid w:val="00F647C6"/>
    <w:rsid w:val="00F64C12"/>
    <w:rsid w:val="00F65B20"/>
    <w:rsid w:val="00F67A7E"/>
    <w:rsid w:val="00F7077D"/>
    <w:rsid w:val="00F710F6"/>
    <w:rsid w:val="00F729CB"/>
    <w:rsid w:val="00F72E3B"/>
    <w:rsid w:val="00F730DC"/>
    <w:rsid w:val="00F73AD3"/>
    <w:rsid w:val="00F73B93"/>
    <w:rsid w:val="00F73D0B"/>
    <w:rsid w:val="00F74BB0"/>
    <w:rsid w:val="00F75622"/>
    <w:rsid w:val="00F76016"/>
    <w:rsid w:val="00F76D05"/>
    <w:rsid w:val="00F7766F"/>
    <w:rsid w:val="00F77DDC"/>
    <w:rsid w:val="00F801AC"/>
    <w:rsid w:val="00F803E2"/>
    <w:rsid w:val="00F80B69"/>
    <w:rsid w:val="00F80CA1"/>
    <w:rsid w:val="00F80E11"/>
    <w:rsid w:val="00F811CE"/>
    <w:rsid w:val="00F81510"/>
    <w:rsid w:val="00F82D22"/>
    <w:rsid w:val="00F841EC"/>
    <w:rsid w:val="00F85AAC"/>
    <w:rsid w:val="00F85EBE"/>
    <w:rsid w:val="00F866A2"/>
    <w:rsid w:val="00F8696A"/>
    <w:rsid w:val="00F86C22"/>
    <w:rsid w:val="00F86D2D"/>
    <w:rsid w:val="00F871E2"/>
    <w:rsid w:val="00F871E3"/>
    <w:rsid w:val="00F87840"/>
    <w:rsid w:val="00F908C4"/>
    <w:rsid w:val="00F908DD"/>
    <w:rsid w:val="00F909CD"/>
    <w:rsid w:val="00F91DCA"/>
    <w:rsid w:val="00F925FC"/>
    <w:rsid w:val="00F92E5D"/>
    <w:rsid w:val="00F95339"/>
    <w:rsid w:val="00F95FBC"/>
    <w:rsid w:val="00F9691A"/>
    <w:rsid w:val="00F97240"/>
    <w:rsid w:val="00F972F9"/>
    <w:rsid w:val="00F973AA"/>
    <w:rsid w:val="00F9749B"/>
    <w:rsid w:val="00F9765F"/>
    <w:rsid w:val="00FA0F4D"/>
    <w:rsid w:val="00FA1643"/>
    <w:rsid w:val="00FA1E18"/>
    <w:rsid w:val="00FA3731"/>
    <w:rsid w:val="00FA572D"/>
    <w:rsid w:val="00FA5CCB"/>
    <w:rsid w:val="00FA5E8D"/>
    <w:rsid w:val="00FA65D3"/>
    <w:rsid w:val="00FA676E"/>
    <w:rsid w:val="00FA678F"/>
    <w:rsid w:val="00FA6B6C"/>
    <w:rsid w:val="00FA716C"/>
    <w:rsid w:val="00FA7811"/>
    <w:rsid w:val="00FB061B"/>
    <w:rsid w:val="00FB07BB"/>
    <w:rsid w:val="00FB0DBF"/>
    <w:rsid w:val="00FB119D"/>
    <w:rsid w:val="00FB12B6"/>
    <w:rsid w:val="00FB1531"/>
    <w:rsid w:val="00FB16F8"/>
    <w:rsid w:val="00FB192B"/>
    <w:rsid w:val="00FB20EA"/>
    <w:rsid w:val="00FB286E"/>
    <w:rsid w:val="00FB2BAE"/>
    <w:rsid w:val="00FB31B3"/>
    <w:rsid w:val="00FB3853"/>
    <w:rsid w:val="00FB3D21"/>
    <w:rsid w:val="00FB3E47"/>
    <w:rsid w:val="00FB5271"/>
    <w:rsid w:val="00FB52D7"/>
    <w:rsid w:val="00FB58E7"/>
    <w:rsid w:val="00FB59BC"/>
    <w:rsid w:val="00FB608D"/>
    <w:rsid w:val="00FB62E8"/>
    <w:rsid w:val="00FB653D"/>
    <w:rsid w:val="00FB6623"/>
    <w:rsid w:val="00FB6CF5"/>
    <w:rsid w:val="00FB6D09"/>
    <w:rsid w:val="00FB7821"/>
    <w:rsid w:val="00FB7EAE"/>
    <w:rsid w:val="00FC06F8"/>
    <w:rsid w:val="00FC0D37"/>
    <w:rsid w:val="00FC1312"/>
    <w:rsid w:val="00FC1868"/>
    <w:rsid w:val="00FC2B30"/>
    <w:rsid w:val="00FC30BF"/>
    <w:rsid w:val="00FC316C"/>
    <w:rsid w:val="00FC5117"/>
    <w:rsid w:val="00FC75D2"/>
    <w:rsid w:val="00FD06B1"/>
    <w:rsid w:val="00FD0D66"/>
    <w:rsid w:val="00FD0FFF"/>
    <w:rsid w:val="00FD1D77"/>
    <w:rsid w:val="00FD2363"/>
    <w:rsid w:val="00FD2BC9"/>
    <w:rsid w:val="00FD2EAE"/>
    <w:rsid w:val="00FD42FC"/>
    <w:rsid w:val="00FD4A35"/>
    <w:rsid w:val="00FD4BEC"/>
    <w:rsid w:val="00FD4C70"/>
    <w:rsid w:val="00FD4F48"/>
    <w:rsid w:val="00FD5341"/>
    <w:rsid w:val="00FD58E8"/>
    <w:rsid w:val="00FD5C6E"/>
    <w:rsid w:val="00FD5D60"/>
    <w:rsid w:val="00FD6347"/>
    <w:rsid w:val="00FD66DA"/>
    <w:rsid w:val="00FD69AF"/>
    <w:rsid w:val="00FD6F28"/>
    <w:rsid w:val="00FD6FB2"/>
    <w:rsid w:val="00FD703B"/>
    <w:rsid w:val="00FD78AF"/>
    <w:rsid w:val="00FD795A"/>
    <w:rsid w:val="00FD7CEE"/>
    <w:rsid w:val="00FE068E"/>
    <w:rsid w:val="00FE2E59"/>
    <w:rsid w:val="00FE3747"/>
    <w:rsid w:val="00FE40B0"/>
    <w:rsid w:val="00FE426D"/>
    <w:rsid w:val="00FE45F3"/>
    <w:rsid w:val="00FE52B8"/>
    <w:rsid w:val="00FE5C3D"/>
    <w:rsid w:val="00FE65EF"/>
    <w:rsid w:val="00FE7A06"/>
    <w:rsid w:val="00FF11C7"/>
    <w:rsid w:val="00FF1505"/>
    <w:rsid w:val="00FF224C"/>
    <w:rsid w:val="00FF25E2"/>
    <w:rsid w:val="00FF2831"/>
    <w:rsid w:val="00FF2D6E"/>
    <w:rsid w:val="00FF2DC5"/>
    <w:rsid w:val="00FF3768"/>
    <w:rsid w:val="00FF47FA"/>
    <w:rsid w:val="00FF4C18"/>
    <w:rsid w:val="00FF4EED"/>
    <w:rsid w:val="00FF58F8"/>
    <w:rsid w:val="00FF5A44"/>
    <w:rsid w:val="00FF5BF3"/>
    <w:rsid w:val="00FF6520"/>
    <w:rsid w:val="00FF68CE"/>
    <w:rsid w:val="00FF6D6A"/>
    <w:rsid w:val="0132CE67"/>
    <w:rsid w:val="0133D57D"/>
    <w:rsid w:val="01401C7B"/>
    <w:rsid w:val="0179CB60"/>
    <w:rsid w:val="01ADB527"/>
    <w:rsid w:val="01DB5D0A"/>
    <w:rsid w:val="0200B59D"/>
    <w:rsid w:val="02059E51"/>
    <w:rsid w:val="021537AD"/>
    <w:rsid w:val="0256B4AF"/>
    <w:rsid w:val="02DF8DF6"/>
    <w:rsid w:val="030DBF42"/>
    <w:rsid w:val="03384193"/>
    <w:rsid w:val="04C1F13F"/>
    <w:rsid w:val="05262985"/>
    <w:rsid w:val="052B1FC1"/>
    <w:rsid w:val="056748B2"/>
    <w:rsid w:val="06768B3B"/>
    <w:rsid w:val="06C4492D"/>
    <w:rsid w:val="07749D1C"/>
    <w:rsid w:val="0779AAD6"/>
    <w:rsid w:val="079DEE9C"/>
    <w:rsid w:val="07B0F4E7"/>
    <w:rsid w:val="0874340A"/>
    <w:rsid w:val="08E189AE"/>
    <w:rsid w:val="0908B1CC"/>
    <w:rsid w:val="093CAE83"/>
    <w:rsid w:val="095DD378"/>
    <w:rsid w:val="0975BB08"/>
    <w:rsid w:val="099FA268"/>
    <w:rsid w:val="09F3CF3B"/>
    <w:rsid w:val="0A1CA293"/>
    <w:rsid w:val="0A241585"/>
    <w:rsid w:val="0A5344AF"/>
    <w:rsid w:val="0B1FD594"/>
    <w:rsid w:val="0B2478AB"/>
    <w:rsid w:val="0C805333"/>
    <w:rsid w:val="0C8DB847"/>
    <w:rsid w:val="0C8E79C1"/>
    <w:rsid w:val="0D116249"/>
    <w:rsid w:val="0D66E124"/>
    <w:rsid w:val="0D825E2F"/>
    <w:rsid w:val="0D827A40"/>
    <w:rsid w:val="0DA2A172"/>
    <w:rsid w:val="0E607151"/>
    <w:rsid w:val="0EC8BB72"/>
    <w:rsid w:val="0F5918DA"/>
    <w:rsid w:val="10932C12"/>
    <w:rsid w:val="10C1BFD5"/>
    <w:rsid w:val="11C1873A"/>
    <w:rsid w:val="12117892"/>
    <w:rsid w:val="12D516BB"/>
    <w:rsid w:val="12F69621"/>
    <w:rsid w:val="138DF7E8"/>
    <w:rsid w:val="147A33EC"/>
    <w:rsid w:val="15196B23"/>
    <w:rsid w:val="151B5EF4"/>
    <w:rsid w:val="15547507"/>
    <w:rsid w:val="15907961"/>
    <w:rsid w:val="15EAA421"/>
    <w:rsid w:val="164A1D3A"/>
    <w:rsid w:val="167F2F68"/>
    <w:rsid w:val="16BCE490"/>
    <w:rsid w:val="16C4422E"/>
    <w:rsid w:val="170072DF"/>
    <w:rsid w:val="1735F858"/>
    <w:rsid w:val="1746A1D9"/>
    <w:rsid w:val="17470022"/>
    <w:rsid w:val="17991A08"/>
    <w:rsid w:val="17DF7833"/>
    <w:rsid w:val="17ED2EAC"/>
    <w:rsid w:val="18C41987"/>
    <w:rsid w:val="18EFF2F2"/>
    <w:rsid w:val="19255277"/>
    <w:rsid w:val="194EE26F"/>
    <w:rsid w:val="19900474"/>
    <w:rsid w:val="19D20DDA"/>
    <w:rsid w:val="19DF063C"/>
    <w:rsid w:val="1A0F0EB5"/>
    <w:rsid w:val="1A9C5888"/>
    <w:rsid w:val="1B775E7C"/>
    <w:rsid w:val="1BCAEF25"/>
    <w:rsid w:val="1BD8466B"/>
    <w:rsid w:val="1BE0BC94"/>
    <w:rsid w:val="1C0384B6"/>
    <w:rsid w:val="1C4217E6"/>
    <w:rsid w:val="1C4217E6"/>
    <w:rsid w:val="1D484332"/>
    <w:rsid w:val="1DCF8754"/>
    <w:rsid w:val="1E194345"/>
    <w:rsid w:val="1E471F29"/>
    <w:rsid w:val="1E91FD49"/>
    <w:rsid w:val="1EE3FA4C"/>
    <w:rsid w:val="1EF05DF4"/>
    <w:rsid w:val="1EF44226"/>
    <w:rsid w:val="1EFF3A70"/>
    <w:rsid w:val="201A80C0"/>
    <w:rsid w:val="204CFFE1"/>
    <w:rsid w:val="20A02CB3"/>
    <w:rsid w:val="20AD5B14"/>
    <w:rsid w:val="20D3CC10"/>
    <w:rsid w:val="20DB955D"/>
    <w:rsid w:val="20F6206D"/>
    <w:rsid w:val="2161DA1B"/>
    <w:rsid w:val="2177E135"/>
    <w:rsid w:val="218F0E9A"/>
    <w:rsid w:val="21CD22B8"/>
    <w:rsid w:val="21F21DCC"/>
    <w:rsid w:val="22742141"/>
    <w:rsid w:val="2284EE3B"/>
    <w:rsid w:val="22D201BF"/>
    <w:rsid w:val="231C1143"/>
    <w:rsid w:val="23619744"/>
    <w:rsid w:val="23DE7FC3"/>
    <w:rsid w:val="241CD97A"/>
    <w:rsid w:val="2464B1C8"/>
    <w:rsid w:val="25567CFD"/>
    <w:rsid w:val="2597FEF2"/>
    <w:rsid w:val="25A06BD9"/>
    <w:rsid w:val="25F2D55C"/>
    <w:rsid w:val="26362534"/>
    <w:rsid w:val="26A3A5D1"/>
    <w:rsid w:val="26AA1323"/>
    <w:rsid w:val="26E4B391"/>
    <w:rsid w:val="2827CCB4"/>
    <w:rsid w:val="286C5BD5"/>
    <w:rsid w:val="28EF8082"/>
    <w:rsid w:val="28F5BDFD"/>
    <w:rsid w:val="28F76E4B"/>
    <w:rsid w:val="290622ED"/>
    <w:rsid w:val="29211CD2"/>
    <w:rsid w:val="29CAE3CD"/>
    <w:rsid w:val="2A1C5482"/>
    <w:rsid w:val="2A6B46C1"/>
    <w:rsid w:val="2AFAC3AC"/>
    <w:rsid w:val="2B36F868"/>
    <w:rsid w:val="2B95AD3A"/>
    <w:rsid w:val="2BAC2012"/>
    <w:rsid w:val="2C053A2F"/>
    <w:rsid w:val="2C5CEECC"/>
    <w:rsid w:val="2D31AD72"/>
    <w:rsid w:val="2D719691"/>
    <w:rsid w:val="2DA77FA1"/>
    <w:rsid w:val="2DD1E630"/>
    <w:rsid w:val="2DEBE32B"/>
    <w:rsid w:val="2DFFF0DC"/>
    <w:rsid w:val="2E270EE4"/>
    <w:rsid w:val="2E600B15"/>
    <w:rsid w:val="2E8D2E32"/>
    <w:rsid w:val="2E90C7D3"/>
    <w:rsid w:val="2EAC4D6B"/>
    <w:rsid w:val="2EEC3B23"/>
    <w:rsid w:val="2F133A49"/>
    <w:rsid w:val="30AF2065"/>
    <w:rsid w:val="30BEBB7A"/>
    <w:rsid w:val="30FCA7DB"/>
    <w:rsid w:val="313E8266"/>
    <w:rsid w:val="3160892A"/>
    <w:rsid w:val="319954BE"/>
    <w:rsid w:val="319954BE"/>
    <w:rsid w:val="31C5F97F"/>
    <w:rsid w:val="31E1DF83"/>
    <w:rsid w:val="321BD0AB"/>
    <w:rsid w:val="322DD9A6"/>
    <w:rsid w:val="32553020"/>
    <w:rsid w:val="3269AB8A"/>
    <w:rsid w:val="32735CC5"/>
    <w:rsid w:val="32DB94CB"/>
    <w:rsid w:val="32F9FCC5"/>
    <w:rsid w:val="33532259"/>
    <w:rsid w:val="338E714B"/>
    <w:rsid w:val="33B6618C"/>
    <w:rsid w:val="343D22E1"/>
    <w:rsid w:val="345191BA"/>
    <w:rsid w:val="345FDFD5"/>
    <w:rsid w:val="3468FD77"/>
    <w:rsid w:val="3592DEAC"/>
    <w:rsid w:val="35BEC39A"/>
    <w:rsid w:val="366200F3"/>
    <w:rsid w:val="36952DB4"/>
    <w:rsid w:val="36F43C19"/>
    <w:rsid w:val="378AC11E"/>
    <w:rsid w:val="3869BE58"/>
    <w:rsid w:val="38D78909"/>
    <w:rsid w:val="38E8B126"/>
    <w:rsid w:val="395DFE4B"/>
    <w:rsid w:val="397106C4"/>
    <w:rsid w:val="3981887D"/>
    <w:rsid w:val="39AFCA34"/>
    <w:rsid w:val="39F0DBC9"/>
    <w:rsid w:val="3A1D0DE2"/>
    <w:rsid w:val="3A206CC6"/>
    <w:rsid w:val="3A3BA6DF"/>
    <w:rsid w:val="3A4939BA"/>
    <w:rsid w:val="3A79754D"/>
    <w:rsid w:val="3AB965DD"/>
    <w:rsid w:val="3B54A56C"/>
    <w:rsid w:val="3B559244"/>
    <w:rsid w:val="3BCB0654"/>
    <w:rsid w:val="3C44247C"/>
    <w:rsid w:val="3C86676B"/>
    <w:rsid w:val="3CEB0D07"/>
    <w:rsid w:val="3E206624"/>
    <w:rsid w:val="3EEED3E8"/>
    <w:rsid w:val="3EF8ACED"/>
    <w:rsid w:val="3FC56269"/>
    <w:rsid w:val="3FCD8627"/>
    <w:rsid w:val="402064E9"/>
    <w:rsid w:val="408025D2"/>
    <w:rsid w:val="40D54512"/>
    <w:rsid w:val="40DCFADF"/>
    <w:rsid w:val="40FF6BF8"/>
    <w:rsid w:val="4109094C"/>
    <w:rsid w:val="41558CE3"/>
    <w:rsid w:val="41A8E144"/>
    <w:rsid w:val="41D26DF8"/>
    <w:rsid w:val="41E49566"/>
    <w:rsid w:val="41F33C06"/>
    <w:rsid w:val="41FC1836"/>
    <w:rsid w:val="4212D62A"/>
    <w:rsid w:val="424EACC4"/>
    <w:rsid w:val="42D370E3"/>
    <w:rsid w:val="433DFF37"/>
    <w:rsid w:val="43830665"/>
    <w:rsid w:val="43C2471B"/>
    <w:rsid w:val="43E6644B"/>
    <w:rsid w:val="4419C24E"/>
    <w:rsid w:val="445E1403"/>
    <w:rsid w:val="44617BAE"/>
    <w:rsid w:val="446EBD5A"/>
    <w:rsid w:val="44EA65D6"/>
    <w:rsid w:val="45893438"/>
    <w:rsid w:val="46098981"/>
    <w:rsid w:val="46A9989F"/>
    <w:rsid w:val="46C4FF89"/>
    <w:rsid w:val="46FBC15B"/>
    <w:rsid w:val="472C59DC"/>
    <w:rsid w:val="47679B11"/>
    <w:rsid w:val="47A53099"/>
    <w:rsid w:val="47C55517"/>
    <w:rsid w:val="48680E53"/>
    <w:rsid w:val="4967BB86"/>
    <w:rsid w:val="4991640C"/>
    <w:rsid w:val="4A179494"/>
    <w:rsid w:val="4A18A1E0"/>
    <w:rsid w:val="4B49E4DF"/>
    <w:rsid w:val="4B635847"/>
    <w:rsid w:val="4C0CD703"/>
    <w:rsid w:val="4CBE6AE7"/>
    <w:rsid w:val="4D738B01"/>
    <w:rsid w:val="4D83DADB"/>
    <w:rsid w:val="4DEAE668"/>
    <w:rsid w:val="4DF070DC"/>
    <w:rsid w:val="4E47A4D3"/>
    <w:rsid w:val="4E4847C2"/>
    <w:rsid w:val="4FF22EF9"/>
    <w:rsid w:val="50123EA1"/>
    <w:rsid w:val="5017724C"/>
    <w:rsid w:val="502A3BC1"/>
    <w:rsid w:val="50744176"/>
    <w:rsid w:val="50A8C980"/>
    <w:rsid w:val="512F0C93"/>
    <w:rsid w:val="5144D00E"/>
    <w:rsid w:val="518A6743"/>
    <w:rsid w:val="51B22ECC"/>
    <w:rsid w:val="522155E8"/>
    <w:rsid w:val="532A198C"/>
    <w:rsid w:val="53301D4A"/>
    <w:rsid w:val="53C964EE"/>
    <w:rsid w:val="53E7222E"/>
    <w:rsid w:val="560A1937"/>
    <w:rsid w:val="560D38ED"/>
    <w:rsid w:val="5637D66B"/>
    <w:rsid w:val="566484F4"/>
    <w:rsid w:val="56A625B4"/>
    <w:rsid w:val="56D13C2A"/>
    <w:rsid w:val="573BC144"/>
    <w:rsid w:val="57A9461D"/>
    <w:rsid w:val="57BFFB11"/>
    <w:rsid w:val="57DE636E"/>
    <w:rsid w:val="57EE60BC"/>
    <w:rsid w:val="58C963DA"/>
    <w:rsid w:val="590E12DC"/>
    <w:rsid w:val="591CEA9E"/>
    <w:rsid w:val="59D8DBF6"/>
    <w:rsid w:val="5A0921D0"/>
    <w:rsid w:val="5AFF566C"/>
    <w:rsid w:val="5B5B964F"/>
    <w:rsid w:val="5B5D0416"/>
    <w:rsid w:val="5BC40B0F"/>
    <w:rsid w:val="5C692ECB"/>
    <w:rsid w:val="5C7897FF"/>
    <w:rsid w:val="5C9A9462"/>
    <w:rsid w:val="5D36328F"/>
    <w:rsid w:val="5D3B61B4"/>
    <w:rsid w:val="5D572059"/>
    <w:rsid w:val="5DD6B20A"/>
    <w:rsid w:val="5E97F2AE"/>
    <w:rsid w:val="5EEB799E"/>
    <w:rsid w:val="5F1A7BDF"/>
    <w:rsid w:val="5F6574DF"/>
    <w:rsid w:val="5F77DFF6"/>
    <w:rsid w:val="5F78E3C4"/>
    <w:rsid w:val="5FE60D85"/>
    <w:rsid w:val="5FF09B97"/>
    <w:rsid w:val="6025A623"/>
    <w:rsid w:val="60AB930C"/>
    <w:rsid w:val="60B86547"/>
    <w:rsid w:val="60EB90DA"/>
    <w:rsid w:val="61196219"/>
    <w:rsid w:val="61D96E35"/>
    <w:rsid w:val="61F7E1E0"/>
    <w:rsid w:val="62879AD0"/>
    <w:rsid w:val="62F91A75"/>
    <w:rsid w:val="639178E2"/>
    <w:rsid w:val="639F73E8"/>
    <w:rsid w:val="63DF3E1B"/>
    <w:rsid w:val="63F0B309"/>
    <w:rsid w:val="6403E8DA"/>
    <w:rsid w:val="647860BC"/>
    <w:rsid w:val="64A3DD86"/>
    <w:rsid w:val="652B209F"/>
    <w:rsid w:val="65D2A356"/>
    <w:rsid w:val="65DFC5F8"/>
    <w:rsid w:val="668E504A"/>
    <w:rsid w:val="672D9F93"/>
    <w:rsid w:val="67682E7D"/>
    <w:rsid w:val="67CC0625"/>
    <w:rsid w:val="6808ABE4"/>
    <w:rsid w:val="686E2476"/>
    <w:rsid w:val="687F1734"/>
    <w:rsid w:val="688BD368"/>
    <w:rsid w:val="68DE1027"/>
    <w:rsid w:val="6AC68BEE"/>
    <w:rsid w:val="6AD3F14F"/>
    <w:rsid w:val="6AD73D47"/>
    <w:rsid w:val="6AEAB179"/>
    <w:rsid w:val="6B115F76"/>
    <w:rsid w:val="6B65DE31"/>
    <w:rsid w:val="6BCD8B43"/>
    <w:rsid w:val="6C93F6B0"/>
    <w:rsid w:val="6CF51888"/>
    <w:rsid w:val="6D30D71C"/>
    <w:rsid w:val="6D8D0CE1"/>
    <w:rsid w:val="6D8D9381"/>
    <w:rsid w:val="6DA60F21"/>
    <w:rsid w:val="6DC272AC"/>
    <w:rsid w:val="6E168ED1"/>
    <w:rsid w:val="6E704FD5"/>
    <w:rsid w:val="6E918272"/>
    <w:rsid w:val="6EA71E78"/>
    <w:rsid w:val="6EDA0479"/>
    <w:rsid w:val="6EE1C325"/>
    <w:rsid w:val="6EEDF5CC"/>
    <w:rsid w:val="6F66C634"/>
    <w:rsid w:val="6F9074AF"/>
    <w:rsid w:val="70130486"/>
    <w:rsid w:val="7039CDF9"/>
    <w:rsid w:val="70F7D548"/>
    <w:rsid w:val="7143BDD7"/>
    <w:rsid w:val="716A75C6"/>
    <w:rsid w:val="721460A2"/>
    <w:rsid w:val="729F5622"/>
    <w:rsid w:val="72EF8CFF"/>
    <w:rsid w:val="737DB94E"/>
    <w:rsid w:val="73D377CD"/>
    <w:rsid w:val="747429FB"/>
    <w:rsid w:val="74C94240"/>
    <w:rsid w:val="75255FDC"/>
    <w:rsid w:val="752CE306"/>
    <w:rsid w:val="75438D29"/>
    <w:rsid w:val="754EAE91"/>
    <w:rsid w:val="7553CEFE"/>
    <w:rsid w:val="75F2E22A"/>
    <w:rsid w:val="76151A88"/>
    <w:rsid w:val="762263F0"/>
    <w:rsid w:val="76CDCCDA"/>
    <w:rsid w:val="76E5B580"/>
    <w:rsid w:val="76F290E6"/>
    <w:rsid w:val="770CE300"/>
    <w:rsid w:val="776F6218"/>
    <w:rsid w:val="777C0606"/>
    <w:rsid w:val="78014593"/>
    <w:rsid w:val="78949F4A"/>
    <w:rsid w:val="794AEF48"/>
    <w:rsid w:val="79FBB445"/>
    <w:rsid w:val="7A34B97D"/>
    <w:rsid w:val="7AC8DBEC"/>
    <w:rsid w:val="7B5E7B49"/>
    <w:rsid w:val="7B868088"/>
    <w:rsid w:val="7B940F5D"/>
    <w:rsid w:val="7BA24048"/>
    <w:rsid w:val="7BB23FAE"/>
    <w:rsid w:val="7BE46FDA"/>
    <w:rsid w:val="7C20AF0D"/>
    <w:rsid w:val="7C6A1EBC"/>
    <w:rsid w:val="7C953AC5"/>
    <w:rsid w:val="7CB5E17C"/>
    <w:rsid w:val="7CC5C23B"/>
    <w:rsid w:val="7CD50661"/>
    <w:rsid w:val="7D03352A"/>
    <w:rsid w:val="7D87D3DC"/>
    <w:rsid w:val="7DAB8C16"/>
    <w:rsid w:val="7DFBCF57"/>
    <w:rsid w:val="7E2E7D8F"/>
    <w:rsid w:val="7E3136EC"/>
    <w:rsid w:val="7E37C72F"/>
    <w:rsid w:val="7E728AEF"/>
    <w:rsid w:val="7E75C253"/>
    <w:rsid w:val="7E82549D"/>
    <w:rsid w:val="7EB19BED"/>
    <w:rsid w:val="7F0B78B5"/>
    <w:rsid w:val="7F240DC5"/>
    <w:rsid w:val="7F8296F6"/>
    <w:rsid w:val="7FC7C74E"/>
    <w:rsid w:val="7FC96C42"/>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3D102"/>
  <w15:chartTrackingRefBased/>
  <w15:docId w15:val="{4B48BA1A-AC50-43CB-B82C-FACD26ADC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allaad" w:default="1">
    <w:name w:val="Normal"/>
    <w:qFormat/>
    <w:rsid w:val="002E42E4"/>
  </w:style>
  <w:style w:type="paragraph" w:styleId="Pealkiri1">
    <w:name w:val="heading 1"/>
    <w:basedOn w:val="Normaallaad"/>
    <w:next w:val="Normaallaad"/>
    <w:link w:val="Pealkiri1Mrk"/>
    <w:uiPriority w:val="9"/>
    <w:qFormat/>
    <w:rsid w:val="00FD5D60"/>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Pealkiri3">
    <w:name w:val="heading 3"/>
    <w:basedOn w:val="Normaallaad"/>
    <w:next w:val="Normaallaad"/>
    <w:link w:val="Pealkiri3Mrk"/>
    <w:uiPriority w:val="9"/>
    <w:semiHidden/>
    <w:unhideWhenUsed/>
    <w:qFormat/>
    <w:rsid w:val="007E5AC0"/>
    <w:pPr>
      <w:keepNext/>
      <w:keepLines/>
      <w:spacing w:before="40" w:after="0"/>
      <w:outlineLvl w:val="2"/>
    </w:pPr>
    <w:rPr>
      <w:rFonts w:asciiTheme="majorHAnsi" w:hAnsiTheme="majorHAnsi" w:eastAsiaTheme="majorEastAsia" w:cstheme="majorBidi"/>
      <w:color w:val="1F3763" w:themeColor="accent1" w:themeShade="7F"/>
      <w:sz w:val="24"/>
      <w:szCs w:val="24"/>
    </w:rPr>
  </w:style>
  <w:style w:type="character" w:styleId="Liguvaikefont" w:default="1">
    <w:name w:val="Default Paragraph Font"/>
    <w:uiPriority w:val="1"/>
    <w:semiHidden/>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paragraph" w:styleId="Vahedeta">
    <w:name w:val="No Spacing"/>
    <w:uiPriority w:val="1"/>
    <w:qFormat/>
    <w:rsid w:val="002E42E4"/>
    <w:pPr>
      <w:spacing w:after="0" w:line="240" w:lineRule="auto"/>
    </w:pPr>
  </w:style>
  <w:style w:type="paragraph" w:styleId="Loendilik">
    <w:name w:val="List Paragraph"/>
    <w:basedOn w:val="Normaallaad"/>
    <w:uiPriority w:val="34"/>
    <w:qFormat/>
    <w:rsid w:val="006929C3"/>
    <w:pPr>
      <w:ind w:left="720"/>
      <w:contextualSpacing/>
    </w:pPr>
  </w:style>
  <w:style w:type="character" w:styleId="Kommentaariviide">
    <w:name w:val="annotation reference"/>
    <w:basedOn w:val="Liguvaikefont"/>
    <w:uiPriority w:val="99"/>
    <w:semiHidden/>
    <w:unhideWhenUsed/>
    <w:rsid w:val="006929C3"/>
    <w:rPr>
      <w:sz w:val="16"/>
      <w:szCs w:val="16"/>
    </w:rPr>
  </w:style>
  <w:style w:type="paragraph" w:styleId="Kommentaaritekst">
    <w:name w:val="annotation text"/>
    <w:basedOn w:val="Normaallaad"/>
    <w:link w:val="KommentaaritekstMrk"/>
    <w:uiPriority w:val="99"/>
    <w:unhideWhenUsed/>
    <w:rsid w:val="006929C3"/>
    <w:pPr>
      <w:spacing w:after="181" w:line="240" w:lineRule="auto"/>
      <w:ind w:left="10" w:hanging="10"/>
    </w:pPr>
    <w:rPr>
      <w:rFonts w:ascii="Times New Roman" w:hAnsi="Times New Roman" w:eastAsia="Times New Roman" w:cs="Times New Roman"/>
      <w:color w:val="000000"/>
      <w:sz w:val="20"/>
      <w:szCs w:val="20"/>
      <w:lang w:eastAsia="et-EE"/>
    </w:rPr>
  </w:style>
  <w:style w:type="character" w:styleId="KommentaaritekstMrk" w:customStyle="1">
    <w:name w:val="Kommentaari tekst Märk"/>
    <w:basedOn w:val="Liguvaikefont"/>
    <w:link w:val="Kommentaaritekst"/>
    <w:uiPriority w:val="99"/>
    <w:rsid w:val="006929C3"/>
    <w:rPr>
      <w:rFonts w:ascii="Times New Roman" w:hAnsi="Times New Roman" w:eastAsia="Times New Roman" w:cs="Times New Roman"/>
      <w:color w:val="000000"/>
      <w:sz w:val="20"/>
      <w:szCs w:val="20"/>
      <w:lang w:eastAsia="et-EE"/>
    </w:rPr>
  </w:style>
  <w:style w:type="paragraph" w:styleId="Kommentaariteema">
    <w:name w:val="annotation subject"/>
    <w:basedOn w:val="Kommentaaritekst"/>
    <w:next w:val="Kommentaaritekst"/>
    <w:link w:val="KommentaariteemaMrk"/>
    <w:uiPriority w:val="99"/>
    <w:semiHidden/>
    <w:unhideWhenUsed/>
    <w:rsid w:val="00FD06B1"/>
    <w:pPr>
      <w:spacing w:after="160"/>
      <w:ind w:left="0" w:firstLine="0"/>
    </w:pPr>
    <w:rPr>
      <w:rFonts w:asciiTheme="minorHAnsi" w:hAnsiTheme="minorHAnsi" w:eastAsiaTheme="minorHAnsi" w:cstheme="minorBidi"/>
      <w:b/>
      <w:bCs/>
      <w:color w:val="auto"/>
      <w:lang w:eastAsia="en-US"/>
    </w:rPr>
  </w:style>
  <w:style w:type="character" w:styleId="KommentaariteemaMrk" w:customStyle="1">
    <w:name w:val="Kommentaari teema Märk"/>
    <w:basedOn w:val="KommentaaritekstMrk"/>
    <w:link w:val="Kommentaariteema"/>
    <w:uiPriority w:val="99"/>
    <w:semiHidden/>
    <w:rsid w:val="00FD06B1"/>
    <w:rPr>
      <w:rFonts w:ascii="Times New Roman" w:hAnsi="Times New Roman" w:eastAsia="Times New Roman" w:cs="Times New Roman"/>
      <w:b/>
      <w:bCs/>
      <w:color w:val="000000"/>
      <w:sz w:val="20"/>
      <w:szCs w:val="20"/>
      <w:lang w:eastAsia="et-EE"/>
    </w:rPr>
  </w:style>
  <w:style w:type="character" w:styleId="Hperlink">
    <w:name w:val="Hyperlink"/>
    <w:basedOn w:val="Liguvaikefont"/>
    <w:uiPriority w:val="99"/>
    <w:unhideWhenUsed/>
    <w:rsid w:val="00D12978"/>
    <w:rPr>
      <w:color w:val="0563C1" w:themeColor="hyperlink"/>
      <w:u w:val="single"/>
    </w:rPr>
  </w:style>
  <w:style w:type="character" w:styleId="Lahendamatamainimine">
    <w:name w:val="Unresolved Mention"/>
    <w:basedOn w:val="Liguvaikefont"/>
    <w:uiPriority w:val="99"/>
    <w:semiHidden/>
    <w:unhideWhenUsed/>
    <w:rsid w:val="00D12978"/>
    <w:rPr>
      <w:color w:val="605E5C"/>
      <w:shd w:val="clear" w:color="auto" w:fill="E1DFDD"/>
    </w:rPr>
  </w:style>
  <w:style w:type="character" w:styleId="Pealkiri3Mrk" w:customStyle="1">
    <w:name w:val="Pealkiri 3 Märk"/>
    <w:basedOn w:val="Liguvaikefont"/>
    <w:link w:val="Pealkiri3"/>
    <w:uiPriority w:val="9"/>
    <w:semiHidden/>
    <w:rsid w:val="007E5AC0"/>
    <w:rPr>
      <w:rFonts w:asciiTheme="majorHAnsi" w:hAnsiTheme="majorHAnsi" w:eastAsiaTheme="majorEastAsia" w:cstheme="majorBidi"/>
      <w:color w:val="1F3763" w:themeColor="accent1" w:themeShade="7F"/>
      <w:sz w:val="24"/>
      <w:szCs w:val="24"/>
    </w:rPr>
  </w:style>
  <w:style w:type="paragraph" w:styleId="Pis">
    <w:name w:val="header"/>
    <w:basedOn w:val="Normaallaad"/>
    <w:link w:val="PisMrk"/>
    <w:uiPriority w:val="99"/>
    <w:unhideWhenUsed/>
    <w:rsid w:val="00815279"/>
    <w:pPr>
      <w:tabs>
        <w:tab w:val="center" w:pos="4513"/>
        <w:tab w:val="right" w:pos="9026"/>
      </w:tabs>
      <w:spacing w:after="0" w:line="240" w:lineRule="auto"/>
    </w:pPr>
  </w:style>
  <w:style w:type="character" w:styleId="PisMrk" w:customStyle="1">
    <w:name w:val="Päis Märk"/>
    <w:basedOn w:val="Liguvaikefont"/>
    <w:link w:val="Pis"/>
    <w:uiPriority w:val="99"/>
    <w:rsid w:val="00815279"/>
  </w:style>
  <w:style w:type="paragraph" w:styleId="Jalus">
    <w:name w:val="footer"/>
    <w:basedOn w:val="Normaallaad"/>
    <w:link w:val="JalusMrk"/>
    <w:uiPriority w:val="99"/>
    <w:unhideWhenUsed/>
    <w:rsid w:val="00815279"/>
    <w:pPr>
      <w:tabs>
        <w:tab w:val="center" w:pos="4513"/>
        <w:tab w:val="right" w:pos="9026"/>
      </w:tabs>
      <w:spacing w:after="0" w:line="240" w:lineRule="auto"/>
    </w:pPr>
  </w:style>
  <w:style w:type="character" w:styleId="JalusMrk" w:customStyle="1">
    <w:name w:val="Jalus Märk"/>
    <w:basedOn w:val="Liguvaikefont"/>
    <w:link w:val="Jalus"/>
    <w:uiPriority w:val="99"/>
    <w:rsid w:val="00815279"/>
  </w:style>
  <w:style w:type="paragraph" w:styleId="Redaktsioon">
    <w:name w:val="Revision"/>
    <w:hidden/>
    <w:uiPriority w:val="99"/>
    <w:semiHidden/>
    <w:rsid w:val="008F6D44"/>
    <w:pPr>
      <w:spacing w:after="0" w:line="240" w:lineRule="auto"/>
    </w:pPr>
  </w:style>
  <w:style w:type="character" w:styleId="cf01" w:customStyle="1">
    <w:name w:val="cf01"/>
    <w:basedOn w:val="Liguvaikefont"/>
    <w:rsid w:val="00830051"/>
    <w:rPr>
      <w:rFonts w:hint="default" w:ascii="Segoe UI" w:hAnsi="Segoe UI" w:cs="Segoe UI"/>
      <w:sz w:val="18"/>
      <w:szCs w:val="18"/>
    </w:rPr>
  </w:style>
  <w:style w:type="numbering" w:styleId="Praeguneloend1" w:customStyle="1">
    <w:name w:val="Praegune loend1"/>
    <w:uiPriority w:val="99"/>
    <w:rsid w:val="00E03BA9"/>
    <w:pPr>
      <w:numPr>
        <w:numId w:val="15"/>
      </w:numPr>
    </w:pPr>
  </w:style>
  <w:style w:type="character" w:styleId="Pealkiri1Mrk" w:customStyle="1">
    <w:name w:val="Pealkiri 1 Märk"/>
    <w:basedOn w:val="Liguvaikefont"/>
    <w:link w:val="Pealkiri1"/>
    <w:uiPriority w:val="9"/>
    <w:rsid w:val="00FD5D60"/>
    <w:rPr>
      <w:rFonts w:asciiTheme="majorHAnsi" w:hAnsiTheme="majorHAnsi" w:eastAsiaTheme="majorEastAsia" w:cstheme="majorBidi"/>
      <w:color w:val="2F5496" w:themeColor="accent1" w:themeShade="BF"/>
      <w:sz w:val="32"/>
      <w:szCs w:val="32"/>
    </w:rPr>
  </w:style>
  <w:style w:type="paragraph" w:styleId="Normaallaadveeb">
    <w:name w:val="Normal (Web)"/>
    <w:basedOn w:val="Normaallaad"/>
    <w:uiPriority w:val="99"/>
    <w:semiHidden/>
    <w:unhideWhenUsed/>
    <w:rsid w:val="00076501"/>
    <w:pPr>
      <w:spacing w:before="100" w:beforeAutospacing="1" w:after="100" w:afterAutospacing="1" w:line="240" w:lineRule="auto"/>
    </w:pPr>
    <w:rPr>
      <w:rFonts w:ascii="Times New Roman" w:hAnsi="Times New Roman" w:eastAsia="Times New Roman" w:cs="Times New Roman"/>
      <w:sz w:val="24"/>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098217">
      <w:bodyDiv w:val="1"/>
      <w:marLeft w:val="0"/>
      <w:marRight w:val="0"/>
      <w:marTop w:val="0"/>
      <w:marBottom w:val="0"/>
      <w:divBdr>
        <w:top w:val="none" w:sz="0" w:space="0" w:color="auto"/>
        <w:left w:val="none" w:sz="0" w:space="0" w:color="auto"/>
        <w:bottom w:val="none" w:sz="0" w:space="0" w:color="auto"/>
        <w:right w:val="none" w:sz="0" w:space="0" w:color="auto"/>
      </w:divBdr>
    </w:div>
    <w:div w:id="150415710">
      <w:bodyDiv w:val="1"/>
      <w:marLeft w:val="0"/>
      <w:marRight w:val="0"/>
      <w:marTop w:val="0"/>
      <w:marBottom w:val="0"/>
      <w:divBdr>
        <w:top w:val="none" w:sz="0" w:space="0" w:color="auto"/>
        <w:left w:val="none" w:sz="0" w:space="0" w:color="auto"/>
        <w:bottom w:val="none" w:sz="0" w:space="0" w:color="auto"/>
        <w:right w:val="none" w:sz="0" w:space="0" w:color="auto"/>
      </w:divBdr>
    </w:div>
    <w:div w:id="368801620">
      <w:bodyDiv w:val="1"/>
      <w:marLeft w:val="0"/>
      <w:marRight w:val="0"/>
      <w:marTop w:val="0"/>
      <w:marBottom w:val="0"/>
      <w:divBdr>
        <w:top w:val="none" w:sz="0" w:space="0" w:color="auto"/>
        <w:left w:val="none" w:sz="0" w:space="0" w:color="auto"/>
        <w:bottom w:val="none" w:sz="0" w:space="0" w:color="auto"/>
        <w:right w:val="none" w:sz="0" w:space="0" w:color="auto"/>
      </w:divBdr>
    </w:div>
    <w:div w:id="505369861">
      <w:bodyDiv w:val="1"/>
      <w:marLeft w:val="0"/>
      <w:marRight w:val="0"/>
      <w:marTop w:val="0"/>
      <w:marBottom w:val="0"/>
      <w:divBdr>
        <w:top w:val="none" w:sz="0" w:space="0" w:color="auto"/>
        <w:left w:val="none" w:sz="0" w:space="0" w:color="auto"/>
        <w:bottom w:val="none" w:sz="0" w:space="0" w:color="auto"/>
        <w:right w:val="none" w:sz="0" w:space="0" w:color="auto"/>
      </w:divBdr>
    </w:div>
    <w:div w:id="524296545">
      <w:bodyDiv w:val="1"/>
      <w:marLeft w:val="0"/>
      <w:marRight w:val="0"/>
      <w:marTop w:val="0"/>
      <w:marBottom w:val="0"/>
      <w:divBdr>
        <w:top w:val="none" w:sz="0" w:space="0" w:color="auto"/>
        <w:left w:val="none" w:sz="0" w:space="0" w:color="auto"/>
        <w:bottom w:val="none" w:sz="0" w:space="0" w:color="auto"/>
        <w:right w:val="none" w:sz="0" w:space="0" w:color="auto"/>
      </w:divBdr>
    </w:div>
    <w:div w:id="562445036">
      <w:bodyDiv w:val="1"/>
      <w:marLeft w:val="0"/>
      <w:marRight w:val="0"/>
      <w:marTop w:val="0"/>
      <w:marBottom w:val="0"/>
      <w:divBdr>
        <w:top w:val="none" w:sz="0" w:space="0" w:color="auto"/>
        <w:left w:val="none" w:sz="0" w:space="0" w:color="auto"/>
        <w:bottom w:val="none" w:sz="0" w:space="0" w:color="auto"/>
        <w:right w:val="none" w:sz="0" w:space="0" w:color="auto"/>
      </w:divBdr>
    </w:div>
    <w:div w:id="578953082">
      <w:bodyDiv w:val="1"/>
      <w:marLeft w:val="0"/>
      <w:marRight w:val="0"/>
      <w:marTop w:val="0"/>
      <w:marBottom w:val="0"/>
      <w:divBdr>
        <w:top w:val="none" w:sz="0" w:space="0" w:color="auto"/>
        <w:left w:val="none" w:sz="0" w:space="0" w:color="auto"/>
        <w:bottom w:val="none" w:sz="0" w:space="0" w:color="auto"/>
        <w:right w:val="none" w:sz="0" w:space="0" w:color="auto"/>
      </w:divBdr>
    </w:div>
    <w:div w:id="586887684">
      <w:bodyDiv w:val="1"/>
      <w:marLeft w:val="0"/>
      <w:marRight w:val="0"/>
      <w:marTop w:val="0"/>
      <w:marBottom w:val="0"/>
      <w:divBdr>
        <w:top w:val="none" w:sz="0" w:space="0" w:color="auto"/>
        <w:left w:val="none" w:sz="0" w:space="0" w:color="auto"/>
        <w:bottom w:val="none" w:sz="0" w:space="0" w:color="auto"/>
        <w:right w:val="none" w:sz="0" w:space="0" w:color="auto"/>
      </w:divBdr>
    </w:div>
    <w:div w:id="776145799">
      <w:bodyDiv w:val="1"/>
      <w:marLeft w:val="0"/>
      <w:marRight w:val="0"/>
      <w:marTop w:val="0"/>
      <w:marBottom w:val="0"/>
      <w:divBdr>
        <w:top w:val="none" w:sz="0" w:space="0" w:color="auto"/>
        <w:left w:val="none" w:sz="0" w:space="0" w:color="auto"/>
        <w:bottom w:val="none" w:sz="0" w:space="0" w:color="auto"/>
        <w:right w:val="none" w:sz="0" w:space="0" w:color="auto"/>
      </w:divBdr>
    </w:div>
    <w:div w:id="797140523">
      <w:bodyDiv w:val="1"/>
      <w:marLeft w:val="0"/>
      <w:marRight w:val="0"/>
      <w:marTop w:val="0"/>
      <w:marBottom w:val="0"/>
      <w:divBdr>
        <w:top w:val="none" w:sz="0" w:space="0" w:color="auto"/>
        <w:left w:val="none" w:sz="0" w:space="0" w:color="auto"/>
        <w:bottom w:val="none" w:sz="0" w:space="0" w:color="auto"/>
        <w:right w:val="none" w:sz="0" w:space="0" w:color="auto"/>
      </w:divBdr>
    </w:div>
    <w:div w:id="824469992">
      <w:bodyDiv w:val="1"/>
      <w:marLeft w:val="0"/>
      <w:marRight w:val="0"/>
      <w:marTop w:val="0"/>
      <w:marBottom w:val="0"/>
      <w:divBdr>
        <w:top w:val="none" w:sz="0" w:space="0" w:color="auto"/>
        <w:left w:val="none" w:sz="0" w:space="0" w:color="auto"/>
        <w:bottom w:val="none" w:sz="0" w:space="0" w:color="auto"/>
        <w:right w:val="none" w:sz="0" w:space="0" w:color="auto"/>
      </w:divBdr>
    </w:div>
    <w:div w:id="885917439">
      <w:bodyDiv w:val="1"/>
      <w:marLeft w:val="0"/>
      <w:marRight w:val="0"/>
      <w:marTop w:val="0"/>
      <w:marBottom w:val="0"/>
      <w:divBdr>
        <w:top w:val="none" w:sz="0" w:space="0" w:color="auto"/>
        <w:left w:val="none" w:sz="0" w:space="0" w:color="auto"/>
        <w:bottom w:val="none" w:sz="0" w:space="0" w:color="auto"/>
        <w:right w:val="none" w:sz="0" w:space="0" w:color="auto"/>
      </w:divBdr>
    </w:div>
    <w:div w:id="1314212429">
      <w:bodyDiv w:val="1"/>
      <w:marLeft w:val="0"/>
      <w:marRight w:val="0"/>
      <w:marTop w:val="0"/>
      <w:marBottom w:val="0"/>
      <w:divBdr>
        <w:top w:val="none" w:sz="0" w:space="0" w:color="auto"/>
        <w:left w:val="none" w:sz="0" w:space="0" w:color="auto"/>
        <w:bottom w:val="none" w:sz="0" w:space="0" w:color="auto"/>
        <w:right w:val="none" w:sz="0" w:space="0" w:color="auto"/>
      </w:divBdr>
    </w:div>
    <w:div w:id="1342394409">
      <w:bodyDiv w:val="1"/>
      <w:marLeft w:val="0"/>
      <w:marRight w:val="0"/>
      <w:marTop w:val="0"/>
      <w:marBottom w:val="0"/>
      <w:divBdr>
        <w:top w:val="none" w:sz="0" w:space="0" w:color="auto"/>
        <w:left w:val="none" w:sz="0" w:space="0" w:color="auto"/>
        <w:bottom w:val="none" w:sz="0" w:space="0" w:color="auto"/>
        <w:right w:val="none" w:sz="0" w:space="0" w:color="auto"/>
      </w:divBdr>
    </w:div>
    <w:div w:id="1518546190">
      <w:bodyDiv w:val="1"/>
      <w:marLeft w:val="0"/>
      <w:marRight w:val="0"/>
      <w:marTop w:val="0"/>
      <w:marBottom w:val="0"/>
      <w:divBdr>
        <w:top w:val="none" w:sz="0" w:space="0" w:color="auto"/>
        <w:left w:val="none" w:sz="0" w:space="0" w:color="auto"/>
        <w:bottom w:val="none" w:sz="0" w:space="0" w:color="auto"/>
        <w:right w:val="none" w:sz="0" w:space="0" w:color="auto"/>
      </w:divBdr>
    </w:div>
    <w:div w:id="1558781126">
      <w:bodyDiv w:val="1"/>
      <w:marLeft w:val="0"/>
      <w:marRight w:val="0"/>
      <w:marTop w:val="0"/>
      <w:marBottom w:val="0"/>
      <w:divBdr>
        <w:top w:val="none" w:sz="0" w:space="0" w:color="auto"/>
        <w:left w:val="none" w:sz="0" w:space="0" w:color="auto"/>
        <w:bottom w:val="none" w:sz="0" w:space="0" w:color="auto"/>
        <w:right w:val="none" w:sz="0" w:space="0" w:color="auto"/>
      </w:divBdr>
    </w:div>
    <w:div w:id="1578635085">
      <w:bodyDiv w:val="1"/>
      <w:marLeft w:val="0"/>
      <w:marRight w:val="0"/>
      <w:marTop w:val="0"/>
      <w:marBottom w:val="0"/>
      <w:divBdr>
        <w:top w:val="none" w:sz="0" w:space="0" w:color="auto"/>
        <w:left w:val="none" w:sz="0" w:space="0" w:color="auto"/>
        <w:bottom w:val="none" w:sz="0" w:space="0" w:color="auto"/>
        <w:right w:val="none" w:sz="0" w:space="0" w:color="auto"/>
      </w:divBdr>
    </w:div>
    <w:div w:id="1641760780">
      <w:bodyDiv w:val="1"/>
      <w:marLeft w:val="0"/>
      <w:marRight w:val="0"/>
      <w:marTop w:val="0"/>
      <w:marBottom w:val="0"/>
      <w:divBdr>
        <w:top w:val="none" w:sz="0" w:space="0" w:color="auto"/>
        <w:left w:val="none" w:sz="0" w:space="0" w:color="auto"/>
        <w:bottom w:val="none" w:sz="0" w:space="0" w:color="auto"/>
        <w:right w:val="none" w:sz="0" w:space="0" w:color="auto"/>
      </w:divBdr>
    </w:div>
    <w:div w:id="1835410679">
      <w:bodyDiv w:val="1"/>
      <w:marLeft w:val="0"/>
      <w:marRight w:val="0"/>
      <w:marTop w:val="0"/>
      <w:marBottom w:val="0"/>
      <w:divBdr>
        <w:top w:val="none" w:sz="0" w:space="0" w:color="auto"/>
        <w:left w:val="none" w:sz="0" w:space="0" w:color="auto"/>
        <w:bottom w:val="none" w:sz="0" w:space="0" w:color="auto"/>
        <w:right w:val="none" w:sz="0" w:space="0" w:color="auto"/>
      </w:divBdr>
      <w:divsChild>
        <w:div w:id="870460372">
          <w:marLeft w:val="1166"/>
          <w:marRight w:val="0"/>
          <w:marTop w:val="80"/>
          <w:marBottom w:val="80"/>
          <w:divBdr>
            <w:top w:val="none" w:sz="0" w:space="0" w:color="auto"/>
            <w:left w:val="none" w:sz="0" w:space="0" w:color="auto"/>
            <w:bottom w:val="none" w:sz="0" w:space="0" w:color="auto"/>
            <w:right w:val="none" w:sz="0" w:space="0" w:color="auto"/>
          </w:divBdr>
        </w:div>
        <w:div w:id="1159223982">
          <w:marLeft w:val="1166"/>
          <w:marRight w:val="0"/>
          <w:marTop w:val="80"/>
          <w:marBottom w:val="80"/>
          <w:divBdr>
            <w:top w:val="none" w:sz="0" w:space="0" w:color="auto"/>
            <w:left w:val="none" w:sz="0" w:space="0" w:color="auto"/>
            <w:bottom w:val="none" w:sz="0" w:space="0" w:color="auto"/>
            <w:right w:val="none" w:sz="0" w:space="0" w:color="auto"/>
          </w:divBdr>
        </w:div>
        <w:div w:id="1190533992">
          <w:marLeft w:val="1166"/>
          <w:marRight w:val="0"/>
          <w:marTop w:val="80"/>
          <w:marBottom w:val="80"/>
          <w:divBdr>
            <w:top w:val="none" w:sz="0" w:space="0" w:color="auto"/>
            <w:left w:val="none" w:sz="0" w:space="0" w:color="auto"/>
            <w:bottom w:val="none" w:sz="0" w:space="0" w:color="auto"/>
            <w:right w:val="none" w:sz="0" w:space="0" w:color="auto"/>
          </w:divBdr>
        </w:div>
        <w:div w:id="1659963735">
          <w:marLeft w:val="1166"/>
          <w:marRight w:val="0"/>
          <w:marTop w:val="80"/>
          <w:marBottom w:val="80"/>
          <w:divBdr>
            <w:top w:val="none" w:sz="0" w:space="0" w:color="auto"/>
            <w:left w:val="none" w:sz="0" w:space="0" w:color="auto"/>
            <w:bottom w:val="none" w:sz="0" w:space="0" w:color="auto"/>
            <w:right w:val="none" w:sz="0" w:space="0" w:color="auto"/>
          </w:divBdr>
        </w:div>
        <w:div w:id="1734427463">
          <w:marLeft w:val="547"/>
          <w:marRight w:val="0"/>
          <w:marTop w:val="120"/>
          <w:marBottom w:val="120"/>
          <w:divBdr>
            <w:top w:val="none" w:sz="0" w:space="0" w:color="auto"/>
            <w:left w:val="none" w:sz="0" w:space="0" w:color="auto"/>
            <w:bottom w:val="none" w:sz="0" w:space="0" w:color="auto"/>
            <w:right w:val="none" w:sz="0" w:space="0" w:color="auto"/>
          </w:divBdr>
        </w:div>
      </w:divsChild>
    </w:div>
    <w:div w:id="1890457621">
      <w:bodyDiv w:val="1"/>
      <w:marLeft w:val="0"/>
      <w:marRight w:val="0"/>
      <w:marTop w:val="0"/>
      <w:marBottom w:val="0"/>
      <w:divBdr>
        <w:top w:val="none" w:sz="0" w:space="0" w:color="auto"/>
        <w:left w:val="none" w:sz="0" w:space="0" w:color="auto"/>
        <w:bottom w:val="none" w:sz="0" w:space="0" w:color="auto"/>
        <w:right w:val="none" w:sz="0" w:space="0" w:color="auto"/>
      </w:divBdr>
    </w:div>
    <w:div w:id="1930893250">
      <w:bodyDiv w:val="1"/>
      <w:marLeft w:val="0"/>
      <w:marRight w:val="0"/>
      <w:marTop w:val="0"/>
      <w:marBottom w:val="0"/>
      <w:divBdr>
        <w:top w:val="none" w:sz="0" w:space="0" w:color="auto"/>
        <w:left w:val="none" w:sz="0" w:space="0" w:color="auto"/>
        <w:bottom w:val="none" w:sz="0" w:space="0" w:color="auto"/>
        <w:right w:val="none" w:sz="0" w:space="0" w:color="auto"/>
      </w:divBdr>
    </w:div>
    <w:div w:id="1947543967">
      <w:bodyDiv w:val="1"/>
      <w:marLeft w:val="0"/>
      <w:marRight w:val="0"/>
      <w:marTop w:val="0"/>
      <w:marBottom w:val="0"/>
      <w:divBdr>
        <w:top w:val="none" w:sz="0" w:space="0" w:color="auto"/>
        <w:left w:val="none" w:sz="0" w:space="0" w:color="auto"/>
        <w:bottom w:val="none" w:sz="0" w:space="0" w:color="auto"/>
        <w:right w:val="none" w:sz="0" w:space="0" w:color="auto"/>
      </w:divBdr>
    </w:div>
    <w:div w:id="1955012400">
      <w:bodyDiv w:val="1"/>
      <w:marLeft w:val="0"/>
      <w:marRight w:val="0"/>
      <w:marTop w:val="0"/>
      <w:marBottom w:val="0"/>
      <w:divBdr>
        <w:top w:val="none" w:sz="0" w:space="0" w:color="auto"/>
        <w:left w:val="none" w:sz="0" w:space="0" w:color="auto"/>
        <w:bottom w:val="none" w:sz="0" w:space="0" w:color="auto"/>
        <w:right w:val="none" w:sz="0" w:space="0" w:color="auto"/>
      </w:divBdr>
    </w:div>
    <w:div w:id="1985573748">
      <w:bodyDiv w:val="1"/>
      <w:marLeft w:val="0"/>
      <w:marRight w:val="0"/>
      <w:marTop w:val="0"/>
      <w:marBottom w:val="0"/>
      <w:divBdr>
        <w:top w:val="none" w:sz="0" w:space="0" w:color="auto"/>
        <w:left w:val="none" w:sz="0" w:space="0" w:color="auto"/>
        <w:bottom w:val="none" w:sz="0" w:space="0" w:color="auto"/>
        <w:right w:val="none" w:sz="0" w:space="0" w:color="auto"/>
      </w:divBdr>
    </w:div>
    <w:div w:id="2092198593">
      <w:bodyDiv w:val="1"/>
      <w:marLeft w:val="0"/>
      <w:marRight w:val="0"/>
      <w:marTop w:val="0"/>
      <w:marBottom w:val="0"/>
      <w:divBdr>
        <w:top w:val="none" w:sz="0" w:space="0" w:color="auto"/>
        <w:left w:val="none" w:sz="0" w:space="0" w:color="auto"/>
        <w:bottom w:val="none" w:sz="0" w:space="0" w:color="auto"/>
        <w:right w:val="none" w:sz="0" w:space="0" w:color="auto"/>
      </w:divBdr>
    </w:div>
    <w:div w:id="211420499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comments.xml.rels>&#65279;<?xml version="1.0" encoding="utf-8"?><Relationships xmlns="http://schemas.openxmlformats.org/package/2006/relationships"><Relationship Type="http://schemas.openxmlformats.org/officeDocument/2006/relationships/hyperlink" Target="https://www.justdigi.ee/sites/default/files/documents/2022-10/Eeln%c3%b5u%20ja%20seletuskirja%20vormistamise%20juhend.pdf" TargetMode="External" Id="Recc3909142c8462f" /><Relationship Type="http://schemas.openxmlformats.org/officeDocument/2006/relationships/hyperlink" Target="https://www.justdigi.ee/sites/default/files/documents/2022-10/Eeln%c3%b5u%20ja%20seletuskirja%20vormistamise%20juhend.pdf" TargetMode="External" Id="R1469e93ce3054745" /></Relationship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comments" Target="comments.xml" Id="R748e16c46f854c11" /><Relationship Type="http://schemas.microsoft.com/office/2016/09/relationships/commentsIds" Target="commentsIds.xml" Id="R42874abe4f734e4c" /><Relationship Type="http://schemas.microsoft.com/office/2011/relationships/commentsExtended" Target="commentsExtended.xml" Id="R0d8c2927289647a1" /><Relationship Type="http://schemas.microsoft.com/office/2018/08/relationships/commentsExtensible" Target="commentsExtensible.xml" Id="Ra505fa8340a74fac" /><Relationship Type="http://schemas.microsoft.com/office/2011/relationships/people" Target="people.xml" Id="Rb7e1d7d9df2d45d5" /></Relationships>
</file>

<file path=word/theme/theme1.xml><?xml version="1.0" encoding="utf-8"?>
<a:theme xmlns:a="http://schemas.openxmlformats.org/drawingml/2006/main" xmlns:thm15="http://schemas.microsoft.com/office/thememl/2012/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49818611a30368bb42965e06a725bc0c">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d109d2dad8195450cc9717b13fd224e3"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8ae1d7c-2bd3-44b1-9ec8-2a84712b19ec">
      <Terms xmlns="http://schemas.microsoft.com/office/infopath/2007/PartnerControls"/>
    </lcf76f155ced4ddcb4097134ff3c332f>
    <TaxCatchAll xmlns="e293f50e-b80d-400a-80a1-6226c80ebbbb" xsi:nil="true"/>
  </documentManagement>
</p:properties>
</file>

<file path=customXml/itemProps1.xml><?xml version="1.0" encoding="utf-8"?>
<ds:datastoreItem xmlns:ds="http://schemas.openxmlformats.org/officeDocument/2006/customXml" ds:itemID="{FF072BDC-C9EB-4D42-8D94-2E4187D920CD}">
  <ds:schemaRefs>
    <ds:schemaRef ds:uri="http://schemas.microsoft.com/sharepoint/v3/contenttype/forms"/>
  </ds:schemaRefs>
</ds:datastoreItem>
</file>

<file path=customXml/itemProps2.xml><?xml version="1.0" encoding="utf-8"?>
<ds:datastoreItem xmlns:ds="http://schemas.openxmlformats.org/officeDocument/2006/customXml" ds:itemID="{B0AE14EE-5CBD-408D-BAAA-874C299A53C4}"/>
</file>

<file path=customXml/itemProps3.xml><?xml version="1.0" encoding="utf-8"?>
<ds:datastoreItem xmlns:ds="http://schemas.openxmlformats.org/officeDocument/2006/customXml" ds:itemID="{8C6F9A04-BDB2-4C59-935A-734BAE638156}">
  <ds:schemaRefs>
    <ds:schemaRef ds:uri="http://schemas.openxmlformats.org/officeDocument/2006/bibliography"/>
  </ds:schemaRefs>
</ds:datastoreItem>
</file>

<file path=customXml/itemProps4.xml><?xml version="1.0" encoding="utf-8"?>
<ds:datastoreItem xmlns:ds="http://schemas.openxmlformats.org/officeDocument/2006/customXml" ds:itemID="{435F4368-5F08-447A-985D-0D786B8ED112}">
  <ds:schemaRefs>
    <ds:schemaRef ds:uri="http://schemas.microsoft.com/office/infopath/2007/PartnerControls"/>
    <ds:schemaRef ds:uri="http://schemas.microsoft.com/office/2006/documentManagement/types"/>
    <ds:schemaRef ds:uri="http://purl.org/dc/dcmitype/"/>
    <ds:schemaRef ds:uri="811312e7-342d-474b-8002-3aa91259f2e5"/>
    <ds:schemaRef ds:uri="http://www.w3.org/XML/1998/namespace"/>
    <ds:schemaRef ds:uri="http://purl.org/dc/elements/1.1/"/>
    <ds:schemaRef ds:uri="http://schemas.microsoft.com/office/2006/metadata/properties"/>
    <ds:schemaRef ds:uri="http://purl.org/dc/terms/"/>
    <ds:schemaRef ds:uri="http://schemas.openxmlformats.org/package/2006/metadata/core-properties"/>
    <ds:schemaRef ds:uri="9b483750-598d-46a0-877d-052f8f804d23"/>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Kairit Kuusemaa</dc:creator>
  <keywords/>
  <dc:description/>
  <lastModifiedBy>Maarja-Liis Lall - JUSTDIGI</lastModifiedBy>
  <revision>9</revision>
  <dcterms:created xsi:type="dcterms:W3CDTF">2025-10-15T18:54:00.0000000Z</dcterms:created>
  <dcterms:modified xsi:type="dcterms:W3CDTF">2025-11-14T11:53:51.8208984Z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0x0101003E579B56BAECA84AA24CE2339784D7AE</vt:lpwstr>
  </property>
  <property fmtid="{D5CDD505-2E9C-101B-9397-08002B2CF9AE}" pid="4" name="MSIP_Label_defa4170-0d19-0005-0004-bc88714345d2_Enabled">
    <vt:lpwstr>true</vt:lpwstr>
  </property>
  <property fmtid="{D5CDD505-2E9C-101B-9397-08002B2CF9AE}" pid="5" name="MSIP_Label_defa4170-0d19-0005-0004-bc88714345d2_SetDate">
    <vt:lpwstr>2024-09-08T13:34:58Z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a214917c-9f4c-46c3-9a68-0977bb4d8097</vt:lpwstr>
  </property>
  <property fmtid="{D5CDD505-2E9C-101B-9397-08002B2CF9AE}" pid="10" name="MSIP_Label_defa4170-0d19-0005-0004-bc88714345d2_ContentBits">
    <vt:lpwstr>0</vt:lpwstr>
  </property>
  <property fmtid="{D5CDD505-2E9C-101B-9397-08002B2CF9AE}" pid="11" name="MediaServiceImageTags">
    <vt:lpwstr/>
  </property>
  <property fmtid="{D5CDD505-2E9C-101B-9397-08002B2CF9AE}" pid="12" name="_AdHocReviewCycleID">
    <vt:i4>-893551812</vt:i4>
  </property>
  <property fmtid="{D5CDD505-2E9C-101B-9397-08002B2CF9AE}" pid="13" name="_EmailSubject">
    <vt:lpwstr>TvLS eelnõu tagasiside MKM õigusosakonnalt</vt:lpwstr>
  </property>
  <property fmtid="{D5CDD505-2E9C-101B-9397-08002B2CF9AE}" pid="14" name="_AuthorEmail">
    <vt:lpwstr>kairit.kuusemaa@ti.ee</vt:lpwstr>
  </property>
  <property fmtid="{D5CDD505-2E9C-101B-9397-08002B2CF9AE}" pid="15" name="_AuthorEmailDisplayName">
    <vt:lpwstr>Kairit Kuusemaa</vt:lpwstr>
  </property>
  <property fmtid="{D5CDD505-2E9C-101B-9397-08002B2CF9AE}" pid="16" name="_PreviousAdHocReviewCycleID">
    <vt:i4>-759130601</vt:i4>
  </property>
  <property fmtid="{D5CDD505-2E9C-101B-9397-08002B2CF9AE}" pid="17" name="_ReviewingToolsShownOnce">
    <vt:lpwstr/>
  </property>
  <property fmtid="{D5CDD505-2E9C-101B-9397-08002B2CF9AE}" pid="18" name="docLang">
    <vt:lpwstr>et</vt:lpwstr>
  </property>
</Properties>
</file>